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F11DB9" w14:textId="77777777" w:rsidR="00E27430" w:rsidRPr="0000690A" w:rsidRDefault="001E4671" w:rsidP="00007EC7">
      <w:pPr>
        <w:spacing w:line="240" w:lineRule="auto"/>
        <w:jc w:val="center"/>
        <w:rPr>
          <w:rFonts w:cs="Arial"/>
        </w:rPr>
      </w:pPr>
      <w:r w:rsidRPr="0000690A">
        <w:rPr>
          <w:rFonts w:cs="Arial"/>
          <w:noProof/>
          <w:lang w:eastAsia="sk-SK"/>
        </w:rPr>
        <w:drawing>
          <wp:inline distT="0" distB="0" distL="0" distR="0" wp14:anchorId="18EA8526" wp14:editId="7802BA66">
            <wp:extent cx="5127625" cy="694690"/>
            <wp:effectExtent l="0" t="0" r="317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27625" cy="694690"/>
                    </a:xfrm>
                    <a:prstGeom prst="rect">
                      <a:avLst/>
                    </a:prstGeom>
                    <a:noFill/>
                    <a:ln>
                      <a:noFill/>
                    </a:ln>
                  </pic:spPr>
                </pic:pic>
              </a:graphicData>
            </a:graphic>
          </wp:inline>
        </w:drawing>
      </w:r>
    </w:p>
    <w:p w14:paraId="420E300D" w14:textId="77777777" w:rsidR="00E27430" w:rsidRPr="0000690A" w:rsidRDefault="00E27430">
      <w:pPr>
        <w:tabs>
          <w:tab w:val="left" w:pos="7371"/>
        </w:tabs>
        <w:spacing w:line="240" w:lineRule="auto"/>
        <w:jc w:val="center"/>
        <w:rPr>
          <w:rFonts w:cs="Arial"/>
        </w:rPr>
      </w:pPr>
    </w:p>
    <w:p w14:paraId="35564781" w14:textId="77777777" w:rsidR="00E904F3" w:rsidRDefault="00E904F3" w:rsidP="00965DAF">
      <w:pPr>
        <w:spacing w:line="240" w:lineRule="auto"/>
        <w:rPr>
          <w:rFonts w:cs="Arial"/>
          <w:spacing w:val="-2"/>
          <w:sz w:val="32"/>
          <w:szCs w:val="32"/>
        </w:rPr>
      </w:pPr>
    </w:p>
    <w:p w14:paraId="4A01DF1A" w14:textId="77777777" w:rsidR="00114E8A" w:rsidRPr="0000690A" w:rsidRDefault="00114E8A" w:rsidP="00965DAF">
      <w:pPr>
        <w:spacing w:line="240" w:lineRule="auto"/>
        <w:rPr>
          <w:rFonts w:cs="Arial"/>
          <w:spacing w:val="-2"/>
          <w:sz w:val="32"/>
          <w:szCs w:val="32"/>
        </w:rPr>
      </w:pPr>
    </w:p>
    <w:p w14:paraId="44D8CDF9" w14:textId="77777777" w:rsidR="00E27430" w:rsidRPr="0000690A" w:rsidRDefault="00E27430" w:rsidP="003A35DA">
      <w:pPr>
        <w:pStyle w:val="Zkladntext3"/>
        <w:jc w:val="center"/>
        <w:rPr>
          <w:rFonts w:ascii="Arial" w:hAnsi="Arial" w:cs="Arial"/>
        </w:rPr>
      </w:pPr>
      <w:r w:rsidRPr="0000690A">
        <w:rPr>
          <w:rFonts w:ascii="Arial" w:hAnsi="Arial" w:cs="Arial"/>
          <w:sz w:val="32"/>
          <w:szCs w:val="32"/>
        </w:rPr>
        <w:t>Zákazka na uskutočnenie stavebných prác</w:t>
      </w:r>
    </w:p>
    <w:p w14:paraId="4C62A804" w14:textId="77777777" w:rsidR="00E27430" w:rsidRPr="0000690A" w:rsidRDefault="00E27430" w:rsidP="003A35DA">
      <w:pPr>
        <w:pStyle w:val="Zkladntext3"/>
        <w:jc w:val="center"/>
        <w:rPr>
          <w:rFonts w:ascii="Arial" w:hAnsi="Arial" w:cs="Arial"/>
        </w:rPr>
      </w:pPr>
    </w:p>
    <w:p w14:paraId="7FD48421" w14:textId="77777777" w:rsidR="00E27430" w:rsidRPr="0000690A" w:rsidRDefault="00E27430" w:rsidP="003A35DA">
      <w:pPr>
        <w:pStyle w:val="Zkladntext3"/>
        <w:jc w:val="center"/>
        <w:rPr>
          <w:rFonts w:ascii="Arial" w:hAnsi="Arial" w:cs="Arial"/>
        </w:rPr>
      </w:pPr>
    </w:p>
    <w:p w14:paraId="16DDEEA9" w14:textId="77777777" w:rsidR="00E27430" w:rsidRPr="0000690A" w:rsidRDefault="00E27430" w:rsidP="003A35DA">
      <w:pPr>
        <w:pStyle w:val="Zkladntext3"/>
        <w:jc w:val="center"/>
        <w:rPr>
          <w:rFonts w:ascii="Arial" w:hAnsi="Arial" w:cs="Arial"/>
        </w:rPr>
      </w:pPr>
    </w:p>
    <w:p w14:paraId="5B1988DC" w14:textId="77777777" w:rsidR="00E27430" w:rsidRPr="0000690A" w:rsidRDefault="00E27430" w:rsidP="003A35DA">
      <w:pPr>
        <w:pStyle w:val="Zkladntext3"/>
        <w:jc w:val="center"/>
        <w:rPr>
          <w:rFonts w:ascii="Arial" w:hAnsi="Arial" w:cs="Arial"/>
        </w:rPr>
      </w:pPr>
    </w:p>
    <w:p w14:paraId="7DA433FD" w14:textId="77777777" w:rsidR="00E27430" w:rsidRPr="0000690A" w:rsidRDefault="00E27430" w:rsidP="003A35DA">
      <w:pPr>
        <w:pStyle w:val="Zkladntext3"/>
        <w:jc w:val="center"/>
        <w:rPr>
          <w:rFonts w:ascii="Arial" w:hAnsi="Arial" w:cs="Arial"/>
        </w:rPr>
      </w:pPr>
    </w:p>
    <w:p w14:paraId="1F6B6979" w14:textId="77777777" w:rsidR="006F597A" w:rsidRPr="006F597A" w:rsidRDefault="006F597A" w:rsidP="006F597A">
      <w:pPr>
        <w:pStyle w:val="Zkladntext3"/>
        <w:rPr>
          <w:rFonts w:ascii="Arial" w:hAnsi="Arial" w:cs="Arial"/>
          <w:b/>
          <w:sz w:val="44"/>
          <w:szCs w:val="44"/>
        </w:rPr>
      </w:pPr>
      <w:r w:rsidRPr="006F597A">
        <w:rPr>
          <w:rFonts w:ascii="Arial" w:hAnsi="Arial" w:cs="Arial"/>
          <w:b/>
          <w:sz w:val="44"/>
          <w:szCs w:val="44"/>
        </w:rPr>
        <w:t xml:space="preserve">„D3 Oščadnica-Čadca,Bukov, </w:t>
      </w:r>
      <w:r w:rsidR="00740E19">
        <w:rPr>
          <w:rFonts w:ascii="Arial" w:hAnsi="Arial" w:cs="Arial"/>
          <w:b/>
          <w:sz w:val="44"/>
          <w:szCs w:val="44"/>
        </w:rPr>
        <w:t>II</w:t>
      </w:r>
      <w:r w:rsidRPr="006F597A">
        <w:rPr>
          <w:rFonts w:ascii="Arial" w:hAnsi="Arial" w:cs="Arial"/>
          <w:b/>
          <w:sz w:val="44"/>
          <w:szCs w:val="44"/>
        </w:rPr>
        <w:t>.polprofil“</w:t>
      </w:r>
    </w:p>
    <w:p w14:paraId="76BA0478" w14:textId="77777777" w:rsidR="006F597A" w:rsidRPr="006F597A" w:rsidRDefault="006F597A" w:rsidP="006F597A">
      <w:pPr>
        <w:pStyle w:val="Zkladntext3"/>
        <w:rPr>
          <w:rFonts w:ascii="Arial" w:hAnsi="Arial" w:cs="Arial"/>
        </w:rPr>
      </w:pPr>
    </w:p>
    <w:p w14:paraId="594A74AA" w14:textId="77777777" w:rsidR="006F597A" w:rsidRPr="006F597A" w:rsidRDefault="006F597A" w:rsidP="006F597A">
      <w:pPr>
        <w:pStyle w:val="Zkladntext3"/>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F597A">
        <w:rPr>
          <w:rFonts w:ascii="Arial" w:hAnsi="Arial" w:cs="Arial"/>
        </w:rPr>
        <w:t>Práce „žltý FIDIC“</w:t>
      </w:r>
    </w:p>
    <w:p w14:paraId="186A8E61" w14:textId="77777777" w:rsidR="006F597A" w:rsidRPr="000A1AFD" w:rsidRDefault="006F597A" w:rsidP="006F597A">
      <w:pPr>
        <w:pStyle w:val="Zkladntext3"/>
      </w:pPr>
    </w:p>
    <w:p w14:paraId="4AE4D2F0" w14:textId="77777777" w:rsidR="00E27430" w:rsidRPr="009328F8" w:rsidRDefault="00E27430" w:rsidP="003A35DA">
      <w:pPr>
        <w:pStyle w:val="Zkladntext3"/>
        <w:rPr>
          <w:rFonts w:ascii="Arial" w:hAnsi="Arial"/>
          <w:b/>
          <w:sz w:val="24"/>
          <w:szCs w:val="24"/>
        </w:rPr>
      </w:pPr>
    </w:p>
    <w:p w14:paraId="477D27C4" w14:textId="77777777" w:rsidR="00E27430" w:rsidRPr="009328F8" w:rsidRDefault="00E27430" w:rsidP="003A35DA">
      <w:pPr>
        <w:pStyle w:val="Zkladntext3"/>
        <w:rPr>
          <w:rFonts w:ascii="Arial" w:hAnsi="Arial"/>
          <w:sz w:val="24"/>
          <w:szCs w:val="24"/>
        </w:rPr>
      </w:pPr>
    </w:p>
    <w:p w14:paraId="276B573B" w14:textId="77777777" w:rsidR="00E27430" w:rsidRPr="009328F8" w:rsidRDefault="00E27430" w:rsidP="00007EC7">
      <w:pPr>
        <w:spacing w:line="240" w:lineRule="auto"/>
        <w:jc w:val="center"/>
        <w:rPr>
          <w:rFonts w:cs="Arial"/>
          <w:spacing w:val="-2"/>
          <w:sz w:val="24"/>
          <w:szCs w:val="24"/>
        </w:rPr>
      </w:pPr>
    </w:p>
    <w:p w14:paraId="5BFE41C8" w14:textId="77777777" w:rsidR="00E27430" w:rsidRPr="004A14CD" w:rsidRDefault="00E27430" w:rsidP="00007EC7">
      <w:pPr>
        <w:spacing w:line="240" w:lineRule="auto"/>
        <w:jc w:val="center"/>
        <w:rPr>
          <w:rFonts w:cs="Arial"/>
          <w:spacing w:val="-2"/>
          <w:sz w:val="44"/>
          <w:szCs w:val="44"/>
        </w:rPr>
      </w:pPr>
      <w:bookmarkStart w:id="0" w:name="_Toc324073215"/>
      <w:bookmarkStart w:id="1" w:name="_Toc324098492"/>
      <w:bookmarkStart w:id="2" w:name="_Toc324141894"/>
      <w:r w:rsidRPr="004A14CD">
        <w:rPr>
          <w:rFonts w:cs="Arial"/>
          <w:spacing w:val="-2"/>
          <w:sz w:val="44"/>
          <w:szCs w:val="44"/>
        </w:rPr>
        <w:t>SÚŤAŽNÉ  PODKLADY</w:t>
      </w:r>
      <w:bookmarkEnd w:id="0"/>
      <w:bookmarkEnd w:id="1"/>
      <w:bookmarkEnd w:id="2"/>
    </w:p>
    <w:p w14:paraId="442E7D35" w14:textId="77777777" w:rsidR="00E27430" w:rsidRPr="00463E68" w:rsidRDefault="00E27430" w:rsidP="00007EC7">
      <w:pPr>
        <w:spacing w:line="240" w:lineRule="auto"/>
        <w:jc w:val="center"/>
        <w:rPr>
          <w:rFonts w:cs="Arial"/>
          <w:sz w:val="30"/>
          <w:szCs w:val="30"/>
        </w:rPr>
      </w:pPr>
    </w:p>
    <w:p w14:paraId="46863524" w14:textId="77777777" w:rsidR="00E27430" w:rsidRDefault="00E27430" w:rsidP="00007EC7">
      <w:pPr>
        <w:spacing w:line="240" w:lineRule="auto"/>
        <w:jc w:val="center"/>
        <w:rPr>
          <w:rFonts w:cs="Arial"/>
          <w:sz w:val="30"/>
          <w:szCs w:val="30"/>
        </w:rPr>
      </w:pPr>
    </w:p>
    <w:p w14:paraId="25B18C95" w14:textId="77777777" w:rsidR="009328F8" w:rsidRPr="001E4EB2" w:rsidRDefault="009328F8" w:rsidP="00007EC7">
      <w:pPr>
        <w:spacing w:line="240" w:lineRule="auto"/>
        <w:jc w:val="center"/>
        <w:rPr>
          <w:rFonts w:cs="Arial"/>
          <w:sz w:val="30"/>
          <w:szCs w:val="30"/>
        </w:rPr>
      </w:pPr>
    </w:p>
    <w:p w14:paraId="276AF630" w14:textId="77777777" w:rsidR="00E27430" w:rsidRPr="00341D07" w:rsidRDefault="00E27430" w:rsidP="00007EC7">
      <w:pPr>
        <w:spacing w:line="240" w:lineRule="auto"/>
        <w:jc w:val="center"/>
        <w:rPr>
          <w:rFonts w:cs="Arial"/>
          <w:b/>
          <w:caps/>
          <w:sz w:val="44"/>
          <w:szCs w:val="44"/>
        </w:rPr>
      </w:pPr>
      <w:bookmarkStart w:id="3" w:name="_Toc324073216"/>
      <w:bookmarkStart w:id="4" w:name="_Toc324098493"/>
      <w:bookmarkStart w:id="5" w:name="_Toc324141895"/>
      <w:r w:rsidRPr="00341D07">
        <w:rPr>
          <w:rFonts w:cs="Arial"/>
          <w:b/>
          <w:caps/>
          <w:sz w:val="44"/>
          <w:szCs w:val="44"/>
        </w:rPr>
        <w:t>Z</w:t>
      </w:r>
      <w:r w:rsidRPr="00341D07">
        <w:rPr>
          <w:rFonts w:cs="Arial"/>
          <w:b/>
          <w:sz w:val="44"/>
          <w:szCs w:val="44"/>
        </w:rPr>
        <w:t>väzok</w:t>
      </w:r>
      <w:r w:rsidRPr="00341D07">
        <w:rPr>
          <w:rFonts w:cs="Arial"/>
          <w:b/>
          <w:caps/>
          <w:sz w:val="44"/>
          <w:szCs w:val="44"/>
        </w:rPr>
        <w:t xml:space="preserve"> 3  </w:t>
      </w:r>
      <w:r w:rsidR="00494B06">
        <w:rPr>
          <w:rFonts w:cs="Arial"/>
          <w:b/>
          <w:sz w:val="44"/>
          <w:szCs w:val="44"/>
        </w:rPr>
        <w:t>ča</w:t>
      </w:r>
      <w:r w:rsidRPr="00341D07">
        <w:rPr>
          <w:rFonts w:cs="Arial"/>
          <w:b/>
          <w:sz w:val="44"/>
          <w:szCs w:val="44"/>
        </w:rPr>
        <w:t>sť</w:t>
      </w:r>
      <w:r w:rsidRPr="00341D07">
        <w:rPr>
          <w:rFonts w:cs="Arial"/>
          <w:b/>
          <w:caps/>
          <w:sz w:val="44"/>
          <w:szCs w:val="44"/>
        </w:rPr>
        <w:t xml:space="preserve"> 4</w:t>
      </w:r>
      <w:bookmarkEnd w:id="3"/>
      <w:bookmarkEnd w:id="4"/>
      <w:bookmarkEnd w:id="5"/>
    </w:p>
    <w:p w14:paraId="4D7362E8" w14:textId="77777777" w:rsidR="00E27430" w:rsidRPr="00341D07" w:rsidRDefault="00E27430" w:rsidP="00007EC7">
      <w:pPr>
        <w:spacing w:line="240" w:lineRule="auto"/>
        <w:jc w:val="center"/>
        <w:rPr>
          <w:rFonts w:cs="Arial"/>
          <w:b/>
          <w:spacing w:val="-2"/>
          <w:sz w:val="44"/>
          <w:szCs w:val="44"/>
        </w:rPr>
      </w:pPr>
      <w:r w:rsidRPr="00341D07">
        <w:rPr>
          <w:rFonts w:cs="Arial"/>
          <w:b/>
          <w:spacing w:val="-2"/>
          <w:sz w:val="44"/>
          <w:szCs w:val="44"/>
        </w:rPr>
        <w:t>Technické Požiadavky Objednávateľa</w:t>
      </w:r>
    </w:p>
    <w:p w14:paraId="5EA64575" w14:textId="77777777" w:rsidR="00E27430" w:rsidRPr="0000690A" w:rsidRDefault="00E27430" w:rsidP="00007EC7">
      <w:pPr>
        <w:spacing w:line="240" w:lineRule="auto"/>
        <w:jc w:val="center"/>
        <w:rPr>
          <w:rFonts w:cs="Arial"/>
          <w:sz w:val="30"/>
          <w:szCs w:val="30"/>
        </w:rPr>
      </w:pPr>
    </w:p>
    <w:p w14:paraId="2BC377EA" w14:textId="77777777" w:rsidR="00E27430" w:rsidRPr="0000690A" w:rsidRDefault="00E27430" w:rsidP="00007EC7">
      <w:pPr>
        <w:spacing w:line="240" w:lineRule="auto"/>
        <w:jc w:val="center"/>
        <w:rPr>
          <w:rFonts w:cs="Arial"/>
          <w:sz w:val="30"/>
          <w:szCs w:val="30"/>
        </w:rPr>
      </w:pPr>
    </w:p>
    <w:p w14:paraId="04DC20C1" w14:textId="77777777" w:rsidR="00E27430" w:rsidRPr="0000690A" w:rsidRDefault="00E27430" w:rsidP="00007EC7">
      <w:pPr>
        <w:spacing w:line="240" w:lineRule="auto"/>
        <w:jc w:val="center"/>
        <w:rPr>
          <w:rFonts w:cs="Arial"/>
          <w:sz w:val="30"/>
          <w:szCs w:val="30"/>
        </w:rPr>
      </w:pPr>
    </w:p>
    <w:p w14:paraId="0BE1504D" w14:textId="01C593E5" w:rsidR="00E27430" w:rsidRPr="003F21CE" w:rsidRDefault="00E27430" w:rsidP="00007EC7">
      <w:pPr>
        <w:spacing w:line="240" w:lineRule="auto"/>
        <w:jc w:val="center"/>
        <w:rPr>
          <w:rFonts w:cs="Arial"/>
          <w:b/>
          <w:smallCaps/>
          <w:sz w:val="24"/>
          <w:szCs w:val="24"/>
        </w:rPr>
      </w:pPr>
      <w:bookmarkStart w:id="6" w:name="_Toc324073217"/>
      <w:bookmarkStart w:id="7" w:name="_Toc324098494"/>
      <w:bookmarkStart w:id="8" w:name="_Toc324141896"/>
      <w:r w:rsidRPr="003F21CE">
        <w:rPr>
          <w:rFonts w:cs="Arial"/>
          <w:smallCaps/>
          <w:sz w:val="24"/>
          <w:szCs w:val="24"/>
        </w:rPr>
        <w:t>B</w:t>
      </w:r>
      <w:r w:rsidRPr="003F21CE">
        <w:rPr>
          <w:rFonts w:cs="Arial"/>
          <w:sz w:val="24"/>
          <w:szCs w:val="24"/>
        </w:rPr>
        <w:t>ratislava</w:t>
      </w:r>
      <w:r w:rsidRPr="003F21CE">
        <w:rPr>
          <w:rFonts w:cs="Arial"/>
          <w:smallCaps/>
          <w:sz w:val="24"/>
          <w:szCs w:val="24"/>
        </w:rPr>
        <w:t xml:space="preserve">, </w:t>
      </w:r>
      <w:r w:rsidR="001B7D04">
        <w:rPr>
          <w:rFonts w:cs="Arial"/>
          <w:smallCaps/>
          <w:sz w:val="24"/>
          <w:szCs w:val="24"/>
        </w:rPr>
        <w:t>05/</w:t>
      </w:r>
      <w:r w:rsidR="00693BB3" w:rsidRPr="003F21CE">
        <w:rPr>
          <w:rFonts w:cs="Arial"/>
          <w:smallCaps/>
          <w:sz w:val="24"/>
          <w:szCs w:val="24"/>
        </w:rPr>
        <w:t>20</w:t>
      </w:r>
      <w:r w:rsidR="006F597A">
        <w:rPr>
          <w:rFonts w:cs="Arial"/>
          <w:smallCaps/>
          <w:sz w:val="24"/>
          <w:szCs w:val="24"/>
        </w:rPr>
        <w:t>24</w:t>
      </w:r>
      <w:r w:rsidRPr="003F21CE">
        <w:rPr>
          <w:rFonts w:cs="Arial"/>
          <w:smallCaps/>
          <w:sz w:val="24"/>
          <w:szCs w:val="24"/>
        </w:rPr>
        <w:br w:type="page"/>
      </w:r>
      <w:bookmarkEnd w:id="6"/>
      <w:bookmarkEnd w:id="7"/>
      <w:bookmarkEnd w:id="8"/>
    </w:p>
    <w:p w14:paraId="5DD258B0" w14:textId="77777777" w:rsidR="00E27430" w:rsidRPr="0000690A" w:rsidRDefault="00E27430" w:rsidP="009E4E1D">
      <w:pPr>
        <w:pStyle w:val="Hlavikaobsahu"/>
        <w:numPr>
          <w:ilvl w:val="0"/>
          <w:numId w:val="0"/>
        </w:numPr>
      </w:pPr>
      <w:bookmarkStart w:id="9" w:name="_Toc295672615"/>
      <w:bookmarkStart w:id="10" w:name="_Toc295672616"/>
      <w:bookmarkStart w:id="11" w:name="_Toc292442404"/>
      <w:bookmarkStart w:id="12" w:name="_Toc289279785"/>
      <w:r w:rsidRPr="0000690A">
        <w:lastRenderedPageBreak/>
        <w:t>Obsah</w:t>
      </w:r>
    </w:p>
    <w:p w14:paraId="3D2A420A" w14:textId="3EE46CCB" w:rsidR="005D7C55" w:rsidRDefault="00E27430">
      <w:pPr>
        <w:pStyle w:val="Obsah1"/>
        <w:rPr>
          <w:rFonts w:asciiTheme="minorHAnsi" w:eastAsiaTheme="minorEastAsia" w:hAnsiTheme="minorHAnsi" w:cstheme="minorBidi"/>
          <w:b w:val="0"/>
          <w:bCs w:val="0"/>
          <w:caps w:val="0"/>
          <w:spacing w:val="0"/>
          <w:kern w:val="0"/>
          <w:szCs w:val="22"/>
          <w:lang w:eastAsia="sk-SK"/>
        </w:rPr>
      </w:pPr>
      <w:r w:rsidRPr="00194846">
        <w:rPr>
          <w:rFonts w:cs="Arial"/>
          <w:sz w:val="20"/>
          <w:szCs w:val="20"/>
        </w:rPr>
        <w:fldChar w:fldCharType="begin"/>
      </w:r>
      <w:r w:rsidRPr="0000690A">
        <w:rPr>
          <w:rFonts w:cs="Arial"/>
          <w:sz w:val="20"/>
          <w:szCs w:val="20"/>
        </w:rPr>
        <w:instrText xml:space="preserve"> TOC \o "1-3" \h \z \u </w:instrText>
      </w:r>
      <w:r w:rsidRPr="00194846">
        <w:rPr>
          <w:sz w:val="20"/>
        </w:rPr>
        <w:fldChar w:fldCharType="separate"/>
      </w:r>
      <w:hyperlink w:anchor="_Toc167275756" w:history="1">
        <w:r w:rsidR="005D7C55" w:rsidRPr="000700C7">
          <w:rPr>
            <w:rStyle w:val="Hypertextovprepojenie"/>
          </w:rPr>
          <w:t>1.</w:t>
        </w:r>
        <w:r w:rsidR="005D7C55">
          <w:rPr>
            <w:rFonts w:asciiTheme="minorHAnsi" w:eastAsiaTheme="minorEastAsia" w:hAnsiTheme="minorHAnsi" w:cstheme="minorBidi"/>
            <w:b w:val="0"/>
            <w:bCs w:val="0"/>
            <w:caps w:val="0"/>
            <w:spacing w:val="0"/>
            <w:kern w:val="0"/>
            <w:szCs w:val="22"/>
            <w:lang w:eastAsia="sk-SK"/>
          </w:rPr>
          <w:tab/>
        </w:r>
        <w:r w:rsidR="005D7C55" w:rsidRPr="000700C7">
          <w:rPr>
            <w:rStyle w:val="Hypertextovprepojenie"/>
          </w:rPr>
          <w:t>VŠEOBECNÉ technické Požiadavky</w:t>
        </w:r>
        <w:r w:rsidR="005D7C55">
          <w:rPr>
            <w:webHidden/>
          </w:rPr>
          <w:tab/>
        </w:r>
        <w:r w:rsidR="005D7C55">
          <w:rPr>
            <w:webHidden/>
          </w:rPr>
          <w:fldChar w:fldCharType="begin"/>
        </w:r>
        <w:r w:rsidR="005D7C55">
          <w:rPr>
            <w:webHidden/>
          </w:rPr>
          <w:instrText xml:space="preserve"> PAGEREF _Toc167275756 \h </w:instrText>
        </w:r>
        <w:r w:rsidR="005D7C55">
          <w:rPr>
            <w:webHidden/>
          </w:rPr>
        </w:r>
        <w:r w:rsidR="005D7C55">
          <w:rPr>
            <w:webHidden/>
          </w:rPr>
          <w:fldChar w:fldCharType="separate"/>
        </w:r>
        <w:r w:rsidR="005D7C55">
          <w:rPr>
            <w:webHidden/>
          </w:rPr>
          <w:t>12</w:t>
        </w:r>
        <w:r w:rsidR="005D7C55">
          <w:rPr>
            <w:webHidden/>
          </w:rPr>
          <w:fldChar w:fldCharType="end"/>
        </w:r>
      </w:hyperlink>
    </w:p>
    <w:p w14:paraId="193440E4" w14:textId="43F422AE" w:rsidR="005D7C55" w:rsidRDefault="00DB49AF">
      <w:pPr>
        <w:pStyle w:val="Obsah2"/>
        <w:rPr>
          <w:rFonts w:asciiTheme="minorHAnsi" w:eastAsiaTheme="minorEastAsia" w:hAnsiTheme="minorHAnsi" w:cstheme="minorBidi"/>
          <w:spacing w:val="0"/>
          <w:lang w:eastAsia="sk-SK"/>
        </w:rPr>
      </w:pPr>
      <w:hyperlink w:anchor="_Toc167275757" w:history="1">
        <w:r w:rsidR="005D7C55" w:rsidRPr="000700C7">
          <w:rPr>
            <w:rStyle w:val="Hypertextovprepojenie"/>
          </w:rPr>
          <w:t>1.1</w:t>
        </w:r>
        <w:r w:rsidR="005D7C55">
          <w:rPr>
            <w:rFonts w:asciiTheme="minorHAnsi" w:eastAsiaTheme="minorEastAsia" w:hAnsiTheme="minorHAnsi" w:cstheme="minorBidi"/>
            <w:spacing w:val="0"/>
            <w:lang w:eastAsia="sk-SK"/>
          </w:rPr>
          <w:tab/>
        </w:r>
        <w:r w:rsidR="005D7C55" w:rsidRPr="000700C7">
          <w:rPr>
            <w:rStyle w:val="Hypertextovprepojenie"/>
          </w:rPr>
          <w:t>Rozdelenie objektov podľa IFRS</w:t>
        </w:r>
        <w:r w:rsidR="005D7C55">
          <w:rPr>
            <w:webHidden/>
          </w:rPr>
          <w:tab/>
        </w:r>
        <w:r w:rsidR="005D7C55">
          <w:rPr>
            <w:webHidden/>
          </w:rPr>
          <w:fldChar w:fldCharType="begin"/>
        </w:r>
        <w:r w:rsidR="005D7C55">
          <w:rPr>
            <w:webHidden/>
          </w:rPr>
          <w:instrText xml:space="preserve"> PAGEREF _Toc167275757 \h </w:instrText>
        </w:r>
        <w:r w:rsidR="005D7C55">
          <w:rPr>
            <w:webHidden/>
          </w:rPr>
        </w:r>
        <w:r w:rsidR="005D7C55">
          <w:rPr>
            <w:webHidden/>
          </w:rPr>
          <w:fldChar w:fldCharType="separate"/>
        </w:r>
        <w:r w:rsidR="005D7C55">
          <w:rPr>
            <w:webHidden/>
          </w:rPr>
          <w:t>12</w:t>
        </w:r>
        <w:r w:rsidR="005D7C55">
          <w:rPr>
            <w:webHidden/>
          </w:rPr>
          <w:fldChar w:fldCharType="end"/>
        </w:r>
      </w:hyperlink>
    </w:p>
    <w:p w14:paraId="04AA3AB5" w14:textId="6E019BC2" w:rsidR="005D7C55" w:rsidRDefault="00DB49AF">
      <w:pPr>
        <w:pStyle w:val="Obsah2"/>
        <w:rPr>
          <w:rFonts w:asciiTheme="minorHAnsi" w:eastAsiaTheme="minorEastAsia" w:hAnsiTheme="minorHAnsi" w:cstheme="minorBidi"/>
          <w:spacing w:val="0"/>
          <w:lang w:eastAsia="sk-SK"/>
        </w:rPr>
      </w:pPr>
      <w:hyperlink w:anchor="_Toc167275758" w:history="1">
        <w:r w:rsidR="005D7C55" w:rsidRPr="000700C7">
          <w:rPr>
            <w:rStyle w:val="Hypertextovprepojenie"/>
          </w:rPr>
          <w:t>1.2</w:t>
        </w:r>
        <w:r w:rsidR="005D7C55">
          <w:rPr>
            <w:rFonts w:asciiTheme="minorHAnsi" w:eastAsiaTheme="minorEastAsia" w:hAnsiTheme="minorHAnsi" w:cstheme="minorBidi"/>
            <w:spacing w:val="0"/>
            <w:lang w:eastAsia="sk-SK"/>
          </w:rPr>
          <w:tab/>
        </w:r>
        <w:r w:rsidR="005D7C55" w:rsidRPr="000700C7">
          <w:rPr>
            <w:rStyle w:val="Hypertextovprepojenie"/>
            <w:rFonts w:cs="Arial"/>
          </w:rPr>
          <w:t>Komunikácie</w:t>
        </w:r>
        <w:r w:rsidR="005D7C55">
          <w:rPr>
            <w:webHidden/>
          </w:rPr>
          <w:tab/>
        </w:r>
        <w:r w:rsidR="005D7C55">
          <w:rPr>
            <w:webHidden/>
          </w:rPr>
          <w:fldChar w:fldCharType="begin"/>
        </w:r>
        <w:r w:rsidR="005D7C55">
          <w:rPr>
            <w:webHidden/>
          </w:rPr>
          <w:instrText xml:space="preserve"> PAGEREF _Toc167275758 \h </w:instrText>
        </w:r>
        <w:r w:rsidR="005D7C55">
          <w:rPr>
            <w:webHidden/>
          </w:rPr>
        </w:r>
        <w:r w:rsidR="005D7C55">
          <w:rPr>
            <w:webHidden/>
          </w:rPr>
          <w:fldChar w:fldCharType="separate"/>
        </w:r>
        <w:r w:rsidR="005D7C55">
          <w:rPr>
            <w:webHidden/>
          </w:rPr>
          <w:t>12</w:t>
        </w:r>
        <w:r w:rsidR="005D7C55">
          <w:rPr>
            <w:webHidden/>
          </w:rPr>
          <w:fldChar w:fldCharType="end"/>
        </w:r>
      </w:hyperlink>
    </w:p>
    <w:p w14:paraId="119AD6FF" w14:textId="3784ADCB" w:rsidR="005D7C55" w:rsidRDefault="00DB49AF">
      <w:pPr>
        <w:pStyle w:val="Obsah2"/>
        <w:rPr>
          <w:rFonts w:asciiTheme="minorHAnsi" w:eastAsiaTheme="minorEastAsia" w:hAnsiTheme="minorHAnsi" w:cstheme="minorBidi"/>
          <w:spacing w:val="0"/>
          <w:lang w:eastAsia="sk-SK"/>
        </w:rPr>
      </w:pPr>
      <w:hyperlink w:anchor="_Toc167275759" w:history="1">
        <w:r w:rsidR="005D7C55" w:rsidRPr="000700C7">
          <w:rPr>
            <w:rStyle w:val="Hypertextovprepojenie"/>
          </w:rPr>
          <w:t>1.3</w:t>
        </w:r>
        <w:r w:rsidR="005D7C55">
          <w:rPr>
            <w:rFonts w:asciiTheme="minorHAnsi" w:eastAsiaTheme="minorEastAsia" w:hAnsiTheme="minorHAnsi" w:cstheme="minorBidi"/>
            <w:spacing w:val="0"/>
            <w:lang w:eastAsia="sk-SK"/>
          </w:rPr>
          <w:tab/>
        </w:r>
        <w:r w:rsidR="005D7C55" w:rsidRPr="000700C7">
          <w:rPr>
            <w:rStyle w:val="Hypertextovprepojenie"/>
            <w:rFonts w:cs="Arial"/>
          </w:rPr>
          <w:t>Mostné objekty</w:t>
        </w:r>
        <w:r w:rsidR="005D7C55">
          <w:rPr>
            <w:webHidden/>
          </w:rPr>
          <w:tab/>
        </w:r>
        <w:r w:rsidR="005D7C55">
          <w:rPr>
            <w:webHidden/>
          </w:rPr>
          <w:fldChar w:fldCharType="begin"/>
        </w:r>
        <w:r w:rsidR="005D7C55">
          <w:rPr>
            <w:webHidden/>
          </w:rPr>
          <w:instrText xml:space="preserve"> PAGEREF _Toc167275759 \h </w:instrText>
        </w:r>
        <w:r w:rsidR="005D7C55">
          <w:rPr>
            <w:webHidden/>
          </w:rPr>
        </w:r>
        <w:r w:rsidR="005D7C55">
          <w:rPr>
            <w:webHidden/>
          </w:rPr>
          <w:fldChar w:fldCharType="separate"/>
        </w:r>
        <w:r w:rsidR="005D7C55">
          <w:rPr>
            <w:webHidden/>
          </w:rPr>
          <w:t>13</w:t>
        </w:r>
        <w:r w:rsidR="005D7C55">
          <w:rPr>
            <w:webHidden/>
          </w:rPr>
          <w:fldChar w:fldCharType="end"/>
        </w:r>
      </w:hyperlink>
    </w:p>
    <w:p w14:paraId="7C36B2AD" w14:textId="77C381A5" w:rsidR="005D7C55" w:rsidRDefault="00DB49AF">
      <w:pPr>
        <w:pStyle w:val="Obsah2"/>
        <w:rPr>
          <w:rFonts w:asciiTheme="minorHAnsi" w:eastAsiaTheme="minorEastAsia" w:hAnsiTheme="minorHAnsi" w:cstheme="minorBidi"/>
          <w:spacing w:val="0"/>
          <w:lang w:eastAsia="sk-SK"/>
        </w:rPr>
      </w:pPr>
      <w:hyperlink w:anchor="_Toc167275760" w:history="1">
        <w:r w:rsidR="005D7C55" w:rsidRPr="000700C7">
          <w:rPr>
            <w:rStyle w:val="Hypertextovprepojenie"/>
          </w:rPr>
          <w:t>1.4</w:t>
        </w:r>
        <w:r w:rsidR="005D7C55">
          <w:rPr>
            <w:rFonts w:asciiTheme="minorHAnsi" w:eastAsiaTheme="minorEastAsia" w:hAnsiTheme="minorHAnsi" w:cstheme="minorBidi"/>
            <w:spacing w:val="0"/>
            <w:lang w:eastAsia="sk-SK"/>
          </w:rPr>
          <w:tab/>
        </w:r>
        <w:r w:rsidR="005D7C55" w:rsidRPr="000700C7">
          <w:rPr>
            <w:rStyle w:val="Hypertextovprepojenie"/>
          </w:rPr>
          <w:t>Tunel Horelica</w:t>
        </w:r>
        <w:r w:rsidR="005D7C55">
          <w:rPr>
            <w:webHidden/>
          </w:rPr>
          <w:tab/>
        </w:r>
        <w:r w:rsidR="005D7C55">
          <w:rPr>
            <w:webHidden/>
          </w:rPr>
          <w:fldChar w:fldCharType="begin"/>
        </w:r>
        <w:r w:rsidR="005D7C55">
          <w:rPr>
            <w:webHidden/>
          </w:rPr>
          <w:instrText xml:space="preserve"> PAGEREF _Toc167275760 \h </w:instrText>
        </w:r>
        <w:r w:rsidR="005D7C55">
          <w:rPr>
            <w:webHidden/>
          </w:rPr>
        </w:r>
        <w:r w:rsidR="005D7C55">
          <w:rPr>
            <w:webHidden/>
          </w:rPr>
          <w:fldChar w:fldCharType="separate"/>
        </w:r>
        <w:r w:rsidR="005D7C55">
          <w:rPr>
            <w:webHidden/>
          </w:rPr>
          <w:t>15</w:t>
        </w:r>
        <w:r w:rsidR="005D7C55">
          <w:rPr>
            <w:webHidden/>
          </w:rPr>
          <w:fldChar w:fldCharType="end"/>
        </w:r>
      </w:hyperlink>
    </w:p>
    <w:p w14:paraId="59717FF9" w14:textId="38991C85" w:rsidR="005D7C55" w:rsidRDefault="00DB49AF">
      <w:pPr>
        <w:pStyle w:val="Obsah2"/>
        <w:rPr>
          <w:rFonts w:asciiTheme="minorHAnsi" w:eastAsiaTheme="minorEastAsia" w:hAnsiTheme="minorHAnsi" w:cstheme="minorBidi"/>
          <w:spacing w:val="0"/>
          <w:lang w:eastAsia="sk-SK"/>
        </w:rPr>
      </w:pPr>
      <w:hyperlink w:anchor="_Toc167275761" w:history="1">
        <w:r w:rsidR="005D7C55" w:rsidRPr="000700C7">
          <w:rPr>
            <w:rStyle w:val="Hypertextovprepojenie"/>
          </w:rPr>
          <w:t>1.5</w:t>
        </w:r>
        <w:r w:rsidR="005D7C55">
          <w:rPr>
            <w:rFonts w:asciiTheme="minorHAnsi" w:eastAsiaTheme="minorEastAsia" w:hAnsiTheme="minorHAnsi" w:cstheme="minorBidi"/>
            <w:spacing w:val="0"/>
            <w:lang w:eastAsia="sk-SK"/>
          </w:rPr>
          <w:tab/>
        </w:r>
        <w:r w:rsidR="005D7C55" w:rsidRPr="000700C7">
          <w:rPr>
            <w:rStyle w:val="Hypertextovprepojenie"/>
          </w:rPr>
          <w:t>Bezpečnostné požiadavky a POV počas výstavby</w:t>
        </w:r>
        <w:r w:rsidR="005D7C55">
          <w:rPr>
            <w:webHidden/>
          </w:rPr>
          <w:tab/>
        </w:r>
        <w:r w:rsidR="005D7C55">
          <w:rPr>
            <w:webHidden/>
          </w:rPr>
          <w:fldChar w:fldCharType="begin"/>
        </w:r>
        <w:r w:rsidR="005D7C55">
          <w:rPr>
            <w:webHidden/>
          </w:rPr>
          <w:instrText xml:space="preserve"> PAGEREF _Toc167275761 \h </w:instrText>
        </w:r>
        <w:r w:rsidR="005D7C55">
          <w:rPr>
            <w:webHidden/>
          </w:rPr>
        </w:r>
        <w:r w:rsidR="005D7C55">
          <w:rPr>
            <w:webHidden/>
          </w:rPr>
          <w:fldChar w:fldCharType="separate"/>
        </w:r>
        <w:r w:rsidR="005D7C55">
          <w:rPr>
            <w:webHidden/>
          </w:rPr>
          <w:t>19</w:t>
        </w:r>
        <w:r w:rsidR="005D7C55">
          <w:rPr>
            <w:webHidden/>
          </w:rPr>
          <w:fldChar w:fldCharType="end"/>
        </w:r>
      </w:hyperlink>
    </w:p>
    <w:p w14:paraId="7247474D" w14:textId="3E6EDB44" w:rsidR="005D7C55" w:rsidRDefault="00DB49AF">
      <w:pPr>
        <w:pStyle w:val="Obsah3"/>
        <w:rPr>
          <w:rFonts w:asciiTheme="minorHAnsi" w:eastAsiaTheme="minorEastAsia" w:hAnsiTheme="minorHAnsi" w:cstheme="minorBidi"/>
          <w:i w:val="0"/>
          <w:iCs w:val="0"/>
          <w:noProof/>
          <w:spacing w:val="0"/>
          <w:sz w:val="22"/>
          <w:lang w:eastAsia="sk-SK"/>
        </w:rPr>
      </w:pPr>
      <w:hyperlink w:anchor="_Toc167275762" w:history="1">
        <w:r w:rsidR="005D7C55" w:rsidRPr="000700C7">
          <w:rPr>
            <w:rStyle w:val="Hypertextovprepojenie"/>
            <w:noProof/>
          </w:rPr>
          <w:t>1.5.1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Únikové a zásahové cesty na stavenisku</w:t>
        </w:r>
        <w:r w:rsidR="005D7C55">
          <w:rPr>
            <w:noProof/>
            <w:webHidden/>
          </w:rPr>
          <w:tab/>
        </w:r>
        <w:r w:rsidR="005D7C55">
          <w:rPr>
            <w:noProof/>
            <w:webHidden/>
          </w:rPr>
          <w:fldChar w:fldCharType="begin"/>
        </w:r>
        <w:r w:rsidR="005D7C55">
          <w:rPr>
            <w:noProof/>
            <w:webHidden/>
          </w:rPr>
          <w:instrText xml:space="preserve"> PAGEREF _Toc167275762 \h </w:instrText>
        </w:r>
        <w:r w:rsidR="005D7C55">
          <w:rPr>
            <w:noProof/>
            <w:webHidden/>
          </w:rPr>
        </w:r>
        <w:r w:rsidR="005D7C55">
          <w:rPr>
            <w:noProof/>
            <w:webHidden/>
          </w:rPr>
          <w:fldChar w:fldCharType="separate"/>
        </w:r>
        <w:r w:rsidR="005D7C55">
          <w:rPr>
            <w:noProof/>
            <w:webHidden/>
          </w:rPr>
          <w:t>20</w:t>
        </w:r>
        <w:r w:rsidR="005D7C55">
          <w:rPr>
            <w:noProof/>
            <w:webHidden/>
          </w:rPr>
          <w:fldChar w:fldCharType="end"/>
        </w:r>
      </w:hyperlink>
    </w:p>
    <w:p w14:paraId="338738A1" w14:textId="658EE3F1" w:rsidR="005D7C55" w:rsidRDefault="00DB49AF">
      <w:pPr>
        <w:pStyle w:val="Obsah3"/>
        <w:rPr>
          <w:rFonts w:asciiTheme="minorHAnsi" w:eastAsiaTheme="minorEastAsia" w:hAnsiTheme="minorHAnsi" w:cstheme="minorBidi"/>
          <w:i w:val="0"/>
          <w:iCs w:val="0"/>
          <w:noProof/>
          <w:spacing w:val="0"/>
          <w:sz w:val="22"/>
          <w:lang w:eastAsia="sk-SK"/>
        </w:rPr>
      </w:pPr>
      <w:hyperlink w:anchor="_Toc167275763" w:history="1">
        <w:r w:rsidR="005D7C55" w:rsidRPr="000700C7">
          <w:rPr>
            <w:rStyle w:val="Hypertextovprepojenie"/>
            <w:noProof/>
          </w:rPr>
          <w:t>1.5.2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Všeobecné opatrenia a požiadavky</w:t>
        </w:r>
        <w:r w:rsidR="005D7C55">
          <w:rPr>
            <w:noProof/>
            <w:webHidden/>
          </w:rPr>
          <w:tab/>
        </w:r>
        <w:r w:rsidR="005D7C55">
          <w:rPr>
            <w:noProof/>
            <w:webHidden/>
          </w:rPr>
          <w:fldChar w:fldCharType="begin"/>
        </w:r>
        <w:r w:rsidR="005D7C55">
          <w:rPr>
            <w:noProof/>
            <w:webHidden/>
          </w:rPr>
          <w:instrText xml:space="preserve"> PAGEREF _Toc167275763 \h </w:instrText>
        </w:r>
        <w:r w:rsidR="005D7C55">
          <w:rPr>
            <w:noProof/>
            <w:webHidden/>
          </w:rPr>
        </w:r>
        <w:r w:rsidR="005D7C55">
          <w:rPr>
            <w:noProof/>
            <w:webHidden/>
          </w:rPr>
          <w:fldChar w:fldCharType="separate"/>
        </w:r>
        <w:r w:rsidR="005D7C55">
          <w:rPr>
            <w:noProof/>
            <w:webHidden/>
          </w:rPr>
          <w:t>20</w:t>
        </w:r>
        <w:r w:rsidR="005D7C55">
          <w:rPr>
            <w:noProof/>
            <w:webHidden/>
          </w:rPr>
          <w:fldChar w:fldCharType="end"/>
        </w:r>
      </w:hyperlink>
    </w:p>
    <w:p w14:paraId="65944271" w14:textId="4AFA0D88" w:rsidR="005D7C55" w:rsidRDefault="00DB49AF">
      <w:pPr>
        <w:pStyle w:val="Obsah3"/>
        <w:rPr>
          <w:rFonts w:asciiTheme="minorHAnsi" w:eastAsiaTheme="minorEastAsia" w:hAnsiTheme="minorHAnsi" w:cstheme="minorBidi"/>
          <w:i w:val="0"/>
          <w:iCs w:val="0"/>
          <w:noProof/>
          <w:spacing w:val="0"/>
          <w:sz w:val="22"/>
          <w:lang w:eastAsia="sk-SK"/>
        </w:rPr>
      </w:pPr>
      <w:hyperlink w:anchor="_Toc167275764" w:history="1">
        <w:r w:rsidR="005D7C55" w:rsidRPr="000700C7">
          <w:rPr>
            <w:rStyle w:val="Hypertextovprepojenie"/>
            <w:noProof/>
          </w:rPr>
          <w:t>1.5.3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Prístupové komunikácie počas výstavby</w:t>
        </w:r>
        <w:r w:rsidR="005D7C55">
          <w:rPr>
            <w:noProof/>
            <w:webHidden/>
          </w:rPr>
          <w:tab/>
        </w:r>
        <w:r w:rsidR="005D7C55">
          <w:rPr>
            <w:noProof/>
            <w:webHidden/>
          </w:rPr>
          <w:fldChar w:fldCharType="begin"/>
        </w:r>
        <w:r w:rsidR="005D7C55">
          <w:rPr>
            <w:noProof/>
            <w:webHidden/>
          </w:rPr>
          <w:instrText xml:space="preserve"> PAGEREF _Toc167275764 \h </w:instrText>
        </w:r>
        <w:r w:rsidR="005D7C55">
          <w:rPr>
            <w:noProof/>
            <w:webHidden/>
          </w:rPr>
        </w:r>
        <w:r w:rsidR="005D7C55">
          <w:rPr>
            <w:noProof/>
            <w:webHidden/>
          </w:rPr>
          <w:fldChar w:fldCharType="separate"/>
        </w:r>
        <w:r w:rsidR="005D7C55">
          <w:rPr>
            <w:noProof/>
            <w:webHidden/>
          </w:rPr>
          <w:t>21</w:t>
        </w:r>
        <w:r w:rsidR="005D7C55">
          <w:rPr>
            <w:noProof/>
            <w:webHidden/>
          </w:rPr>
          <w:fldChar w:fldCharType="end"/>
        </w:r>
      </w:hyperlink>
    </w:p>
    <w:p w14:paraId="03C5CD9C" w14:textId="3BADB566" w:rsidR="005D7C55" w:rsidRDefault="00DB49AF">
      <w:pPr>
        <w:pStyle w:val="Obsah3"/>
        <w:rPr>
          <w:rFonts w:asciiTheme="minorHAnsi" w:eastAsiaTheme="minorEastAsia" w:hAnsiTheme="minorHAnsi" w:cstheme="minorBidi"/>
          <w:i w:val="0"/>
          <w:iCs w:val="0"/>
          <w:noProof/>
          <w:spacing w:val="0"/>
          <w:sz w:val="22"/>
          <w:lang w:eastAsia="sk-SK"/>
        </w:rPr>
      </w:pPr>
      <w:hyperlink w:anchor="_Toc167275765" w:history="1">
        <w:r w:rsidR="005D7C55" w:rsidRPr="000700C7">
          <w:rPr>
            <w:rStyle w:val="Hypertextovprepojenie"/>
            <w:noProof/>
          </w:rPr>
          <w:t>1.5.4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Dopravné obmedzenia</w:t>
        </w:r>
        <w:r w:rsidR="005D7C55">
          <w:rPr>
            <w:noProof/>
            <w:webHidden/>
          </w:rPr>
          <w:tab/>
        </w:r>
        <w:r w:rsidR="005D7C55">
          <w:rPr>
            <w:noProof/>
            <w:webHidden/>
          </w:rPr>
          <w:fldChar w:fldCharType="begin"/>
        </w:r>
        <w:r w:rsidR="005D7C55">
          <w:rPr>
            <w:noProof/>
            <w:webHidden/>
          </w:rPr>
          <w:instrText xml:space="preserve"> PAGEREF _Toc167275765 \h </w:instrText>
        </w:r>
        <w:r w:rsidR="005D7C55">
          <w:rPr>
            <w:noProof/>
            <w:webHidden/>
          </w:rPr>
        </w:r>
        <w:r w:rsidR="005D7C55">
          <w:rPr>
            <w:noProof/>
            <w:webHidden/>
          </w:rPr>
          <w:fldChar w:fldCharType="separate"/>
        </w:r>
        <w:r w:rsidR="005D7C55">
          <w:rPr>
            <w:noProof/>
            <w:webHidden/>
          </w:rPr>
          <w:t>21</w:t>
        </w:r>
        <w:r w:rsidR="005D7C55">
          <w:rPr>
            <w:noProof/>
            <w:webHidden/>
          </w:rPr>
          <w:fldChar w:fldCharType="end"/>
        </w:r>
      </w:hyperlink>
    </w:p>
    <w:p w14:paraId="566D8401" w14:textId="782B25EB" w:rsidR="005D7C55" w:rsidRDefault="00DB49AF">
      <w:pPr>
        <w:pStyle w:val="Obsah3"/>
        <w:rPr>
          <w:rFonts w:asciiTheme="minorHAnsi" w:eastAsiaTheme="minorEastAsia" w:hAnsiTheme="minorHAnsi" w:cstheme="minorBidi"/>
          <w:i w:val="0"/>
          <w:iCs w:val="0"/>
          <w:noProof/>
          <w:spacing w:val="0"/>
          <w:sz w:val="22"/>
          <w:lang w:eastAsia="sk-SK"/>
        </w:rPr>
      </w:pPr>
      <w:hyperlink w:anchor="_Toc167275766" w:history="1">
        <w:r w:rsidR="005D7C55" w:rsidRPr="000700C7">
          <w:rPr>
            <w:rStyle w:val="Hypertextovprepojenie"/>
            <w:noProof/>
          </w:rPr>
          <w:t>1.5.5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Plochy pre zariadenie staveniska</w:t>
        </w:r>
        <w:r w:rsidR="005D7C55">
          <w:rPr>
            <w:noProof/>
            <w:webHidden/>
          </w:rPr>
          <w:tab/>
        </w:r>
        <w:r w:rsidR="005D7C55">
          <w:rPr>
            <w:noProof/>
            <w:webHidden/>
          </w:rPr>
          <w:fldChar w:fldCharType="begin"/>
        </w:r>
        <w:r w:rsidR="005D7C55">
          <w:rPr>
            <w:noProof/>
            <w:webHidden/>
          </w:rPr>
          <w:instrText xml:space="preserve"> PAGEREF _Toc167275766 \h </w:instrText>
        </w:r>
        <w:r w:rsidR="005D7C55">
          <w:rPr>
            <w:noProof/>
            <w:webHidden/>
          </w:rPr>
        </w:r>
        <w:r w:rsidR="005D7C55">
          <w:rPr>
            <w:noProof/>
            <w:webHidden/>
          </w:rPr>
          <w:fldChar w:fldCharType="separate"/>
        </w:r>
        <w:r w:rsidR="005D7C55">
          <w:rPr>
            <w:noProof/>
            <w:webHidden/>
          </w:rPr>
          <w:t>22</w:t>
        </w:r>
        <w:r w:rsidR="005D7C55">
          <w:rPr>
            <w:noProof/>
            <w:webHidden/>
          </w:rPr>
          <w:fldChar w:fldCharType="end"/>
        </w:r>
      </w:hyperlink>
    </w:p>
    <w:p w14:paraId="426E0C41" w14:textId="1B4F0A2E" w:rsidR="005D7C55" w:rsidRDefault="00DB49AF">
      <w:pPr>
        <w:pStyle w:val="Obsah2"/>
        <w:rPr>
          <w:rFonts w:asciiTheme="minorHAnsi" w:eastAsiaTheme="minorEastAsia" w:hAnsiTheme="minorHAnsi" w:cstheme="minorBidi"/>
          <w:spacing w:val="0"/>
          <w:lang w:eastAsia="sk-SK"/>
        </w:rPr>
      </w:pPr>
      <w:hyperlink w:anchor="_Toc167275767" w:history="1">
        <w:r w:rsidR="005D7C55" w:rsidRPr="000700C7">
          <w:rPr>
            <w:rStyle w:val="Hypertextovprepojenie"/>
          </w:rPr>
          <w:t>1.6</w:t>
        </w:r>
        <w:r w:rsidR="005D7C55">
          <w:rPr>
            <w:rFonts w:asciiTheme="minorHAnsi" w:eastAsiaTheme="minorEastAsia" w:hAnsiTheme="minorHAnsi" w:cstheme="minorBidi"/>
            <w:spacing w:val="0"/>
            <w:lang w:eastAsia="sk-SK"/>
          </w:rPr>
          <w:tab/>
        </w:r>
        <w:r w:rsidR="005D7C55" w:rsidRPr="000700C7">
          <w:rPr>
            <w:rStyle w:val="Hypertextovprepojenie"/>
            <w:rFonts w:cs="Arial"/>
          </w:rPr>
          <w:t>Kanalizácie</w:t>
        </w:r>
        <w:r w:rsidR="005D7C55">
          <w:rPr>
            <w:webHidden/>
          </w:rPr>
          <w:tab/>
        </w:r>
        <w:r w:rsidR="005D7C55">
          <w:rPr>
            <w:webHidden/>
          </w:rPr>
          <w:fldChar w:fldCharType="begin"/>
        </w:r>
        <w:r w:rsidR="005D7C55">
          <w:rPr>
            <w:webHidden/>
          </w:rPr>
          <w:instrText xml:space="preserve"> PAGEREF _Toc167275767 \h </w:instrText>
        </w:r>
        <w:r w:rsidR="005D7C55">
          <w:rPr>
            <w:webHidden/>
          </w:rPr>
        </w:r>
        <w:r w:rsidR="005D7C55">
          <w:rPr>
            <w:webHidden/>
          </w:rPr>
          <w:fldChar w:fldCharType="separate"/>
        </w:r>
        <w:r w:rsidR="005D7C55">
          <w:rPr>
            <w:webHidden/>
          </w:rPr>
          <w:t>23</w:t>
        </w:r>
        <w:r w:rsidR="005D7C55">
          <w:rPr>
            <w:webHidden/>
          </w:rPr>
          <w:fldChar w:fldCharType="end"/>
        </w:r>
      </w:hyperlink>
    </w:p>
    <w:p w14:paraId="12D8F70D" w14:textId="2491215E" w:rsidR="005D7C55" w:rsidRDefault="00DB49AF">
      <w:pPr>
        <w:pStyle w:val="Obsah2"/>
        <w:rPr>
          <w:rFonts w:asciiTheme="minorHAnsi" w:eastAsiaTheme="minorEastAsia" w:hAnsiTheme="minorHAnsi" w:cstheme="minorBidi"/>
          <w:spacing w:val="0"/>
          <w:lang w:eastAsia="sk-SK"/>
        </w:rPr>
      </w:pPr>
      <w:hyperlink w:anchor="_Toc167275768" w:history="1">
        <w:r w:rsidR="005D7C55" w:rsidRPr="000700C7">
          <w:rPr>
            <w:rStyle w:val="Hypertextovprepojenie"/>
          </w:rPr>
          <w:t>1.7</w:t>
        </w:r>
        <w:r w:rsidR="005D7C55">
          <w:rPr>
            <w:rFonts w:asciiTheme="minorHAnsi" w:eastAsiaTheme="minorEastAsia" w:hAnsiTheme="minorHAnsi" w:cstheme="minorBidi"/>
            <w:spacing w:val="0"/>
            <w:lang w:eastAsia="sk-SK"/>
          </w:rPr>
          <w:tab/>
        </w:r>
        <w:r w:rsidR="005D7C55" w:rsidRPr="000700C7">
          <w:rPr>
            <w:rStyle w:val="Hypertextovprepojenie"/>
          </w:rPr>
          <w:t>Dopravné značenie a dopravné zariadenia</w:t>
        </w:r>
        <w:r w:rsidR="005D7C55">
          <w:rPr>
            <w:webHidden/>
          </w:rPr>
          <w:tab/>
        </w:r>
        <w:r w:rsidR="005D7C55">
          <w:rPr>
            <w:webHidden/>
          </w:rPr>
          <w:fldChar w:fldCharType="begin"/>
        </w:r>
        <w:r w:rsidR="005D7C55">
          <w:rPr>
            <w:webHidden/>
          </w:rPr>
          <w:instrText xml:space="preserve"> PAGEREF _Toc167275768 \h </w:instrText>
        </w:r>
        <w:r w:rsidR="005D7C55">
          <w:rPr>
            <w:webHidden/>
          </w:rPr>
        </w:r>
        <w:r w:rsidR="005D7C55">
          <w:rPr>
            <w:webHidden/>
          </w:rPr>
          <w:fldChar w:fldCharType="separate"/>
        </w:r>
        <w:r w:rsidR="005D7C55">
          <w:rPr>
            <w:webHidden/>
          </w:rPr>
          <w:t>23</w:t>
        </w:r>
        <w:r w:rsidR="005D7C55">
          <w:rPr>
            <w:webHidden/>
          </w:rPr>
          <w:fldChar w:fldCharType="end"/>
        </w:r>
      </w:hyperlink>
    </w:p>
    <w:p w14:paraId="288A749B" w14:textId="71DA7394" w:rsidR="005D7C55" w:rsidRDefault="00DB49AF">
      <w:pPr>
        <w:pStyle w:val="Obsah2"/>
        <w:rPr>
          <w:rFonts w:asciiTheme="minorHAnsi" w:eastAsiaTheme="minorEastAsia" w:hAnsiTheme="minorHAnsi" w:cstheme="minorBidi"/>
          <w:spacing w:val="0"/>
          <w:lang w:eastAsia="sk-SK"/>
        </w:rPr>
      </w:pPr>
      <w:hyperlink w:anchor="_Toc167275769" w:history="1">
        <w:r w:rsidR="005D7C55" w:rsidRPr="000700C7">
          <w:rPr>
            <w:rStyle w:val="Hypertextovprepojenie"/>
          </w:rPr>
          <w:t>1.8</w:t>
        </w:r>
        <w:r w:rsidR="005D7C55">
          <w:rPr>
            <w:rFonts w:asciiTheme="minorHAnsi" w:eastAsiaTheme="minorEastAsia" w:hAnsiTheme="minorHAnsi" w:cstheme="minorBidi"/>
            <w:spacing w:val="0"/>
            <w:lang w:eastAsia="sk-SK"/>
          </w:rPr>
          <w:tab/>
        </w:r>
        <w:r w:rsidR="005D7C55" w:rsidRPr="000700C7">
          <w:rPr>
            <w:rStyle w:val="Hypertextovprepojenie"/>
            <w:rFonts w:cs="Arial"/>
          </w:rPr>
          <w:t>Rigoly</w:t>
        </w:r>
        <w:r w:rsidR="005D7C55">
          <w:rPr>
            <w:webHidden/>
          </w:rPr>
          <w:tab/>
        </w:r>
        <w:r w:rsidR="005D7C55">
          <w:rPr>
            <w:webHidden/>
          </w:rPr>
          <w:fldChar w:fldCharType="begin"/>
        </w:r>
        <w:r w:rsidR="005D7C55">
          <w:rPr>
            <w:webHidden/>
          </w:rPr>
          <w:instrText xml:space="preserve"> PAGEREF _Toc167275769 \h </w:instrText>
        </w:r>
        <w:r w:rsidR="005D7C55">
          <w:rPr>
            <w:webHidden/>
          </w:rPr>
        </w:r>
        <w:r w:rsidR="005D7C55">
          <w:rPr>
            <w:webHidden/>
          </w:rPr>
          <w:fldChar w:fldCharType="separate"/>
        </w:r>
        <w:r w:rsidR="005D7C55">
          <w:rPr>
            <w:webHidden/>
          </w:rPr>
          <w:t>24</w:t>
        </w:r>
        <w:r w:rsidR="005D7C55">
          <w:rPr>
            <w:webHidden/>
          </w:rPr>
          <w:fldChar w:fldCharType="end"/>
        </w:r>
      </w:hyperlink>
    </w:p>
    <w:p w14:paraId="62A831B4" w14:textId="4ED10EE2" w:rsidR="005D7C55" w:rsidRDefault="00DB49AF">
      <w:pPr>
        <w:pStyle w:val="Obsah2"/>
        <w:rPr>
          <w:rFonts w:asciiTheme="minorHAnsi" w:eastAsiaTheme="minorEastAsia" w:hAnsiTheme="minorHAnsi" w:cstheme="minorBidi"/>
          <w:spacing w:val="0"/>
          <w:lang w:eastAsia="sk-SK"/>
        </w:rPr>
      </w:pPr>
      <w:hyperlink w:anchor="_Toc167275770" w:history="1">
        <w:r w:rsidR="005D7C55" w:rsidRPr="000700C7">
          <w:rPr>
            <w:rStyle w:val="Hypertextovprepojenie"/>
          </w:rPr>
          <w:t>1.9</w:t>
        </w:r>
        <w:r w:rsidR="005D7C55">
          <w:rPr>
            <w:rFonts w:asciiTheme="minorHAnsi" w:eastAsiaTheme="minorEastAsia" w:hAnsiTheme="minorHAnsi" w:cstheme="minorBidi"/>
            <w:spacing w:val="0"/>
            <w:lang w:eastAsia="sk-SK"/>
          </w:rPr>
          <w:tab/>
        </w:r>
        <w:r w:rsidR="005D7C55" w:rsidRPr="000700C7">
          <w:rPr>
            <w:rStyle w:val="Hypertextovprepojenie"/>
            <w:rFonts w:cs="Arial"/>
          </w:rPr>
          <w:t>Vodohospodárske objekty</w:t>
        </w:r>
        <w:r w:rsidR="005D7C55">
          <w:rPr>
            <w:webHidden/>
          </w:rPr>
          <w:tab/>
        </w:r>
        <w:r w:rsidR="005D7C55">
          <w:rPr>
            <w:webHidden/>
          </w:rPr>
          <w:fldChar w:fldCharType="begin"/>
        </w:r>
        <w:r w:rsidR="005D7C55">
          <w:rPr>
            <w:webHidden/>
          </w:rPr>
          <w:instrText xml:space="preserve"> PAGEREF _Toc167275770 \h </w:instrText>
        </w:r>
        <w:r w:rsidR="005D7C55">
          <w:rPr>
            <w:webHidden/>
          </w:rPr>
        </w:r>
        <w:r w:rsidR="005D7C55">
          <w:rPr>
            <w:webHidden/>
          </w:rPr>
          <w:fldChar w:fldCharType="separate"/>
        </w:r>
        <w:r w:rsidR="005D7C55">
          <w:rPr>
            <w:webHidden/>
          </w:rPr>
          <w:t>24</w:t>
        </w:r>
        <w:r w:rsidR="005D7C55">
          <w:rPr>
            <w:webHidden/>
          </w:rPr>
          <w:fldChar w:fldCharType="end"/>
        </w:r>
      </w:hyperlink>
    </w:p>
    <w:p w14:paraId="6987A699" w14:textId="3CF143CC" w:rsidR="005D7C55" w:rsidRDefault="00DB49AF">
      <w:pPr>
        <w:pStyle w:val="Obsah2"/>
        <w:rPr>
          <w:rFonts w:asciiTheme="minorHAnsi" w:eastAsiaTheme="minorEastAsia" w:hAnsiTheme="minorHAnsi" w:cstheme="minorBidi"/>
          <w:spacing w:val="0"/>
          <w:lang w:eastAsia="sk-SK"/>
        </w:rPr>
      </w:pPr>
      <w:hyperlink w:anchor="_Toc167275771" w:history="1">
        <w:r w:rsidR="005D7C55" w:rsidRPr="000700C7">
          <w:rPr>
            <w:rStyle w:val="Hypertextovprepojenie"/>
          </w:rPr>
          <w:t>1.10</w:t>
        </w:r>
        <w:r w:rsidR="005D7C55">
          <w:rPr>
            <w:rFonts w:asciiTheme="minorHAnsi" w:eastAsiaTheme="minorEastAsia" w:hAnsiTheme="minorHAnsi" w:cstheme="minorBidi"/>
            <w:spacing w:val="0"/>
            <w:lang w:eastAsia="sk-SK"/>
          </w:rPr>
          <w:tab/>
        </w:r>
        <w:r w:rsidR="005D7C55" w:rsidRPr="000700C7">
          <w:rPr>
            <w:rStyle w:val="Hypertextovprepojenie"/>
            <w:rFonts w:cs="Arial"/>
          </w:rPr>
          <w:t>Inžinierske siete</w:t>
        </w:r>
        <w:r w:rsidR="005D7C55">
          <w:rPr>
            <w:webHidden/>
          </w:rPr>
          <w:tab/>
        </w:r>
        <w:r w:rsidR="005D7C55">
          <w:rPr>
            <w:webHidden/>
          </w:rPr>
          <w:fldChar w:fldCharType="begin"/>
        </w:r>
        <w:r w:rsidR="005D7C55">
          <w:rPr>
            <w:webHidden/>
          </w:rPr>
          <w:instrText xml:space="preserve"> PAGEREF _Toc167275771 \h </w:instrText>
        </w:r>
        <w:r w:rsidR="005D7C55">
          <w:rPr>
            <w:webHidden/>
          </w:rPr>
        </w:r>
        <w:r w:rsidR="005D7C55">
          <w:rPr>
            <w:webHidden/>
          </w:rPr>
          <w:fldChar w:fldCharType="separate"/>
        </w:r>
        <w:r w:rsidR="005D7C55">
          <w:rPr>
            <w:webHidden/>
          </w:rPr>
          <w:t>24</w:t>
        </w:r>
        <w:r w:rsidR="005D7C55">
          <w:rPr>
            <w:webHidden/>
          </w:rPr>
          <w:fldChar w:fldCharType="end"/>
        </w:r>
      </w:hyperlink>
    </w:p>
    <w:p w14:paraId="140F1E1E" w14:textId="17D2BA1F" w:rsidR="005D7C55" w:rsidRDefault="00DB49AF">
      <w:pPr>
        <w:pStyle w:val="Obsah2"/>
        <w:rPr>
          <w:rFonts w:asciiTheme="minorHAnsi" w:eastAsiaTheme="minorEastAsia" w:hAnsiTheme="minorHAnsi" w:cstheme="minorBidi"/>
          <w:spacing w:val="0"/>
          <w:lang w:eastAsia="sk-SK"/>
        </w:rPr>
      </w:pPr>
      <w:hyperlink w:anchor="_Toc167275772" w:history="1">
        <w:r w:rsidR="005D7C55" w:rsidRPr="000700C7">
          <w:rPr>
            <w:rStyle w:val="Hypertextovprepojenie"/>
          </w:rPr>
          <w:t>1.11</w:t>
        </w:r>
        <w:r w:rsidR="005D7C55">
          <w:rPr>
            <w:rFonts w:asciiTheme="minorHAnsi" w:eastAsiaTheme="minorEastAsia" w:hAnsiTheme="minorHAnsi" w:cstheme="minorBidi"/>
            <w:spacing w:val="0"/>
            <w:lang w:eastAsia="sk-SK"/>
          </w:rPr>
          <w:tab/>
        </w:r>
        <w:r w:rsidR="005D7C55" w:rsidRPr="000700C7">
          <w:rPr>
            <w:rStyle w:val="Hypertextovprepojenie"/>
            <w:rFonts w:cs="Arial"/>
          </w:rPr>
          <w:t>Vegetačné úpravy</w:t>
        </w:r>
        <w:r w:rsidR="005D7C55">
          <w:rPr>
            <w:webHidden/>
          </w:rPr>
          <w:tab/>
        </w:r>
        <w:r w:rsidR="005D7C55">
          <w:rPr>
            <w:webHidden/>
          </w:rPr>
          <w:fldChar w:fldCharType="begin"/>
        </w:r>
        <w:r w:rsidR="005D7C55">
          <w:rPr>
            <w:webHidden/>
          </w:rPr>
          <w:instrText xml:space="preserve"> PAGEREF _Toc167275772 \h </w:instrText>
        </w:r>
        <w:r w:rsidR="005D7C55">
          <w:rPr>
            <w:webHidden/>
          </w:rPr>
        </w:r>
        <w:r w:rsidR="005D7C55">
          <w:rPr>
            <w:webHidden/>
          </w:rPr>
          <w:fldChar w:fldCharType="separate"/>
        </w:r>
        <w:r w:rsidR="005D7C55">
          <w:rPr>
            <w:webHidden/>
          </w:rPr>
          <w:t>25</w:t>
        </w:r>
        <w:r w:rsidR="005D7C55">
          <w:rPr>
            <w:webHidden/>
          </w:rPr>
          <w:fldChar w:fldCharType="end"/>
        </w:r>
      </w:hyperlink>
    </w:p>
    <w:p w14:paraId="230312E8" w14:textId="3491C0AF" w:rsidR="005D7C55" w:rsidRDefault="00DB49AF">
      <w:pPr>
        <w:pStyle w:val="Obsah2"/>
        <w:rPr>
          <w:rFonts w:asciiTheme="minorHAnsi" w:eastAsiaTheme="minorEastAsia" w:hAnsiTheme="minorHAnsi" w:cstheme="minorBidi"/>
          <w:spacing w:val="0"/>
          <w:lang w:eastAsia="sk-SK"/>
        </w:rPr>
      </w:pPr>
      <w:hyperlink w:anchor="_Toc167275773" w:history="1">
        <w:r w:rsidR="005D7C55" w:rsidRPr="000700C7">
          <w:rPr>
            <w:rStyle w:val="Hypertextovprepojenie"/>
          </w:rPr>
          <w:t>1.12</w:t>
        </w:r>
        <w:r w:rsidR="005D7C55">
          <w:rPr>
            <w:rFonts w:asciiTheme="minorHAnsi" w:eastAsiaTheme="minorEastAsia" w:hAnsiTheme="minorHAnsi" w:cstheme="minorBidi"/>
            <w:spacing w:val="0"/>
            <w:lang w:eastAsia="sk-SK"/>
          </w:rPr>
          <w:tab/>
        </w:r>
        <w:r w:rsidR="005D7C55" w:rsidRPr="000700C7">
          <w:rPr>
            <w:rStyle w:val="Hypertextovprepojenie"/>
          </w:rPr>
          <w:t>ISD (Informačný systém diaľnice)</w:t>
        </w:r>
        <w:r w:rsidR="005D7C55">
          <w:rPr>
            <w:webHidden/>
          </w:rPr>
          <w:tab/>
        </w:r>
        <w:r w:rsidR="005D7C55">
          <w:rPr>
            <w:webHidden/>
          </w:rPr>
          <w:fldChar w:fldCharType="begin"/>
        </w:r>
        <w:r w:rsidR="005D7C55">
          <w:rPr>
            <w:webHidden/>
          </w:rPr>
          <w:instrText xml:space="preserve"> PAGEREF _Toc167275773 \h </w:instrText>
        </w:r>
        <w:r w:rsidR="005D7C55">
          <w:rPr>
            <w:webHidden/>
          </w:rPr>
        </w:r>
        <w:r w:rsidR="005D7C55">
          <w:rPr>
            <w:webHidden/>
          </w:rPr>
          <w:fldChar w:fldCharType="separate"/>
        </w:r>
        <w:r w:rsidR="005D7C55">
          <w:rPr>
            <w:webHidden/>
          </w:rPr>
          <w:t>25</w:t>
        </w:r>
        <w:r w:rsidR="005D7C55">
          <w:rPr>
            <w:webHidden/>
          </w:rPr>
          <w:fldChar w:fldCharType="end"/>
        </w:r>
      </w:hyperlink>
    </w:p>
    <w:p w14:paraId="47F915FD" w14:textId="5A48E2BF" w:rsidR="005D7C55" w:rsidRDefault="00DB49AF">
      <w:pPr>
        <w:pStyle w:val="Obsah2"/>
        <w:rPr>
          <w:rFonts w:asciiTheme="minorHAnsi" w:eastAsiaTheme="minorEastAsia" w:hAnsiTheme="minorHAnsi" w:cstheme="minorBidi"/>
          <w:spacing w:val="0"/>
          <w:lang w:eastAsia="sk-SK"/>
        </w:rPr>
      </w:pPr>
      <w:hyperlink w:anchor="_Toc167275774" w:history="1">
        <w:r w:rsidR="005D7C55" w:rsidRPr="000700C7">
          <w:rPr>
            <w:rStyle w:val="Hypertextovprepojenie"/>
          </w:rPr>
          <w:t>1.13</w:t>
        </w:r>
        <w:r w:rsidR="005D7C55">
          <w:rPr>
            <w:rFonts w:asciiTheme="minorHAnsi" w:eastAsiaTheme="minorEastAsia" w:hAnsiTheme="minorHAnsi" w:cstheme="minorBidi"/>
            <w:spacing w:val="0"/>
            <w:lang w:eastAsia="sk-SK"/>
          </w:rPr>
          <w:tab/>
        </w:r>
        <w:r w:rsidR="005D7C55" w:rsidRPr="000700C7">
          <w:rPr>
            <w:rStyle w:val="Hypertextovprepojenie"/>
          </w:rPr>
          <w:t>Zárubné a oporné múry</w:t>
        </w:r>
        <w:r w:rsidR="005D7C55">
          <w:rPr>
            <w:webHidden/>
          </w:rPr>
          <w:tab/>
        </w:r>
        <w:r w:rsidR="005D7C55">
          <w:rPr>
            <w:webHidden/>
          </w:rPr>
          <w:fldChar w:fldCharType="begin"/>
        </w:r>
        <w:r w:rsidR="005D7C55">
          <w:rPr>
            <w:webHidden/>
          </w:rPr>
          <w:instrText xml:space="preserve"> PAGEREF _Toc167275774 \h </w:instrText>
        </w:r>
        <w:r w:rsidR="005D7C55">
          <w:rPr>
            <w:webHidden/>
          </w:rPr>
        </w:r>
        <w:r w:rsidR="005D7C55">
          <w:rPr>
            <w:webHidden/>
          </w:rPr>
          <w:fldChar w:fldCharType="separate"/>
        </w:r>
        <w:r w:rsidR="005D7C55">
          <w:rPr>
            <w:webHidden/>
          </w:rPr>
          <w:t>26</w:t>
        </w:r>
        <w:r w:rsidR="005D7C55">
          <w:rPr>
            <w:webHidden/>
          </w:rPr>
          <w:fldChar w:fldCharType="end"/>
        </w:r>
      </w:hyperlink>
    </w:p>
    <w:p w14:paraId="39CD5E3B" w14:textId="21878357" w:rsidR="005D7C55" w:rsidRDefault="00DB49AF">
      <w:pPr>
        <w:pStyle w:val="Obsah2"/>
        <w:rPr>
          <w:rFonts w:asciiTheme="minorHAnsi" w:eastAsiaTheme="minorEastAsia" w:hAnsiTheme="minorHAnsi" w:cstheme="minorBidi"/>
          <w:spacing w:val="0"/>
          <w:lang w:eastAsia="sk-SK"/>
        </w:rPr>
      </w:pPr>
      <w:hyperlink w:anchor="_Toc167275775" w:history="1">
        <w:r w:rsidR="005D7C55" w:rsidRPr="000700C7">
          <w:rPr>
            <w:rStyle w:val="Hypertextovprepojenie"/>
          </w:rPr>
          <w:t>1.14</w:t>
        </w:r>
        <w:r w:rsidR="005D7C55">
          <w:rPr>
            <w:rFonts w:asciiTheme="minorHAnsi" w:eastAsiaTheme="minorEastAsia" w:hAnsiTheme="minorHAnsi" w:cstheme="minorBidi"/>
            <w:spacing w:val="0"/>
            <w:lang w:eastAsia="sk-SK"/>
          </w:rPr>
          <w:tab/>
        </w:r>
        <w:r w:rsidR="005D7C55" w:rsidRPr="000700C7">
          <w:rPr>
            <w:rStyle w:val="Hypertextovprepojenie"/>
          </w:rPr>
          <w:t>Protihlukové steny</w:t>
        </w:r>
        <w:r w:rsidR="005D7C55">
          <w:rPr>
            <w:webHidden/>
          </w:rPr>
          <w:tab/>
        </w:r>
        <w:r w:rsidR="005D7C55">
          <w:rPr>
            <w:webHidden/>
          </w:rPr>
          <w:fldChar w:fldCharType="begin"/>
        </w:r>
        <w:r w:rsidR="005D7C55">
          <w:rPr>
            <w:webHidden/>
          </w:rPr>
          <w:instrText xml:space="preserve"> PAGEREF _Toc167275775 \h </w:instrText>
        </w:r>
        <w:r w:rsidR="005D7C55">
          <w:rPr>
            <w:webHidden/>
          </w:rPr>
        </w:r>
        <w:r w:rsidR="005D7C55">
          <w:rPr>
            <w:webHidden/>
          </w:rPr>
          <w:fldChar w:fldCharType="separate"/>
        </w:r>
        <w:r w:rsidR="005D7C55">
          <w:rPr>
            <w:webHidden/>
          </w:rPr>
          <w:t>27</w:t>
        </w:r>
        <w:r w:rsidR="005D7C55">
          <w:rPr>
            <w:webHidden/>
          </w:rPr>
          <w:fldChar w:fldCharType="end"/>
        </w:r>
      </w:hyperlink>
    </w:p>
    <w:p w14:paraId="16A4D6AD" w14:textId="6DAAAD85" w:rsidR="005D7C55" w:rsidRDefault="00DB49AF">
      <w:pPr>
        <w:pStyle w:val="Obsah2"/>
        <w:rPr>
          <w:rFonts w:asciiTheme="minorHAnsi" w:eastAsiaTheme="minorEastAsia" w:hAnsiTheme="minorHAnsi" w:cstheme="minorBidi"/>
          <w:spacing w:val="0"/>
          <w:lang w:eastAsia="sk-SK"/>
        </w:rPr>
      </w:pPr>
      <w:hyperlink w:anchor="_Toc167275776" w:history="1">
        <w:r w:rsidR="005D7C55" w:rsidRPr="000700C7">
          <w:rPr>
            <w:rStyle w:val="Hypertextovprepojenie"/>
          </w:rPr>
          <w:t>1.15</w:t>
        </w:r>
        <w:r w:rsidR="005D7C55">
          <w:rPr>
            <w:rFonts w:asciiTheme="minorHAnsi" w:eastAsiaTheme="minorEastAsia" w:hAnsiTheme="minorHAnsi" w:cstheme="minorBidi"/>
            <w:spacing w:val="0"/>
            <w:lang w:eastAsia="sk-SK"/>
          </w:rPr>
          <w:tab/>
        </w:r>
        <w:r w:rsidR="005D7C55" w:rsidRPr="000700C7">
          <w:rPr>
            <w:rStyle w:val="Hypertextovprepojenie"/>
          </w:rPr>
          <w:t>Stredisko správy a Údržby OŠČADNICA</w:t>
        </w:r>
        <w:r w:rsidR="005D7C55">
          <w:rPr>
            <w:webHidden/>
          </w:rPr>
          <w:tab/>
        </w:r>
        <w:r w:rsidR="005D7C55">
          <w:rPr>
            <w:webHidden/>
          </w:rPr>
          <w:fldChar w:fldCharType="begin"/>
        </w:r>
        <w:r w:rsidR="005D7C55">
          <w:rPr>
            <w:webHidden/>
          </w:rPr>
          <w:instrText xml:space="preserve"> PAGEREF _Toc167275776 \h </w:instrText>
        </w:r>
        <w:r w:rsidR="005D7C55">
          <w:rPr>
            <w:webHidden/>
          </w:rPr>
        </w:r>
        <w:r w:rsidR="005D7C55">
          <w:rPr>
            <w:webHidden/>
          </w:rPr>
          <w:fldChar w:fldCharType="separate"/>
        </w:r>
        <w:r w:rsidR="005D7C55">
          <w:rPr>
            <w:webHidden/>
          </w:rPr>
          <w:t>27</w:t>
        </w:r>
        <w:r w:rsidR="005D7C55">
          <w:rPr>
            <w:webHidden/>
          </w:rPr>
          <w:fldChar w:fldCharType="end"/>
        </w:r>
      </w:hyperlink>
    </w:p>
    <w:p w14:paraId="4CCC6B23" w14:textId="639B890C" w:rsidR="005D7C55" w:rsidRDefault="00DB49AF">
      <w:pPr>
        <w:pStyle w:val="Obsah2"/>
        <w:rPr>
          <w:rFonts w:asciiTheme="minorHAnsi" w:eastAsiaTheme="minorEastAsia" w:hAnsiTheme="minorHAnsi" w:cstheme="minorBidi"/>
          <w:spacing w:val="0"/>
          <w:lang w:eastAsia="sk-SK"/>
        </w:rPr>
      </w:pPr>
      <w:hyperlink w:anchor="_Toc167275777" w:history="1">
        <w:r w:rsidR="005D7C55" w:rsidRPr="000700C7">
          <w:rPr>
            <w:rStyle w:val="Hypertextovprepojenie"/>
          </w:rPr>
          <w:t>1.16</w:t>
        </w:r>
        <w:r w:rsidR="005D7C55">
          <w:rPr>
            <w:rFonts w:asciiTheme="minorHAnsi" w:eastAsiaTheme="minorEastAsia" w:hAnsiTheme="minorHAnsi" w:cstheme="minorBidi"/>
            <w:spacing w:val="0"/>
            <w:lang w:eastAsia="sk-SK"/>
          </w:rPr>
          <w:tab/>
        </w:r>
        <w:r w:rsidR="005D7C55" w:rsidRPr="000700C7">
          <w:rPr>
            <w:rStyle w:val="Hypertextovprepojenie"/>
          </w:rPr>
          <w:t>Požiadavky na elektromibilitu</w:t>
        </w:r>
        <w:r w:rsidR="005D7C55">
          <w:rPr>
            <w:webHidden/>
          </w:rPr>
          <w:tab/>
        </w:r>
        <w:r w:rsidR="005D7C55">
          <w:rPr>
            <w:webHidden/>
          </w:rPr>
          <w:fldChar w:fldCharType="begin"/>
        </w:r>
        <w:r w:rsidR="005D7C55">
          <w:rPr>
            <w:webHidden/>
          </w:rPr>
          <w:instrText xml:space="preserve"> PAGEREF _Toc167275777 \h </w:instrText>
        </w:r>
        <w:r w:rsidR="005D7C55">
          <w:rPr>
            <w:webHidden/>
          </w:rPr>
        </w:r>
        <w:r w:rsidR="005D7C55">
          <w:rPr>
            <w:webHidden/>
          </w:rPr>
          <w:fldChar w:fldCharType="separate"/>
        </w:r>
        <w:r w:rsidR="005D7C55">
          <w:rPr>
            <w:webHidden/>
          </w:rPr>
          <w:t>29</w:t>
        </w:r>
        <w:r w:rsidR="005D7C55">
          <w:rPr>
            <w:webHidden/>
          </w:rPr>
          <w:fldChar w:fldCharType="end"/>
        </w:r>
      </w:hyperlink>
    </w:p>
    <w:p w14:paraId="5936F1B5" w14:textId="61F996E2" w:rsidR="005D7C55" w:rsidRDefault="00DB49AF">
      <w:pPr>
        <w:pStyle w:val="Obsah2"/>
        <w:rPr>
          <w:rFonts w:asciiTheme="minorHAnsi" w:eastAsiaTheme="minorEastAsia" w:hAnsiTheme="minorHAnsi" w:cstheme="minorBidi"/>
          <w:spacing w:val="0"/>
          <w:lang w:eastAsia="sk-SK"/>
        </w:rPr>
      </w:pPr>
      <w:hyperlink w:anchor="_Toc167275778" w:history="1">
        <w:r w:rsidR="005D7C55" w:rsidRPr="000700C7">
          <w:rPr>
            <w:rStyle w:val="Hypertextovprepojenie"/>
          </w:rPr>
          <w:t>1.17</w:t>
        </w:r>
        <w:r w:rsidR="005D7C55">
          <w:rPr>
            <w:rFonts w:asciiTheme="minorHAnsi" w:eastAsiaTheme="minorEastAsia" w:hAnsiTheme="minorHAnsi" w:cstheme="minorBidi"/>
            <w:spacing w:val="0"/>
            <w:lang w:eastAsia="sk-SK"/>
          </w:rPr>
          <w:tab/>
        </w:r>
        <w:r w:rsidR="005D7C55" w:rsidRPr="000700C7">
          <w:rPr>
            <w:rStyle w:val="Hypertextovprepojenie"/>
          </w:rPr>
          <w:t>ďalšie požiadavky na objekty stavby</w:t>
        </w:r>
        <w:r w:rsidR="005D7C55">
          <w:rPr>
            <w:webHidden/>
          </w:rPr>
          <w:tab/>
        </w:r>
        <w:r w:rsidR="005D7C55">
          <w:rPr>
            <w:webHidden/>
          </w:rPr>
          <w:fldChar w:fldCharType="begin"/>
        </w:r>
        <w:r w:rsidR="005D7C55">
          <w:rPr>
            <w:webHidden/>
          </w:rPr>
          <w:instrText xml:space="preserve"> PAGEREF _Toc167275778 \h </w:instrText>
        </w:r>
        <w:r w:rsidR="005D7C55">
          <w:rPr>
            <w:webHidden/>
          </w:rPr>
        </w:r>
        <w:r w:rsidR="005D7C55">
          <w:rPr>
            <w:webHidden/>
          </w:rPr>
          <w:fldChar w:fldCharType="separate"/>
        </w:r>
        <w:r w:rsidR="005D7C55">
          <w:rPr>
            <w:webHidden/>
          </w:rPr>
          <w:t>30</w:t>
        </w:r>
        <w:r w:rsidR="005D7C55">
          <w:rPr>
            <w:webHidden/>
          </w:rPr>
          <w:fldChar w:fldCharType="end"/>
        </w:r>
      </w:hyperlink>
    </w:p>
    <w:p w14:paraId="2BE39E59" w14:textId="3F29ADEA" w:rsidR="005D7C55" w:rsidRDefault="00DB49AF">
      <w:pPr>
        <w:pStyle w:val="Obsah2"/>
        <w:rPr>
          <w:rFonts w:asciiTheme="minorHAnsi" w:eastAsiaTheme="minorEastAsia" w:hAnsiTheme="minorHAnsi" w:cstheme="minorBidi"/>
          <w:spacing w:val="0"/>
          <w:lang w:eastAsia="sk-SK"/>
        </w:rPr>
      </w:pPr>
      <w:hyperlink w:anchor="_Toc167275779" w:history="1">
        <w:r w:rsidR="005D7C55" w:rsidRPr="000700C7">
          <w:rPr>
            <w:rStyle w:val="Hypertextovprepojenie"/>
          </w:rPr>
          <w:t>1.18</w:t>
        </w:r>
        <w:r w:rsidR="005D7C55">
          <w:rPr>
            <w:rFonts w:asciiTheme="minorHAnsi" w:eastAsiaTheme="minorEastAsia" w:hAnsiTheme="minorHAnsi" w:cstheme="minorBidi"/>
            <w:spacing w:val="0"/>
            <w:lang w:eastAsia="sk-SK"/>
          </w:rPr>
          <w:tab/>
        </w:r>
        <w:r w:rsidR="005D7C55" w:rsidRPr="000700C7">
          <w:rPr>
            <w:rStyle w:val="Hypertextovprepojenie"/>
          </w:rPr>
          <w:t>Prístupové komunikácie na stavenisko</w:t>
        </w:r>
        <w:r w:rsidR="005D7C55">
          <w:rPr>
            <w:webHidden/>
          </w:rPr>
          <w:tab/>
        </w:r>
        <w:r w:rsidR="005D7C55">
          <w:rPr>
            <w:webHidden/>
          </w:rPr>
          <w:fldChar w:fldCharType="begin"/>
        </w:r>
        <w:r w:rsidR="005D7C55">
          <w:rPr>
            <w:webHidden/>
          </w:rPr>
          <w:instrText xml:space="preserve"> PAGEREF _Toc167275779 \h </w:instrText>
        </w:r>
        <w:r w:rsidR="005D7C55">
          <w:rPr>
            <w:webHidden/>
          </w:rPr>
        </w:r>
        <w:r w:rsidR="005D7C55">
          <w:rPr>
            <w:webHidden/>
          </w:rPr>
          <w:fldChar w:fldCharType="separate"/>
        </w:r>
        <w:r w:rsidR="005D7C55">
          <w:rPr>
            <w:webHidden/>
          </w:rPr>
          <w:t>31</w:t>
        </w:r>
        <w:r w:rsidR="005D7C55">
          <w:rPr>
            <w:webHidden/>
          </w:rPr>
          <w:fldChar w:fldCharType="end"/>
        </w:r>
      </w:hyperlink>
    </w:p>
    <w:p w14:paraId="563E7DE5" w14:textId="3ACD3D22" w:rsidR="005D7C55" w:rsidRDefault="00DB49AF">
      <w:pPr>
        <w:pStyle w:val="Obsah2"/>
        <w:rPr>
          <w:rFonts w:asciiTheme="minorHAnsi" w:eastAsiaTheme="minorEastAsia" w:hAnsiTheme="minorHAnsi" w:cstheme="minorBidi"/>
          <w:spacing w:val="0"/>
          <w:lang w:eastAsia="sk-SK"/>
        </w:rPr>
      </w:pPr>
      <w:hyperlink w:anchor="_Toc167275780" w:history="1">
        <w:r w:rsidR="005D7C55" w:rsidRPr="000700C7">
          <w:rPr>
            <w:rStyle w:val="Hypertextovprepojenie"/>
          </w:rPr>
          <w:t>1.19</w:t>
        </w:r>
        <w:r w:rsidR="005D7C55">
          <w:rPr>
            <w:rFonts w:asciiTheme="minorHAnsi" w:eastAsiaTheme="minorEastAsia" w:hAnsiTheme="minorHAnsi" w:cstheme="minorBidi"/>
            <w:spacing w:val="0"/>
            <w:lang w:eastAsia="sk-SK"/>
          </w:rPr>
          <w:tab/>
        </w:r>
        <w:r w:rsidR="005D7C55" w:rsidRPr="000700C7">
          <w:rPr>
            <w:rStyle w:val="Hypertextovprepojenie"/>
            <w:rFonts w:cs="Arial"/>
          </w:rPr>
          <w:t>Technický dozor</w:t>
        </w:r>
        <w:r w:rsidR="005D7C55">
          <w:rPr>
            <w:webHidden/>
          </w:rPr>
          <w:tab/>
        </w:r>
        <w:r w:rsidR="005D7C55">
          <w:rPr>
            <w:webHidden/>
          </w:rPr>
          <w:fldChar w:fldCharType="begin"/>
        </w:r>
        <w:r w:rsidR="005D7C55">
          <w:rPr>
            <w:webHidden/>
          </w:rPr>
          <w:instrText xml:space="preserve"> PAGEREF _Toc167275780 \h </w:instrText>
        </w:r>
        <w:r w:rsidR="005D7C55">
          <w:rPr>
            <w:webHidden/>
          </w:rPr>
        </w:r>
        <w:r w:rsidR="005D7C55">
          <w:rPr>
            <w:webHidden/>
          </w:rPr>
          <w:fldChar w:fldCharType="separate"/>
        </w:r>
        <w:r w:rsidR="005D7C55">
          <w:rPr>
            <w:webHidden/>
          </w:rPr>
          <w:t>31</w:t>
        </w:r>
        <w:r w:rsidR="005D7C55">
          <w:rPr>
            <w:webHidden/>
          </w:rPr>
          <w:fldChar w:fldCharType="end"/>
        </w:r>
      </w:hyperlink>
    </w:p>
    <w:p w14:paraId="3670918F" w14:textId="4AF9302F" w:rsidR="005D7C55" w:rsidRDefault="00DB49AF">
      <w:pPr>
        <w:pStyle w:val="Obsah2"/>
        <w:rPr>
          <w:rFonts w:asciiTheme="minorHAnsi" w:eastAsiaTheme="minorEastAsia" w:hAnsiTheme="minorHAnsi" w:cstheme="minorBidi"/>
          <w:spacing w:val="0"/>
          <w:lang w:eastAsia="sk-SK"/>
        </w:rPr>
      </w:pPr>
      <w:hyperlink w:anchor="_Toc167275781" w:history="1">
        <w:r w:rsidR="005D7C55" w:rsidRPr="000700C7">
          <w:rPr>
            <w:rStyle w:val="Hypertextovprepojenie"/>
          </w:rPr>
          <w:t>1.20</w:t>
        </w:r>
        <w:r w:rsidR="005D7C55">
          <w:rPr>
            <w:rFonts w:asciiTheme="minorHAnsi" w:eastAsiaTheme="minorEastAsia" w:hAnsiTheme="minorHAnsi" w:cstheme="minorBidi"/>
            <w:spacing w:val="0"/>
            <w:lang w:eastAsia="sk-SK"/>
          </w:rPr>
          <w:tab/>
        </w:r>
        <w:r w:rsidR="005D7C55" w:rsidRPr="000700C7">
          <w:rPr>
            <w:rStyle w:val="Hypertextovprepojenie"/>
            <w:rFonts w:cs="Arial"/>
          </w:rPr>
          <w:t>zoznam stavebných objektov</w:t>
        </w:r>
        <w:r w:rsidR="005D7C55">
          <w:rPr>
            <w:webHidden/>
          </w:rPr>
          <w:tab/>
        </w:r>
        <w:r w:rsidR="005D7C55">
          <w:rPr>
            <w:webHidden/>
          </w:rPr>
          <w:fldChar w:fldCharType="begin"/>
        </w:r>
        <w:r w:rsidR="005D7C55">
          <w:rPr>
            <w:webHidden/>
          </w:rPr>
          <w:instrText xml:space="preserve"> PAGEREF _Toc167275781 \h </w:instrText>
        </w:r>
        <w:r w:rsidR="005D7C55">
          <w:rPr>
            <w:webHidden/>
          </w:rPr>
        </w:r>
        <w:r w:rsidR="005D7C55">
          <w:rPr>
            <w:webHidden/>
          </w:rPr>
          <w:fldChar w:fldCharType="separate"/>
        </w:r>
        <w:r w:rsidR="005D7C55">
          <w:rPr>
            <w:webHidden/>
          </w:rPr>
          <w:t>32</w:t>
        </w:r>
        <w:r w:rsidR="005D7C55">
          <w:rPr>
            <w:webHidden/>
          </w:rPr>
          <w:fldChar w:fldCharType="end"/>
        </w:r>
      </w:hyperlink>
    </w:p>
    <w:p w14:paraId="178CECD9" w14:textId="6F139F5A" w:rsidR="005D7C55" w:rsidRDefault="00DB49AF">
      <w:pPr>
        <w:pStyle w:val="Obsah3"/>
        <w:rPr>
          <w:rFonts w:asciiTheme="minorHAnsi" w:eastAsiaTheme="minorEastAsia" w:hAnsiTheme="minorHAnsi" w:cstheme="minorBidi"/>
          <w:i w:val="0"/>
          <w:iCs w:val="0"/>
          <w:noProof/>
          <w:spacing w:val="0"/>
          <w:sz w:val="22"/>
          <w:lang w:eastAsia="sk-SK"/>
        </w:rPr>
      </w:pPr>
      <w:hyperlink w:anchor="_Toc167275782" w:history="1">
        <w:r w:rsidR="005D7C55" w:rsidRPr="000700C7">
          <w:rPr>
            <w:rStyle w:val="Hypertextovprepojenie"/>
            <w:noProof/>
          </w:rPr>
          <w:t>1.20.1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Prevádzkové súbory:</w:t>
        </w:r>
        <w:r w:rsidR="005D7C55">
          <w:rPr>
            <w:noProof/>
            <w:webHidden/>
          </w:rPr>
          <w:tab/>
        </w:r>
        <w:r w:rsidR="005D7C55">
          <w:rPr>
            <w:noProof/>
            <w:webHidden/>
          </w:rPr>
          <w:fldChar w:fldCharType="begin"/>
        </w:r>
        <w:r w:rsidR="005D7C55">
          <w:rPr>
            <w:noProof/>
            <w:webHidden/>
          </w:rPr>
          <w:instrText xml:space="preserve"> PAGEREF _Toc167275782 \h </w:instrText>
        </w:r>
        <w:r w:rsidR="005D7C55">
          <w:rPr>
            <w:noProof/>
            <w:webHidden/>
          </w:rPr>
        </w:r>
        <w:r w:rsidR="005D7C55">
          <w:rPr>
            <w:noProof/>
            <w:webHidden/>
          </w:rPr>
          <w:fldChar w:fldCharType="separate"/>
        </w:r>
        <w:r w:rsidR="005D7C55">
          <w:rPr>
            <w:noProof/>
            <w:webHidden/>
          </w:rPr>
          <w:t>38</w:t>
        </w:r>
        <w:r w:rsidR="005D7C55">
          <w:rPr>
            <w:noProof/>
            <w:webHidden/>
          </w:rPr>
          <w:fldChar w:fldCharType="end"/>
        </w:r>
      </w:hyperlink>
    </w:p>
    <w:p w14:paraId="146708C4" w14:textId="1C9E79C5" w:rsidR="005D7C55" w:rsidRDefault="00DB49AF">
      <w:pPr>
        <w:pStyle w:val="Obsah2"/>
        <w:rPr>
          <w:rFonts w:asciiTheme="minorHAnsi" w:eastAsiaTheme="minorEastAsia" w:hAnsiTheme="minorHAnsi" w:cstheme="minorBidi"/>
          <w:spacing w:val="0"/>
          <w:lang w:eastAsia="sk-SK"/>
        </w:rPr>
      </w:pPr>
      <w:hyperlink w:anchor="_Toc167275783" w:history="1">
        <w:r w:rsidR="005D7C55" w:rsidRPr="000700C7">
          <w:rPr>
            <w:rStyle w:val="Hypertextovprepojenie"/>
          </w:rPr>
          <w:t>1.21</w:t>
        </w:r>
        <w:r w:rsidR="005D7C55">
          <w:rPr>
            <w:rFonts w:asciiTheme="minorHAnsi" w:eastAsiaTheme="minorEastAsia" w:hAnsiTheme="minorHAnsi" w:cstheme="minorBidi"/>
            <w:spacing w:val="0"/>
            <w:lang w:eastAsia="sk-SK"/>
          </w:rPr>
          <w:tab/>
        </w:r>
        <w:r w:rsidR="005D7C55" w:rsidRPr="000700C7">
          <w:rPr>
            <w:rStyle w:val="Hypertextovprepojenie"/>
            <w:rFonts w:cs="Arial"/>
          </w:rPr>
          <w:t>environmentálne požiadavky</w:t>
        </w:r>
        <w:r w:rsidR="005D7C55">
          <w:rPr>
            <w:webHidden/>
          </w:rPr>
          <w:tab/>
        </w:r>
        <w:r w:rsidR="005D7C55">
          <w:rPr>
            <w:webHidden/>
          </w:rPr>
          <w:fldChar w:fldCharType="begin"/>
        </w:r>
        <w:r w:rsidR="005D7C55">
          <w:rPr>
            <w:webHidden/>
          </w:rPr>
          <w:instrText xml:space="preserve"> PAGEREF _Toc167275783 \h </w:instrText>
        </w:r>
        <w:r w:rsidR="005D7C55">
          <w:rPr>
            <w:webHidden/>
          </w:rPr>
        </w:r>
        <w:r w:rsidR="005D7C55">
          <w:rPr>
            <w:webHidden/>
          </w:rPr>
          <w:fldChar w:fldCharType="separate"/>
        </w:r>
        <w:r w:rsidR="005D7C55">
          <w:rPr>
            <w:webHidden/>
          </w:rPr>
          <w:t>38</w:t>
        </w:r>
        <w:r w:rsidR="005D7C55">
          <w:rPr>
            <w:webHidden/>
          </w:rPr>
          <w:fldChar w:fldCharType="end"/>
        </w:r>
      </w:hyperlink>
    </w:p>
    <w:p w14:paraId="4FC80911" w14:textId="563F2B10" w:rsidR="005D7C55" w:rsidRDefault="00DB49AF">
      <w:pPr>
        <w:pStyle w:val="Obsah1"/>
        <w:rPr>
          <w:rFonts w:asciiTheme="minorHAnsi" w:eastAsiaTheme="minorEastAsia" w:hAnsiTheme="minorHAnsi" w:cstheme="minorBidi"/>
          <w:b w:val="0"/>
          <w:bCs w:val="0"/>
          <w:caps w:val="0"/>
          <w:spacing w:val="0"/>
          <w:kern w:val="0"/>
          <w:szCs w:val="22"/>
          <w:lang w:eastAsia="sk-SK"/>
        </w:rPr>
      </w:pPr>
      <w:hyperlink w:anchor="_Toc167275784" w:history="1">
        <w:r w:rsidR="005D7C55" w:rsidRPr="000700C7">
          <w:rPr>
            <w:rStyle w:val="Hypertextovprepojenie"/>
          </w:rPr>
          <w:t>2.</w:t>
        </w:r>
        <w:r w:rsidR="005D7C55">
          <w:rPr>
            <w:rFonts w:asciiTheme="minorHAnsi" w:eastAsiaTheme="minorEastAsia" w:hAnsiTheme="minorHAnsi" w:cstheme="minorBidi"/>
            <w:b w:val="0"/>
            <w:bCs w:val="0"/>
            <w:caps w:val="0"/>
            <w:spacing w:val="0"/>
            <w:kern w:val="0"/>
            <w:szCs w:val="22"/>
            <w:lang w:eastAsia="sk-SK"/>
          </w:rPr>
          <w:tab/>
        </w:r>
        <w:r w:rsidR="005D7C55" w:rsidRPr="000700C7">
          <w:rPr>
            <w:rStyle w:val="Hypertextovprepojenie"/>
          </w:rPr>
          <w:t>Požiadavky na jednotlivé objekty</w:t>
        </w:r>
        <w:r w:rsidR="005D7C55">
          <w:rPr>
            <w:webHidden/>
          </w:rPr>
          <w:tab/>
        </w:r>
        <w:r w:rsidR="005D7C55">
          <w:rPr>
            <w:webHidden/>
          </w:rPr>
          <w:fldChar w:fldCharType="begin"/>
        </w:r>
        <w:r w:rsidR="005D7C55">
          <w:rPr>
            <w:webHidden/>
          </w:rPr>
          <w:instrText xml:space="preserve"> PAGEREF _Toc167275784 \h </w:instrText>
        </w:r>
        <w:r w:rsidR="005D7C55">
          <w:rPr>
            <w:webHidden/>
          </w:rPr>
        </w:r>
        <w:r w:rsidR="005D7C55">
          <w:rPr>
            <w:webHidden/>
          </w:rPr>
          <w:fldChar w:fldCharType="separate"/>
        </w:r>
        <w:r w:rsidR="005D7C55">
          <w:rPr>
            <w:webHidden/>
          </w:rPr>
          <w:t>39</w:t>
        </w:r>
        <w:r w:rsidR="005D7C55">
          <w:rPr>
            <w:webHidden/>
          </w:rPr>
          <w:fldChar w:fldCharType="end"/>
        </w:r>
      </w:hyperlink>
    </w:p>
    <w:p w14:paraId="48109E0D" w14:textId="2812162C" w:rsidR="005D7C55" w:rsidRDefault="00DB49AF">
      <w:pPr>
        <w:pStyle w:val="Obsah3"/>
        <w:rPr>
          <w:rFonts w:asciiTheme="minorHAnsi" w:eastAsiaTheme="minorEastAsia" w:hAnsiTheme="minorHAnsi" w:cstheme="minorBidi"/>
          <w:i w:val="0"/>
          <w:iCs w:val="0"/>
          <w:noProof/>
          <w:spacing w:val="0"/>
          <w:sz w:val="22"/>
          <w:lang w:eastAsia="sk-SK"/>
        </w:rPr>
      </w:pPr>
      <w:hyperlink w:anchor="_Toc167275785" w:history="1">
        <w:r w:rsidR="005D7C55" w:rsidRPr="000700C7">
          <w:rPr>
            <w:rStyle w:val="Hypertextovprepojenie"/>
            <w:noProof/>
          </w:rPr>
          <w:t>2.1.1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Zvláštne požiadavky týkajúce sa výstavby cestných objektov ktoré doporučujeme zohľadniť</w:t>
        </w:r>
        <w:r w:rsidR="005D7C55">
          <w:rPr>
            <w:noProof/>
            <w:webHidden/>
          </w:rPr>
          <w:tab/>
        </w:r>
        <w:r w:rsidR="005D7C55">
          <w:rPr>
            <w:noProof/>
            <w:webHidden/>
          </w:rPr>
          <w:fldChar w:fldCharType="begin"/>
        </w:r>
        <w:r w:rsidR="005D7C55">
          <w:rPr>
            <w:noProof/>
            <w:webHidden/>
          </w:rPr>
          <w:instrText xml:space="preserve"> PAGEREF _Toc167275785 \h </w:instrText>
        </w:r>
        <w:r w:rsidR="005D7C55">
          <w:rPr>
            <w:noProof/>
            <w:webHidden/>
          </w:rPr>
        </w:r>
        <w:r w:rsidR="005D7C55">
          <w:rPr>
            <w:noProof/>
            <w:webHidden/>
          </w:rPr>
          <w:fldChar w:fldCharType="separate"/>
        </w:r>
        <w:r w:rsidR="005D7C55">
          <w:rPr>
            <w:noProof/>
            <w:webHidden/>
          </w:rPr>
          <w:t>43</w:t>
        </w:r>
        <w:r w:rsidR="005D7C55">
          <w:rPr>
            <w:noProof/>
            <w:webHidden/>
          </w:rPr>
          <w:fldChar w:fldCharType="end"/>
        </w:r>
      </w:hyperlink>
    </w:p>
    <w:p w14:paraId="408C4080" w14:textId="6844509C" w:rsidR="005D7C55" w:rsidRDefault="00DB49AF">
      <w:pPr>
        <w:pStyle w:val="Obsah2"/>
        <w:rPr>
          <w:rFonts w:asciiTheme="minorHAnsi" w:eastAsiaTheme="minorEastAsia" w:hAnsiTheme="minorHAnsi" w:cstheme="minorBidi"/>
          <w:spacing w:val="0"/>
          <w:lang w:eastAsia="sk-SK"/>
        </w:rPr>
      </w:pPr>
      <w:hyperlink w:anchor="_Toc167275786" w:history="1">
        <w:r w:rsidR="005D7C55" w:rsidRPr="000700C7">
          <w:rPr>
            <w:rStyle w:val="Hypertextovprepojenie"/>
          </w:rPr>
          <w:t>2.2</w:t>
        </w:r>
        <w:r w:rsidR="005D7C55">
          <w:rPr>
            <w:rFonts w:asciiTheme="minorHAnsi" w:eastAsiaTheme="minorEastAsia" w:hAnsiTheme="minorHAnsi" w:cstheme="minorBidi"/>
            <w:spacing w:val="0"/>
            <w:lang w:eastAsia="sk-SK"/>
          </w:rPr>
          <w:tab/>
        </w:r>
        <w:r w:rsidR="005D7C55" w:rsidRPr="000700C7">
          <w:rPr>
            <w:rStyle w:val="Hypertextovprepojenie"/>
          </w:rPr>
          <w:t>Mostné objekty</w:t>
        </w:r>
        <w:r w:rsidR="005D7C55">
          <w:rPr>
            <w:webHidden/>
          </w:rPr>
          <w:tab/>
        </w:r>
        <w:r w:rsidR="005D7C55">
          <w:rPr>
            <w:webHidden/>
          </w:rPr>
          <w:fldChar w:fldCharType="begin"/>
        </w:r>
        <w:r w:rsidR="005D7C55">
          <w:rPr>
            <w:webHidden/>
          </w:rPr>
          <w:instrText xml:space="preserve"> PAGEREF _Toc167275786 \h </w:instrText>
        </w:r>
        <w:r w:rsidR="005D7C55">
          <w:rPr>
            <w:webHidden/>
          </w:rPr>
        </w:r>
        <w:r w:rsidR="005D7C55">
          <w:rPr>
            <w:webHidden/>
          </w:rPr>
          <w:fldChar w:fldCharType="separate"/>
        </w:r>
        <w:r w:rsidR="005D7C55">
          <w:rPr>
            <w:webHidden/>
          </w:rPr>
          <w:t>44</w:t>
        </w:r>
        <w:r w:rsidR="005D7C55">
          <w:rPr>
            <w:webHidden/>
          </w:rPr>
          <w:fldChar w:fldCharType="end"/>
        </w:r>
      </w:hyperlink>
    </w:p>
    <w:p w14:paraId="5F9337EE" w14:textId="6158F2B4" w:rsidR="005D7C55" w:rsidRDefault="00DB49AF">
      <w:pPr>
        <w:pStyle w:val="Obsah3"/>
        <w:rPr>
          <w:rFonts w:asciiTheme="minorHAnsi" w:eastAsiaTheme="minorEastAsia" w:hAnsiTheme="minorHAnsi" w:cstheme="minorBidi"/>
          <w:i w:val="0"/>
          <w:iCs w:val="0"/>
          <w:noProof/>
          <w:spacing w:val="0"/>
          <w:sz w:val="22"/>
          <w:lang w:eastAsia="sk-SK"/>
        </w:rPr>
      </w:pPr>
      <w:hyperlink w:anchor="_Toc167275787" w:history="1">
        <w:r w:rsidR="005D7C55" w:rsidRPr="000700C7">
          <w:rPr>
            <w:rStyle w:val="Hypertextovprepojenie"/>
            <w:noProof/>
          </w:rPr>
          <w:t>2.2.1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Zvláštne požiadavky týkajúce sa výstavby mostných objektov, ktoré odporúčame zohľadniť v prípade ak bude DSP akceptovaná zhotoviteľom</w:t>
        </w:r>
        <w:r w:rsidR="005D7C55">
          <w:rPr>
            <w:noProof/>
            <w:webHidden/>
          </w:rPr>
          <w:tab/>
        </w:r>
        <w:r w:rsidR="005D7C55">
          <w:rPr>
            <w:noProof/>
            <w:webHidden/>
          </w:rPr>
          <w:fldChar w:fldCharType="begin"/>
        </w:r>
        <w:r w:rsidR="005D7C55">
          <w:rPr>
            <w:noProof/>
            <w:webHidden/>
          </w:rPr>
          <w:instrText xml:space="preserve"> PAGEREF _Toc167275787 \h </w:instrText>
        </w:r>
        <w:r w:rsidR="005D7C55">
          <w:rPr>
            <w:noProof/>
            <w:webHidden/>
          </w:rPr>
        </w:r>
        <w:r w:rsidR="005D7C55">
          <w:rPr>
            <w:noProof/>
            <w:webHidden/>
          </w:rPr>
          <w:fldChar w:fldCharType="separate"/>
        </w:r>
        <w:r w:rsidR="005D7C55">
          <w:rPr>
            <w:noProof/>
            <w:webHidden/>
          </w:rPr>
          <w:t>44</w:t>
        </w:r>
        <w:r w:rsidR="005D7C55">
          <w:rPr>
            <w:noProof/>
            <w:webHidden/>
          </w:rPr>
          <w:fldChar w:fldCharType="end"/>
        </w:r>
      </w:hyperlink>
    </w:p>
    <w:p w14:paraId="2DD57F9A" w14:textId="500885DD" w:rsidR="005D7C55" w:rsidRDefault="00DB49AF">
      <w:pPr>
        <w:pStyle w:val="Obsah2"/>
        <w:rPr>
          <w:rFonts w:asciiTheme="minorHAnsi" w:eastAsiaTheme="minorEastAsia" w:hAnsiTheme="minorHAnsi" w:cstheme="minorBidi"/>
          <w:spacing w:val="0"/>
          <w:lang w:eastAsia="sk-SK"/>
        </w:rPr>
      </w:pPr>
      <w:hyperlink w:anchor="_Toc167275788" w:history="1">
        <w:r w:rsidR="005D7C55" w:rsidRPr="000700C7">
          <w:rPr>
            <w:rStyle w:val="Hypertextovprepojenie"/>
          </w:rPr>
          <w:t>2.3</w:t>
        </w:r>
        <w:r w:rsidR="005D7C55">
          <w:rPr>
            <w:rFonts w:asciiTheme="minorHAnsi" w:eastAsiaTheme="minorEastAsia" w:hAnsiTheme="minorHAnsi" w:cstheme="minorBidi"/>
            <w:spacing w:val="0"/>
            <w:lang w:eastAsia="sk-SK"/>
          </w:rPr>
          <w:tab/>
        </w:r>
        <w:r w:rsidR="005D7C55" w:rsidRPr="000700C7">
          <w:rPr>
            <w:rStyle w:val="Hypertextovprepojenie"/>
          </w:rPr>
          <w:t>Tunel Horelica</w:t>
        </w:r>
        <w:r w:rsidR="005D7C55">
          <w:rPr>
            <w:webHidden/>
          </w:rPr>
          <w:tab/>
        </w:r>
        <w:r w:rsidR="005D7C55">
          <w:rPr>
            <w:webHidden/>
          </w:rPr>
          <w:fldChar w:fldCharType="begin"/>
        </w:r>
        <w:r w:rsidR="005D7C55">
          <w:rPr>
            <w:webHidden/>
          </w:rPr>
          <w:instrText xml:space="preserve"> PAGEREF _Toc167275788 \h </w:instrText>
        </w:r>
        <w:r w:rsidR="005D7C55">
          <w:rPr>
            <w:webHidden/>
          </w:rPr>
        </w:r>
        <w:r w:rsidR="005D7C55">
          <w:rPr>
            <w:webHidden/>
          </w:rPr>
          <w:fldChar w:fldCharType="separate"/>
        </w:r>
        <w:r w:rsidR="005D7C55">
          <w:rPr>
            <w:webHidden/>
          </w:rPr>
          <w:t>45</w:t>
        </w:r>
        <w:r w:rsidR="005D7C55">
          <w:rPr>
            <w:webHidden/>
          </w:rPr>
          <w:fldChar w:fldCharType="end"/>
        </w:r>
      </w:hyperlink>
    </w:p>
    <w:p w14:paraId="728CFE20" w14:textId="39A33752" w:rsidR="005D7C55" w:rsidRDefault="00DB49AF">
      <w:pPr>
        <w:pStyle w:val="Obsah3"/>
        <w:rPr>
          <w:rFonts w:asciiTheme="minorHAnsi" w:eastAsiaTheme="minorEastAsia" w:hAnsiTheme="minorHAnsi" w:cstheme="minorBidi"/>
          <w:i w:val="0"/>
          <w:iCs w:val="0"/>
          <w:noProof/>
          <w:spacing w:val="0"/>
          <w:sz w:val="22"/>
          <w:lang w:eastAsia="sk-SK"/>
        </w:rPr>
      </w:pPr>
      <w:hyperlink w:anchor="_Toc167275789" w:history="1">
        <w:r w:rsidR="005D7C55" w:rsidRPr="000700C7">
          <w:rPr>
            <w:rStyle w:val="Hypertextovprepojenie"/>
            <w:noProof/>
          </w:rPr>
          <w:t>2.3.1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Zvláštne požiadavky týkajúce sa výstavby objektov tunela Horelica</w:t>
        </w:r>
        <w:r w:rsidR="005D7C55">
          <w:rPr>
            <w:noProof/>
            <w:webHidden/>
          </w:rPr>
          <w:tab/>
        </w:r>
        <w:r w:rsidR="005D7C55">
          <w:rPr>
            <w:noProof/>
            <w:webHidden/>
          </w:rPr>
          <w:fldChar w:fldCharType="begin"/>
        </w:r>
        <w:r w:rsidR="005D7C55">
          <w:rPr>
            <w:noProof/>
            <w:webHidden/>
          </w:rPr>
          <w:instrText xml:space="preserve"> PAGEREF _Toc167275789 \h </w:instrText>
        </w:r>
        <w:r w:rsidR="005D7C55">
          <w:rPr>
            <w:noProof/>
            <w:webHidden/>
          </w:rPr>
        </w:r>
        <w:r w:rsidR="005D7C55">
          <w:rPr>
            <w:noProof/>
            <w:webHidden/>
          </w:rPr>
          <w:fldChar w:fldCharType="separate"/>
        </w:r>
        <w:r w:rsidR="005D7C55">
          <w:rPr>
            <w:noProof/>
            <w:webHidden/>
          </w:rPr>
          <w:t>45</w:t>
        </w:r>
        <w:r w:rsidR="005D7C55">
          <w:rPr>
            <w:noProof/>
            <w:webHidden/>
          </w:rPr>
          <w:fldChar w:fldCharType="end"/>
        </w:r>
      </w:hyperlink>
    </w:p>
    <w:p w14:paraId="25FE00E5" w14:textId="64165502" w:rsidR="005D7C55" w:rsidRDefault="00DB49AF">
      <w:pPr>
        <w:pStyle w:val="Obsah2"/>
        <w:rPr>
          <w:rFonts w:asciiTheme="minorHAnsi" w:eastAsiaTheme="minorEastAsia" w:hAnsiTheme="minorHAnsi" w:cstheme="minorBidi"/>
          <w:spacing w:val="0"/>
          <w:lang w:eastAsia="sk-SK"/>
        </w:rPr>
      </w:pPr>
      <w:hyperlink w:anchor="_Toc167275790" w:history="1">
        <w:r w:rsidR="005D7C55" w:rsidRPr="000700C7">
          <w:rPr>
            <w:rStyle w:val="Hypertextovprepojenie"/>
          </w:rPr>
          <w:t>2.4</w:t>
        </w:r>
        <w:r w:rsidR="005D7C55">
          <w:rPr>
            <w:rFonts w:asciiTheme="minorHAnsi" w:eastAsiaTheme="minorEastAsia" w:hAnsiTheme="minorHAnsi" w:cstheme="minorBidi"/>
            <w:spacing w:val="0"/>
            <w:lang w:eastAsia="sk-SK"/>
          </w:rPr>
          <w:tab/>
        </w:r>
        <w:r w:rsidR="005D7C55" w:rsidRPr="000700C7">
          <w:rPr>
            <w:rStyle w:val="Hypertextovprepojenie"/>
          </w:rPr>
          <w:t>Geotechnické objekty</w:t>
        </w:r>
        <w:r w:rsidR="005D7C55">
          <w:rPr>
            <w:webHidden/>
          </w:rPr>
          <w:tab/>
        </w:r>
        <w:r w:rsidR="005D7C55">
          <w:rPr>
            <w:webHidden/>
          </w:rPr>
          <w:fldChar w:fldCharType="begin"/>
        </w:r>
        <w:r w:rsidR="005D7C55">
          <w:rPr>
            <w:webHidden/>
          </w:rPr>
          <w:instrText xml:space="preserve"> PAGEREF _Toc167275790 \h </w:instrText>
        </w:r>
        <w:r w:rsidR="005D7C55">
          <w:rPr>
            <w:webHidden/>
          </w:rPr>
        </w:r>
        <w:r w:rsidR="005D7C55">
          <w:rPr>
            <w:webHidden/>
          </w:rPr>
          <w:fldChar w:fldCharType="separate"/>
        </w:r>
        <w:r w:rsidR="005D7C55">
          <w:rPr>
            <w:webHidden/>
          </w:rPr>
          <w:t>46</w:t>
        </w:r>
        <w:r w:rsidR="005D7C55">
          <w:rPr>
            <w:webHidden/>
          </w:rPr>
          <w:fldChar w:fldCharType="end"/>
        </w:r>
      </w:hyperlink>
    </w:p>
    <w:p w14:paraId="1C7520FE" w14:textId="5DBB2117" w:rsidR="005D7C55" w:rsidRDefault="00DB49AF">
      <w:pPr>
        <w:pStyle w:val="Obsah3"/>
        <w:rPr>
          <w:rFonts w:asciiTheme="minorHAnsi" w:eastAsiaTheme="minorEastAsia" w:hAnsiTheme="minorHAnsi" w:cstheme="minorBidi"/>
          <w:i w:val="0"/>
          <w:iCs w:val="0"/>
          <w:noProof/>
          <w:spacing w:val="0"/>
          <w:sz w:val="22"/>
          <w:lang w:eastAsia="sk-SK"/>
        </w:rPr>
      </w:pPr>
      <w:hyperlink w:anchor="_Toc167275791" w:history="1">
        <w:r w:rsidR="005D7C55" w:rsidRPr="000700C7">
          <w:rPr>
            <w:rStyle w:val="Hypertextovprepojenie"/>
            <w:noProof/>
          </w:rPr>
          <w:t>2.4.1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Zvláštne požiadavky týkajúce sa objektov geotechniky (a sanácie územia)</w:t>
        </w:r>
        <w:r w:rsidR="005D7C55">
          <w:rPr>
            <w:noProof/>
            <w:webHidden/>
          </w:rPr>
          <w:tab/>
        </w:r>
        <w:r w:rsidR="005D7C55">
          <w:rPr>
            <w:noProof/>
            <w:webHidden/>
          </w:rPr>
          <w:fldChar w:fldCharType="begin"/>
        </w:r>
        <w:r w:rsidR="005D7C55">
          <w:rPr>
            <w:noProof/>
            <w:webHidden/>
          </w:rPr>
          <w:instrText xml:space="preserve"> PAGEREF _Toc167275791 \h </w:instrText>
        </w:r>
        <w:r w:rsidR="005D7C55">
          <w:rPr>
            <w:noProof/>
            <w:webHidden/>
          </w:rPr>
        </w:r>
        <w:r w:rsidR="005D7C55">
          <w:rPr>
            <w:noProof/>
            <w:webHidden/>
          </w:rPr>
          <w:fldChar w:fldCharType="separate"/>
        </w:r>
        <w:r w:rsidR="005D7C55">
          <w:rPr>
            <w:noProof/>
            <w:webHidden/>
          </w:rPr>
          <w:t>46</w:t>
        </w:r>
        <w:r w:rsidR="005D7C55">
          <w:rPr>
            <w:noProof/>
            <w:webHidden/>
          </w:rPr>
          <w:fldChar w:fldCharType="end"/>
        </w:r>
      </w:hyperlink>
    </w:p>
    <w:p w14:paraId="547F74E8" w14:textId="1168124E" w:rsidR="005D7C55" w:rsidRDefault="00DB49AF">
      <w:pPr>
        <w:pStyle w:val="Obsah2"/>
        <w:rPr>
          <w:rFonts w:asciiTheme="minorHAnsi" w:eastAsiaTheme="minorEastAsia" w:hAnsiTheme="minorHAnsi" w:cstheme="minorBidi"/>
          <w:spacing w:val="0"/>
          <w:lang w:eastAsia="sk-SK"/>
        </w:rPr>
      </w:pPr>
      <w:hyperlink w:anchor="_Toc167275792" w:history="1">
        <w:r w:rsidR="005D7C55" w:rsidRPr="000700C7">
          <w:rPr>
            <w:rStyle w:val="Hypertextovprepojenie"/>
          </w:rPr>
          <w:t>2.5</w:t>
        </w:r>
        <w:r w:rsidR="005D7C55">
          <w:rPr>
            <w:rFonts w:asciiTheme="minorHAnsi" w:eastAsiaTheme="minorEastAsia" w:hAnsiTheme="minorHAnsi" w:cstheme="minorBidi"/>
            <w:spacing w:val="0"/>
            <w:lang w:eastAsia="sk-SK"/>
          </w:rPr>
          <w:tab/>
        </w:r>
        <w:r w:rsidR="005D7C55" w:rsidRPr="000700C7">
          <w:rPr>
            <w:rStyle w:val="Hypertextovprepojenie"/>
          </w:rPr>
          <w:t>Kanalizácie</w:t>
        </w:r>
        <w:r w:rsidR="005D7C55">
          <w:rPr>
            <w:webHidden/>
          </w:rPr>
          <w:tab/>
        </w:r>
        <w:r w:rsidR="005D7C55">
          <w:rPr>
            <w:webHidden/>
          </w:rPr>
          <w:fldChar w:fldCharType="begin"/>
        </w:r>
        <w:r w:rsidR="005D7C55">
          <w:rPr>
            <w:webHidden/>
          </w:rPr>
          <w:instrText xml:space="preserve"> PAGEREF _Toc167275792 \h </w:instrText>
        </w:r>
        <w:r w:rsidR="005D7C55">
          <w:rPr>
            <w:webHidden/>
          </w:rPr>
        </w:r>
        <w:r w:rsidR="005D7C55">
          <w:rPr>
            <w:webHidden/>
          </w:rPr>
          <w:fldChar w:fldCharType="separate"/>
        </w:r>
        <w:r w:rsidR="005D7C55">
          <w:rPr>
            <w:webHidden/>
          </w:rPr>
          <w:t>47</w:t>
        </w:r>
        <w:r w:rsidR="005D7C55">
          <w:rPr>
            <w:webHidden/>
          </w:rPr>
          <w:fldChar w:fldCharType="end"/>
        </w:r>
      </w:hyperlink>
    </w:p>
    <w:p w14:paraId="38B4D0CF" w14:textId="29871534" w:rsidR="005D7C55" w:rsidRDefault="00DB49AF">
      <w:pPr>
        <w:pStyle w:val="Obsah2"/>
        <w:rPr>
          <w:rFonts w:asciiTheme="minorHAnsi" w:eastAsiaTheme="minorEastAsia" w:hAnsiTheme="minorHAnsi" w:cstheme="minorBidi"/>
          <w:spacing w:val="0"/>
          <w:lang w:eastAsia="sk-SK"/>
        </w:rPr>
      </w:pPr>
      <w:hyperlink w:anchor="_Toc167275793" w:history="1">
        <w:r w:rsidR="005D7C55" w:rsidRPr="000700C7">
          <w:rPr>
            <w:rStyle w:val="Hypertextovprepojenie"/>
          </w:rPr>
          <w:t>2.6</w:t>
        </w:r>
        <w:r w:rsidR="005D7C55">
          <w:rPr>
            <w:rFonts w:asciiTheme="minorHAnsi" w:eastAsiaTheme="minorEastAsia" w:hAnsiTheme="minorHAnsi" w:cstheme="minorBidi"/>
            <w:spacing w:val="0"/>
            <w:lang w:eastAsia="sk-SK"/>
          </w:rPr>
          <w:tab/>
        </w:r>
        <w:r w:rsidR="005D7C55" w:rsidRPr="000700C7">
          <w:rPr>
            <w:rStyle w:val="Hypertextovprepojenie"/>
          </w:rPr>
          <w:t>Vodovody</w:t>
        </w:r>
        <w:r w:rsidR="005D7C55">
          <w:rPr>
            <w:webHidden/>
          </w:rPr>
          <w:tab/>
        </w:r>
        <w:r w:rsidR="005D7C55">
          <w:rPr>
            <w:webHidden/>
          </w:rPr>
          <w:fldChar w:fldCharType="begin"/>
        </w:r>
        <w:r w:rsidR="005D7C55">
          <w:rPr>
            <w:webHidden/>
          </w:rPr>
          <w:instrText xml:space="preserve"> PAGEREF _Toc167275793 \h </w:instrText>
        </w:r>
        <w:r w:rsidR="005D7C55">
          <w:rPr>
            <w:webHidden/>
          </w:rPr>
        </w:r>
        <w:r w:rsidR="005D7C55">
          <w:rPr>
            <w:webHidden/>
          </w:rPr>
          <w:fldChar w:fldCharType="separate"/>
        </w:r>
        <w:r w:rsidR="005D7C55">
          <w:rPr>
            <w:webHidden/>
          </w:rPr>
          <w:t>47</w:t>
        </w:r>
        <w:r w:rsidR="005D7C55">
          <w:rPr>
            <w:webHidden/>
          </w:rPr>
          <w:fldChar w:fldCharType="end"/>
        </w:r>
      </w:hyperlink>
    </w:p>
    <w:p w14:paraId="0BBB5797" w14:textId="74BF6834" w:rsidR="005D7C55" w:rsidRDefault="00DB49AF">
      <w:pPr>
        <w:pStyle w:val="Obsah2"/>
        <w:rPr>
          <w:rFonts w:asciiTheme="minorHAnsi" w:eastAsiaTheme="minorEastAsia" w:hAnsiTheme="minorHAnsi" w:cstheme="minorBidi"/>
          <w:spacing w:val="0"/>
          <w:lang w:eastAsia="sk-SK"/>
        </w:rPr>
      </w:pPr>
      <w:hyperlink w:anchor="_Toc167275794" w:history="1">
        <w:r w:rsidR="005D7C55" w:rsidRPr="000700C7">
          <w:rPr>
            <w:rStyle w:val="Hypertextovprepojenie"/>
          </w:rPr>
          <w:t>2.7</w:t>
        </w:r>
        <w:r w:rsidR="005D7C55">
          <w:rPr>
            <w:rFonts w:asciiTheme="minorHAnsi" w:eastAsiaTheme="minorEastAsia" w:hAnsiTheme="minorHAnsi" w:cstheme="minorBidi"/>
            <w:spacing w:val="0"/>
            <w:lang w:eastAsia="sk-SK"/>
          </w:rPr>
          <w:tab/>
        </w:r>
        <w:r w:rsidR="005D7C55" w:rsidRPr="000700C7">
          <w:rPr>
            <w:rStyle w:val="Hypertextovprepojenie"/>
          </w:rPr>
          <w:t>Vodohospodárske objekty</w:t>
        </w:r>
        <w:r w:rsidR="005D7C55">
          <w:rPr>
            <w:webHidden/>
          </w:rPr>
          <w:tab/>
        </w:r>
        <w:r w:rsidR="005D7C55">
          <w:rPr>
            <w:webHidden/>
          </w:rPr>
          <w:fldChar w:fldCharType="begin"/>
        </w:r>
        <w:r w:rsidR="005D7C55">
          <w:rPr>
            <w:webHidden/>
          </w:rPr>
          <w:instrText xml:space="preserve"> PAGEREF _Toc167275794 \h </w:instrText>
        </w:r>
        <w:r w:rsidR="005D7C55">
          <w:rPr>
            <w:webHidden/>
          </w:rPr>
        </w:r>
        <w:r w:rsidR="005D7C55">
          <w:rPr>
            <w:webHidden/>
          </w:rPr>
          <w:fldChar w:fldCharType="separate"/>
        </w:r>
        <w:r w:rsidR="005D7C55">
          <w:rPr>
            <w:webHidden/>
          </w:rPr>
          <w:t>47</w:t>
        </w:r>
        <w:r w:rsidR="005D7C55">
          <w:rPr>
            <w:webHidden/>
          </w:rPr>
          <w:fldChar w:fldCharType="end"/>
        </w:r>
      </w:hyperlink>
    </w:p>
    <w:p w14:paraId="2D1BECC9" w14:textId="20AAE74D" w:rsidR="005D7C55" w:rsidRDefault="00DB49AF">
      <w:pPr>
        <w:pStyle w:val="Obsah2"/>
        <w:rPr>
          <w:rFonts w:asciiTheme="minorHAnsi" w:eastAsiaTheme="minorEastAsia" w:hAnsiTheme="minorHAnsi" w:cstheme="minorBidi"/>
          <w:spacing w:val="0"/>
          <w:lang w:eastAsia="sk-SK"/>
        </w:rPr>
      </w:pPr>
      <w:hyperlink w:anchor="_Toc167275795" w:history="1">
        <w:r w:rsidR="005D7C55" w:rsidRPr="000700C7">
          <w:rPr>
            <w:rStyle w:val="Hypertextovprepojenie"/>
          </w:rPr>
          <w:t>2.8</w:t>
        </w:r>
        <w:r w:rsidR="005D7C55">
          <w:rPr>
            <w:rFonts w:asciiTheme="minorHAnsi" w:eastAsiaTheme="minorEastAsia" w:hAnsiTheme="minorHAnsi" w:cstheme="minorBidi"/>
            <w:spacing w:val="0"/>
            <w:lang w:eastAsia="sk-SK"/>
          </w:rPr>
          <w:tab/>
        </w:r>
        <w:r w:rsidR="005D7C55" w:rsidRPr="000700C7">
          <w:rPr>
            <w:rStyle w:val="Hypertextovprepojenie"/>
          </w:rPr>
          <w:t>Elektrotechnické objekty</w:t>
        </w:r>
        <w:r w:rsidR="005D7C55">
          <w:rPr>
            <w:webHidden/>
          </w:rPr>
          <w:tab/>
        </w:r>
        <w:r w:rsidR="005D7C55">
          <w:rPr>
            <w:webHidden/>
          </w:rPr>
          <w:fldChar w:fldCharType="begin"/>
        </w:r>
        <w:r w:rsidR="005D7C55">
          <w:rPr>
            <w:webHidden/>
          </w:rPr>
          <w:instrText xml:space="preserve"> PAGEREF _Toc167275795 \h </w:instrText>
        </w:r>
        <w:r w:rsidR="005D7C55">
          <w:rPr>
            <w:webHidden/>
          </w:rPr>
        </w:r>
        <w:r w:rsidR="005D7C55">
          <w:rPr>
            <w:webHidden/>
          </w:rPr>
          <w:fldChar w:fldCharType="separate"/>
        </w:r>
        <w:r w:rsidR="005D7C55">
          <w:rPr>
            <w:webHidden/>
          </w:rPr>
          <w:t>48</w:t>
        </w:r>
        <w:r w:rsidR="005D7C55">
          <w:rPr>
            <w:webHidden/>
          </w:rPr>
          <w:fldChar w:fldCharType="end"/>
        </w:r>
      </w:hyperlink>
    </w:p>
    <w:p w14:paraId="2357A5F3" w14:textId="126AF80D" w:rsidR="005D7C55" w:rsidRDefault="00DB49AF">
      <w:pPr>
        <w:pStyle w:val="Obsah2"/>
        <w:rPr>
          <w:rFonts w:asciiTheme="minorHAnsi" w:eastAsiaTheme="minorEastAsia" w:hAnsiTheme="minorHAnsi" w:cstheme="minorBidi"/>
          <w:spacing w:val="0"/>
          <w:lang w:eastAsia="sk-SK"/>
        </w:rPr>
      </w:pPr>
      <w:hyperlink w:anchor="_Toc167275796" w:history="1">
        <w:r w:rsidR="005D7C55" w:rsidRPr="000700C7">
          <w:rPr>
            <w:rStyle w:val="Hypertextovprepojenie"/>
          </w:rPr>
          <w:t>2.9</w:t>
        </w:r>
        <w:r w:rsidR="005D7C55">
          <w:rPr>
            <w:rFonts w:asciiTheme="minorHAnsi" w:eastAsiaTheme="minorEastAsia" w:hAnsiTheme="minorHAnsi" w:cstheme="minorBidi"/>
            <w:spacing w:val="0"/>
            <w:lang w:eastAsia="sk-SK"/>
          </w:rPr>
          <w:tab/>
        </w:r>
        <w:r w:rsidR="005D7C55" w:rsidRPr="000700C7">
          <w:rPr>
            <w:rStyle w:val="Hypertextovprepojenie"/>
          </w:rPr>
          <w:t>Plynovody</w:t>
        </w:r>
        <w:r w:rsidR="005D7C55">
          <w:rPr>
            <w:webHidden/>
          </w:rPr>
          <w:tab/>
        </w:r>
        <w:r w:rsidR="005D7C55">
          <w:rPr>
            <w:webHidden/>
          </w:rPr>
          <w:fldChar w:fldCharType="begin"/>
        </w:r>
        <w:r w:rsidR="005D7C55">
          <w:rPr>
            <w:webHidden/>
          </w:rPr>
          <w:instrText xml:space="preserve"> PAGEREF _Toc167275796 \h </w:instrText>
        </w:r>
        <w:r w:rsidR="005D7C55">
          <w:rPr>
            <w:webHidden/>
          </w:rPr>
        </w:r>
        <w:r w:rsidR="005D7C55">
          <w:rPr>
            <w:webHidden/>
          </w:rPr>
          <w:fldChar w:fldCharType="separate"/>
        </w:r>
        <w:r w:rsidR="005D7C55">
          <w:rPr>
            <w:webHidden/>
          </w:rPr>
          <w:t>49</w:t>
        </w:r>
        <w:r w:rsidR="005D7C55">
          <w:rPr>
            <w:webHidden/>
          </w:rPr>
          <w:fldChar w:fldCharType="end"/>
        </w:r>
      </w:hyperlink>
    </w:p>
    <w:p w14:paraId="74862754" w14:textId="4C6CADE7" w:rsidR="005D7C55" w:rsidRDefault="00DB49AF">
      <w:pPr>
        <w:pStyle w:val="Obsah1"/>
        <w:rPr>
          <w:rFonts w:asciiTheme="minorHAnsi" w:eastAsiaTheme="minorEastAsia" w:hAnsiTheme="minorHAnsi" w:cstheme="minorBidi"/>
          <w:b w:val="0"/>
          <w:bCs w:val="0"/>
          <w:caps w:val="0"/>
          <w:spacing w:val="0"/>
          <w:kern w:val="0"/>
          <w:szCs w:val="22"/>
          <w:lang w:eastAsia="sk-SK"/>
        </w:rPr>
      </w:pPr>
      <w:hyperlink w:anchor="_Toc167275797" w:history="1">
        <w:r w:rsidR="005D7C55" w:rsidRPr="000700C7">
          <w:rPr>
            <w:rStyle w:val="Hypertextovprepojenie"/>
          </w:rPr>
          <w:t>3.</w:t>
        </w:r>
        <w:r w:rsidR="005D7C55">
          <w:rPr>
            <w:rFonts w:asciiTheme="minorHAnsi" w:eastAsiaTheme="minorEastAsia" w:hAnsiTheme="minorHAnsi" w:cstheme="minorBidi"/>
            <w:b w:val="0"/>
            <w:bCs w:val="0"/>
            <w:caps w:val="0"/>
            <w:spacing w:val="0"/>
            <w:kern w:val="0"/>
            <w:szCs w:val="22"/>
            <w:lang w:eastAsia="sk-SK"/>
          </w:rPr>
          <w:tab/>
        </w:r>
        <w:r w:rsidR="005D7C55" w:rsidRPr="000700C7">
          <w:rPr>
            <w:rStyle w:val="Hypertextovprepojenie"/>
          </w:rPr>
          <w:t>Časť A, Oščadnica-čadca, bukov</w:t>
        </w:r>
        <w:r w:rsidR="005D7C55">
          <w:rPr>
            <w:webHidden/>
          </w:rPr>
          <w:tab/>
        </w:r>
        <w:r w:rsidR="005D7C55">
          <w:rPr>
            <w:webHidden/>
          </w:rPr>
          <w:fldChar w:fldCharType="begin"/>
        </w:r>
        <w:r w:rsidR="005D7C55">
          <w:rPr>
            <w:webHidden/>
          </w:rPr>
          <w:instrText xml:space="preserve"> PAGEREF _Toc167275797 \h </w:instrText>
        </w:r>
        <w:r w:rsidR="005D7C55">
          <w:rPr>
            <w:webHidden/>
          </w:rPr>
        </w:r>
        <w:r w:rsidR="005D7C55">
          <w:rPr>
            <w:webHidden/>
          </w:rPr>
          <w:fldChar w:fldCharType="separate"/>
        </w:r>
        <w:r w:rsidR="005D7C55">
          <w:rPr>
            <w:webHidden/>
          </w:rPr>
          <w:t>50</w:t>
        </w:r>
        <w:r w:rsidR="005D7C55">
          <w:rPr>
            <w:webHidden/>
          </w:rPr>
          <w:fldChar w:fldCharType="end"/>
        </w:r>
      </w:hyperlink>
    </w:p>
    <w:p w14:paraId="599FA95D" w14:textId="2BA5E4FB" w:rsidR="005D7C55" w:rsidRDefault="00DB49AF">
      <w:pPr>
        <w:pStyle w:val="Obsah2"/>
        <w:rPr>
          <w:rFonts w:asciiTheme="minorHAnsi" w:eastAsiaTheme="minorEastAsia" w:hAnsiTheme="minorHAnsi" w:cstheme="minorBidi"/>
          <w:spacing w:val="0"/>
          <w:lang w:eastAsia="sk-SK"/>
        </w:rPr>
      </w:pPr>
      <w:hyperlink w:anchor="_Toc167275798" w:history="1">
        <w:r w:rsidR="005D7C55" w:rsidRPr="000700C7">
          <w:rPr>
            <w:rStyle w:val="Hypertextovprepojenie"/>
          </w:rPr>
          <w:t>3.1</w:t>
        </w:r>
        <w:r w:rsidR="005D7C55">
          <w:rPr>
            <w:rFonts w:asciiTheme="minorHAnsi" w:eastAsiaTheme="minorEastAsia" w:hAnsiTheme="minorHAnsi" w:cstheme="minorBidi"/>
            <w:spacing w:val="0"/>
            <w:lang w:eastAsia="sk-SK"/>
          </w:rPr>
          <w:tab/>
        </w:r>
        <w:r w:rsidR="005D7C55" w:rsidRPr="000700C7">
          <w:rPr>
            <w:rStyle w:val="Hypertextovprepojenie"/>
            <w:rFonts w:cs="Arial"/>
          </w:rPr>
          <w:t>010-00 Príprava územia</w:t>
        </w:r>
        <w:r w:rsidR="005D7C55">
          <w:rPr>
            <w:webHidden/>
          </w:rPr>
          <w:tab/>
        </w:r>
        <w:r w:rsidR="005D7C55">
          <w:rPr>
            <w:webHidden/>
          </w:rPr>
          <w:fldChar w:fldCharType="begin"/>
        </w:r>
        <w:r w:rsidR="005D7C55">
          <w:rPr>
            <w:webHidden/>
          </w:rPr>
          <w:instrText xml:space="preserve"> PAGEREF _Toc167275798 \h </w:instrText>
        </w:r>
        <w:r w:rsidR="005D7C55">
          <w:rPr>
            <w:webHidden/>
          </w:rPr>
        </w:r>
        <w:r w:rsidR="005D7C55">
          <w:rPr>
            <w:webHidden/>
          </w:rPr>
          <w:fldChar w:fldCharType="separate"/>
        </w:r>
        <w:r w:rsidR="005D7C55">
          <w:rPr>
            <w:webHidden/>
          </w:rPr>
          <w:t>50</w:t>
        </w:r>
        <w:r w:rsidR="005D7C55">
          <w:rPr>
            <w:webHidden/>
          </w:rPr>
          <w:fldChar w:fldCharType="end"/>
        </w:r>
      </w:hyperlink>
    </w:p>
    <w:p w14:paraId="5D314BB2" w14:textId="72FE7CF9" w:rsidR="005D7C55" w:rsidRDefault="00DB49AF">
      <w:pPr>
        <w:pStyle w:val="Obsah2"/>
        <w:rPr>
          <w:rFonts w:asciiTheme="minorHAnsi" w:eastAsiaTheme="minorEastAsia" w:hAnsiTheme="minorHAnsi" w:cstheme="minorBidi"/>
          <w:spacing w:val="0"/>
          <w:lang w:eastAsia="sk-SK"/>
        </w:rPr>
      </w:pPr>
      <w:hyperlink w:anchor="_Toc167275799" w:history="1">
        <w:r w:rsidR="005D7C55" w:rsidRPr="000700C7">
          <w:rPr>
            <w:rStyle w:val="Hypertextovprepojenie"/>
          </w:rPr>
          <w:t>3.2</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030-00 </w:t>
        </w:r>
        <w:r w:rsidR="005D7C55" w:rsidRPr="000700C7">
          <w:rPr>
            <w:rStyle w:val="Hypertextovprepojenie"/>
          </w:rPr>
          <w:t>Úprava plôch na zariadenie staveniska</w:t>
        </w:r>
        <w:r w:rsidR="005D7C55">
          <w:rPr>
            <w:webHidden/>
          </w:rPr>
          <w:tab/>
        </w:r>
        <w:r w:rsidR="005D7C55">
          <w:rPr>
            <w:webHidden/>
          </w:rPr>
          <w:fldChar w:fldCharType="begin"/>
        </w:r>
        <w:r w:rsidR="005D7C55">
          <w:rPr>
            <w:webHidden/>
          </w:rPr>
          <w:instrText xml:space="preserve"> PAGEREF _Toc167275799 \h </w:instrText>
        </w:r>
        <w:r w:rsidR="005D7C55">
          <w:rPr>
            <w:webHidden/>
          </w:rPr>
        </w:r>
        <w:r w:rsidR="005D7C55">
          <w:rPr>
            <w:webHidden/>
          </w:rPr>
          <w:fldChar w:fldCharType="separate"/>
        </w:r>
        <w:r w:rsidR="005D7C55">
          <w:rPr>
            <w:webHidden/>
          </w:rPr>
          <w:t>50</w:t>
        </w:r>
        <w:r w:rsidR="005D7C55">
          <w:rPr>
            <w:webHidden/>
          </w:rPr>
          <w:fldChar w:fldCharType="end"/>
        </w:r>
      </w:hyperlink>
    </w:p>
    <w:p w14:paraId="4731CF9E" w14:textId="0896AE61" w:rsidR="005D7C55" w:rsidRDefault="00DB49AF">
      <w:pPr>
        <w:pStyle w:val="Obsah2"/>
        <w:rPr>
          <w:rFonts w:asciiTheme="minorHAnsi" w:eastAsiaTheme="minorEastAsia" w:hAnsiTheme="minorHAnsi" w:cstheme="minorBidi"/>
          <w:spacing w:val="0"/>
          <w:lang w:eastAsia="sk-SK"/>
        </w:rPr>
      </w:pPr>
      <w:hyperlink w:anchor="_Toc167275800" w:history="1">
        <w:r w:rsidR="005D7C55" w:rsidRPr="000700C7">
          <w:rPr>
            <w:rStyle w:val="Hypertextovprepojenie"/>
          </w:rPr>
          <w:t>3.3</w:t>
        </w:r>
        <w:r w:rsidR="005D7C55">
          <w:rPr>
            <w:rFonts w:asciiTheme="minorHAnsi" w:eastAsiaTheme="minorEastAsia" w:hAnsiTheme="minorHAnsi" w:cstheme="minorBidi"/>
            <w:spacing w:val="0"/>
            <w:lang w:eastAsia="sk-SK"/>
          </w:rPr>
          <w:tab/>
        </w:r>
        <w:r w:rsidR="005D7C55" w:rsidRPr="000700C7">
          <w:rPr>
            <w:rStyle w:val="Hypertextovprepojenie"/>
            <w:rFonts w:cs="Arial"/>
          </w:rPr>
          <w:t>040-00 Vegetačné úpravy</w:t>
        </w:r>
        <w:r w:rsidR="005D7C55">
          <w:rPr>
            <w:webHidden/>
          </w:rPr>
          <w:tab/>
        </w:r>
        <w:r w:rsidR="005D7C55">
          <w:rPr>
            <w:webHidden/>
          </w:rPr>
          <w:fldChar w:fldCharType="begin"/>
        </w:r>
        <w:r w:rsidR="005D7C55">
          <w:rPr>
            <w:webHidden/>
          </w:rPr>
          <w:instrText xml:space="preserve"> PAGEREF _Toc167275800 \h </w:instrText>
        </w:r>
        <w:r w:rsidR="005D7C55">
          <w:rPr>
            <w:webHidden/>
          </w:rPr>
        </w:r>
        <w:r w:rsidR="005D7C55">
          <w:rPr>
            <w:webHidden/>
          </w:rPr>
          <w:fldChar w:fldCharType="separate"/>
        </w:r>
        <w:r w:rsidR="005D7C55">
          <w:rPr>
            <w:webHidden/>
          </w:rPr>
          <w:t>50</w:t>
        </w:r>
        <w:r w:rsidR="005D7C55">
          <w:rPr>
            <w:webHidden/>
          </w:rPr>
          <w:fldChar w:fldCharType="end"/>
        </w:r>
      </w:hyperlink>
    </w:p>
    <w:p w14:paraId="5CF6C613" w14:textId="1272FD0D" w:rsidR="005D7C55" w:rsidRDefault="00DB49AF">
      <w:pPr>
        <w:pStyle w:val="Obsah2"/>
        <w:rPr>
          <w:rFonts w:asciiTheme="minorHAnsi" w:eastAsiaTheme="minorEastAsia" w:hAnsiTheme="minorHAnsi" w:cstheme="minorBidi"/>
          <w:spacing w:val="0"/>
          <w:lang w:eastAsia="sk-SK"/>
        </w:rPr>
      </w:pPr>
      <w:hyperlink w:anchor="_Toc167275801" w:history="1">
        <w:r w:rsidR="005D7C55" w:rsidRPr="000700C7">
          <w:rPr>
            <w:rStyle w:val="Hypertextovprepojenie"/>
          </w:rPr>
          <w:t>3.4</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041-00 </w:t>
        </w:r>
        <w:r w:rsidR="005D7C55" w:rsidRPr="000700C7">
          <w:rPr>
            <w:rStyle w:val="Hypertextovprepojenie"/>
          </w:rPr>
          <w:t>Vegetačné úpravy pre migračnú trasu</w:t>
        </w:r>
        <w:r w:rsidR="005D7C55">
          <w:rPr>
            <w:webHidden/>
          </w:rPr>
          <w:tab/>
        </w:r>
        <w:r w:rsidR="005D7C55">
          <w:rPr>
            <w:webHidden/>
          </w:rPr>
          <w:fldChar w:fldCharType="begin"/>
        </w:r>
        <w:r w:rsidR="005D7C55">
          <w:rPr>
            <w:webHidden/>
          </w:rPr>
          <w:instrText xml:space="preserve"> PAGEREF _Toc167275801 \h </w:instrText>
        </w:r>
        <w:r w:rsidR="005D7C55">
          <w:rPr>
            <w:webHidden/>
          </w:rPr>
        </w:r>
        <w:r w:rsidR="005D7C55">
          <w:rPr>
            <w:webHidden/>
          </w:rPr>
          <w:fldChar w:fldCharType="separate"/>
        </w:r>
        <w:r w:rsidR="005D7C55">
          <w:rPr>
            <w:webHidden/>
          </w:rPr>
          <w:t>51</w:t>
        </w:r>
        <w:r w:rsidR="005D7C55">
          <w:rPr>
            <w:webHidden/>
          </w:rPr>
          <w:fldChar w:fldCharType="end"/>
        </w:r>
      </w:hyperlink>
    </w:p>
    <w:p w14:paraId="0219B367" w14:textId="3A897BC5" w:rsidR="005D7C55" w:rsidRDefault="00DB49AF">
      <w:pPr>
        <w:pStyle w:val="Obsah2"/>
        <w:rPr>
          <w:rFonts w:asciiTheme="minorHAnsi" w:eastAsiaTheme="minorEastAsia" w:hAnsiTheme="minorHAnsi" w:cstheme="minorBidi"/>
          <w:spacing w:val="0"/>
          <w:lang w:eastAsia="sk-SK"/>
        </w:rPr>
      </w:pPr>
      <w:hyperlink w:anchor="_Toc167275802" w:history="1">
        <w:r w:rsidR="005D7C55" w:rsidRPr="000700C7">
          <w:rPr>
            <w:rStyle w:val="Hypertextovprepojenie"/>
          </w:rPr>
          <w:t>3.5</w:t>
        </w:r>
        <w:r w:rsidR="005D7C55">
          <w:rPr>
            <w:rFonts w:asciiTheme="minorHAnsi" w:eastAsiaTheme="minorEastAsia" w:hAnsiTheme="minorHAnsi" w:cstheme="minorBidi"/>
            <w:spacing w:val="0"/>
            <w:lang w:eastAsia="sk-SK"/>
          </w:rPr>
          <w:tab/>
        </w:r>
        <w:r w:rsidR="005D7C55" w:rsidRPr="000700C7">
          <w:rPr>
            <w:rStyle w:val="Hypertextovprepojenie"/>
            <w:rFonts w:cs="Arial"/>
          </w:rPr>
          <w:t>050-00 Spätná rekultivácia</w:t>
        </w:r>
        <w:r w:rsidR="005D7C55">
          <w:rPr>
            <w:webHidden/>
          </w:rPr>
          <w:tab/>
        </w:r>
        <w:r w:rsidR="005D7C55">
          <w:rPr>
            <w:webHidden/>
          </w:rPr>
          <w:fldChar w:fldCharType="begin"/>
        </w:r>
        <w:r w:rsidR="005D7C55">
          <w:rPr>
            <w:webHidden/>
          </w:rPr>
          <w:instrText xml:space="preserve"> PAGEREF _Toc167275802 \h </w:instrText>
        </w:r>
        <w:r w:rsidR="005D7C55">
          <w:rPr>
            <w:webHidden/>
          </w:rPr>
        </w:r>
        <w:r w:rsidR="005D7C55">
          <w:rPr>
            <w:webHidden/>
          </w:rPr>
          <w:fldChar w:fldCharType="separate"/>
        </w:r>
        <w:r w:rsidR="005D7C55">
          <w:rPr>
            <w:webHidden/>
          </w:rPr>
          <w:t>51</w:t>
        </w:r>
        <w:r w:rsidR="005D7C55">
          <w:rPr>
            <w:webHidden/>
          </w:rPr>
          <w:fldChar w:fldCharType="end"/>
        </w:r>
      </w:hyperlink>
    </w:p>
    <w:p w14:paraId="2F042A7F" w14:textId="4775431F" w:rsidR="005D7C55" w:rsidRDefault="00DB49AF">
      <w:pPr>
        <w:pStyle w:val="Obsah2"/>
        <w:rPr>
          <w:rFonts w:asciiTheme="minorHAnsi" w:eastAsiaTheme="minorEastAsia" w:hAnsiTheme="minorHAnsi" w:cstheme="minorBidi"/>
          <w:spacing w:val="0"/>
          <w:lang w:eastAsia="sk-SK"/>
        </w:rPr>
      </w:pPr>
      <w:hyperlink w:anchor="_Toc167275803" w:history="1">
        <w:r w:rsidR="005D7C55" w:rsidRPr="000700C7">
          <w:rPr>
            <w:rStyle w:val="Hypertextovprepojenie"/>
          </w:rPr>
          <w:t>3.6</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060-00 </w:t>
        </w:r>
        <w:r w:rsidR="005D7C55" w:rsidRPr="000700C7">
          <w:rPr>
            <w:rStyle w:val="Hypertextovprepojenie"/>
          </w:rPr>
          <w:t>Sanácia územia</w:t>
        </w:r>
        <w:r w:rsidR="005D7C55">
          <w:rPr>
            <w:webHidden/>
          </w:rPr>
          <w:tab/>
        </w:r>
        <w:r w:rsidR="005D7C55">
          <w:rPr>
            <w:webHidden/>
          </w:rPr>
          <w:fldChar w:fldCharType="begin"/>
        </w:r>
        <w:r w:rsidR="005D7C55">
          <w:rPr>
            <w:webHidden/>
          </w:rPr>
          <w:instrText xml:space="preserve"> PAGEREF _Toc167275803 \h </w:instrText>
        </w:r>
        <w:r w:rsidR="005D7C55">
          <w:rPr>
            <w:webHidden/>
          </w:rPr>
        </w:r>
        <w:r w:rsidR="005D7C55">
          <w:rPr>
            <w:webHidden/>
          </w:rPr>
          <w:fldChar w:fldCharType="separate"/>
        </w:r>
        <w:r w:rsidR="005D7C55">
          <w:rPr>
            <w:webHidden/>
          </w:rPr>
          <w:t>51</w:t>
        </w:r>
        <w:r w:rsidR="005D7C55">
          <w:rPr>
            <w:webHidden/>
          </w:rPr>
          <w:fldChar w:fldCharType="end"/>
        </w:r>
      </w:hyperlink>
    </w:p>
    <w:p w14:paraId="4DDF06D5" w14:textId="307B263C" w:rsidR="005D7C55" w:rsidRDefault="00DB49AF">
      <w:pPr>
        <w:pStyle w:val="Obsah2"/>
        <w:rPr>
          <w:rFonts w:asciiTheme="minorHAnsi" w:eastAsiaTheme="minorEastAsia" w:hAnsiTheme="minorHAnsi" w:cstheme="minorBidi"/>
          <w:spacing w:val="0"/>
          <w:lang w:eastAsia="sk-SK"/>
        </w:rPr>
      </w:pPr>
      <w:hyperlink w:anchor="_Toc167275804" w:history="1">
        <w:r w:rsidR="005D7C55" w:rsidRPr="000700C7">
          <w:rPr>
            <w:rStyle w:val="Hypertextovprepojenie"/>
          </w:rPr>
          <w:t>3.7</w:t>
        </w:r>
        <w:r w:rsidR="005D7C55">
          <w:rPr>
            <w:rFonts w:asciiTheme="minorHAnsi" w:eastAsiaTheme="minorEastAsia" w:hAnsiTheme="minorHAnsi" w:cstheme="minorBidi"/>
            <w:spacing w:val="0"/>
            <w:lang w:eastAsia="sk-SK"/>
          </w:rPr>
          <w:tab/>
        </w:r>
        <w:r w:rsidR="005D7C55" w:rsidRPr="000700C7">
          <w:rPr>
            <w:rStyle w:val="Hypertextovprepojenie"/>
            <w:rFonts w:cs="Arial"/>
          </w:rPr>
          <w:t>101-00 Diaľnica</w:t>
        </w:r>
        <w:r w:rsidR="005D7C55">
          <w:rPr>
            <w:webHidden/>
          </w:rPr>
          <w:tab/>
        </w:r>
        <w:r w:rsidR="005D7C55">
          <w:rPr>
            <w:webHidden/>
          </w:rPr>
          <w:fldChar w:fldCharType="begin"/>
        </w:r>
        <w:r w:rsidR="005D7C55">
          <w:rPr>
            <w:webHidden/>
          </w:rPr>
          <w:instrText xml:space="preserve"> PAGEREF _Toc167275804 \h </w:instrText>
        </w:r>
        <w:r w:rsidR="005D7C55">
          <w:rPr>
            <w:webHidden/>
          </w:rPr>
        </w:r>
        <w:r w:rsidR="005D7C55">
          <w:rPr>
            <w:webHidden/>
          </w:rPr>
          <w:fldChar w:fldCharType="separate"/>
        </w:r>
        <w:r w:rsidR="005D7C55">
          <w:rPr>
            <w:webHidden/>
          </w:rPr>
          <w:t>52</w:t>
        </w:r>
        <w:r w:rsidR="005D7C55">
          <w:rPr>
            <w:webHidden/>
          </w:rPr>
          <w:fldChar w:fldCharType="end"/>
        </w:r>
      </w:hyperlink>
    </w:p>
    <w:p w14:paraId="0015E8CF" w14:textId="4A20BCA8" w:rsidR="005D7C55" w:rsidRDefault="00DB49AF">
      <w:pPr>
        <w:pStyle w:val="Obsah2"/>
        <w:rPr>
          <w:rFonts w:asciiTheme="minorHAnsi" w:eastAsiaTheme="minorEastAsia" w:hAnsiTheme="minorHAnsi" w:cstheme="minorBidi"/>
          <w:spacing w:val="0"/>
          <w:lang w:eastAsia="sk-SK"/>
        </w:rPr>
      </w:pPr>
      <w:hyperlink w:anchor="_Toc167275805" w:history="1">
        <w:r w:rsidR="005D7C55" w:rsidRPr="000700C7">
          <w:rPr>
            <w:rStyle w:val="Hypertextovprepojenie"/>
          </w:rPr>
          <w:t>3.8</w:t>
        </w:r>
        <w:r w:rsidR="005D7C55">
          <w:rPr>
            <w:rFonts w:asciiTheme="minorHAnsi" w:eastAsiaTheme="minorEastAsia" w:hAnsiTheme="minorHAnsi" w:cstheme="minorBidi"/>
            <w:spacing w:val="0"/>
            <w:lang w:eastAsia="sk-SK"/>
          </w:rPr>
          <w:tab/>
        </w:r>
        <w:r w:rsidR="005D7C55" w:rsidRPr="000700C7">
          <w:rPr>
            <w:rStyle w:val="Hypertextovprepojenie"/>
            <w:rFonts w:cs="Arial"/>
          </w:rPr>
          <w:t>101-001 Dočasné napojenie na cestu 1/11</w:t>
        </w:r>
        <w:r w:rsidR="005D7C55">
          <w:rPr>
            <w:webHidden/>
          </w:rPr>
          <w:tab/>
        </w:r>
        <w:r w:rsidR="005D7C55">
          <w:rPr>
            <w:webHidden/>
          </w:rPr>
          <w:fldChar w:fldCharType="begin"/>
        </w:r>
        <w:r w:rsidR="005D7C55">
          <w:rPr>
            <w:webHidden/>
          </w:rPr>
          <w:instrText xml:space="preserve"> PAGEREF _Toc167275805 \h </w:instrText>
        </w:r>
        <w:r w:rsidR="005D7C55">
          <w:rPr>
            <w:webHidden/>
          </w:rPr>
        </w:r>
        <w:r w:rsidR="005D7C55">
          <w:rPr>
            <w:webHidden/>
          </w:rPr>
          <w:fldChar w:fldCharType="separate"/>
        </w:r>
        <w:r w:rsidR="005D7C55">
          <w:rPr>
            <w:webHidden/>
          </w:rPr>
          <w:t>53</w:t>
        </w:r>
        <w:r w:rsidR="005D7C55">
          <w:rPr>
            <w:webHidden/>
          </w:rPr>
          <w:fldChar w:fldCharType="end"/>
        </w:r>
      </w:hyperlink>
    </w:p>
    <w:p w14:paraId="6390EEFD" w14:textId="0FCE2E62" w:rsidR="005D7C55" w:rsidRDefault="00DB49AF">
      <w:pPr>
        <w:pStyle w:val="Obsah2"/>
        <w:rPr>
          <w:rFonts w:asciiTheme="minorHAnsi" w:eastAsiaTheme="minorEastAsia" w:hAnsiTheme="minorHAnsi" w:cstheme="minorBidi"/>
          <w:spacing w:val="0"/>
          <w:lang w:eastAsia="sk-SK"/>
        </w:rPr>
      </w:pPr>
      <w:hyperlink w:anchor="_Toc167275806" w:history="1">
        <w:r w:rsidR="005D7C55" w:rsidRPr="000700C7">
          <w:rPr>
            <w:rStyle w:val="Hypertextovprepojenie"/>
          </w:rPr>
          <w:t>3.9</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102-00 </w:t>
        </w:r>
        <w:r w:rsidR="005D7C55" w:rsidRPr="000700C7">
          <w:rPr>
            <w:rStyle w:val="Hypertextovprepojenie"/>
          </w:rPr>
          <w:t>Sanácia MK "do Capkov“</w:t>
        </w:r>
        <w:r w:rsidR="005D7C55">
          <w:rPr>
            <w:webHidden/>
          </w:rPr>
          <w:tab/>
        </w:r>
        <w:r w:rsidR="005D7C55">
          <w:rPr>
            <w:webHidden/>
          </w:rPr>
          <w:fldChar w:fldCharType="begin"/>
        </w:r>
        <w:r w:rsidR="005D7C55">
          <w:rPr>
            <w:webHidden/>
          </w:rPr>
          <w:instrText xml:space="preserve"> PAGEREF _Toc167275806 \h </w:instrText>
        </w:r>
        <w:r w:rsidR="005D7C55">
          <w:rPr>
            <w:webHidden/>
          </w:rPr>
        </w:r>
        <w:r w:rsidR="005D7C55">
          <w:rPr>
            <w:webHidden/>
          </w:rPr>
          <w:fldChar w:fldCharType="separate"/>
        </w:r>
        <w:r w:rsidR="005D7C55">
          <w:rPr>
            <w:webHidden/>
          </w:rPr>
          <w:t>53</w:t>
        </w:r>
        <w:r w:rsidR="005D7C55">
          <w:rPr>
            <w:webHidden/>
          </w:rPr>
          <w:fldChar w:fldCharType="end"/>
        </w:r>
      </w:hyperlink>
    </w:p>
    <w:p w14:paraId="4A2D5D0B" w14:textId="1BDF76D4" w:rsidR="005D7C55" w:rsidRDefault="00DB49AF">
      <w:pPr>
        <w:pStyle w:val="Obsah2"/>
        <w:rPr>
          <w:rFonts w:asciiTheme="minorHAnsi" w:eastAsiaTheme="minorEastAsia" w:hAnsiTheme="minorHAnsi" w:cstheme="minorBidi"/>
          <w:spacing w:val="0"/>
          <w:lang w:eastAsia="sk-SK"/>
        </w:rPr>
      </w:pPr>
      <w:hyperlink w:anchor="_Toc167275807" w:history="1">
        <w:r w:rsidR="005D7C55" w:rsidRPr="000700C7">
          <w:rPr>
            <w:rStyle w:val="Hypertextovprepojenie"/>
          </w:rPr>
          <w:t>3.10</w:t>
        </w:r>
        <w:r w:rsidR="005D7C55">
          <w:rPr>
            <w:rFonts w:asciiTheme="minorHAnsi" w:eastAsiaTheme="minorEastAsia" w:hAnsiTheme="minorHAnsi" w:cstheme="minorBidi"/>
            <w:spacing w:val="0"/>
            <w:lang w:eastAsia="sk-SK"/>
          </w:rPr>
          <w:tab/>
        </w:r>
        <w:r w:rsidR="005D7C55" w:rsidRPr="000700C7">
          <w:rPr>
            <w:rStyle w:val="Hypertextovprepojenie"/>
          </w:rPr>
          <w:t xml:space="preserve">103-00 </w:t>
        </w:r>
        <w:r w:rsidR="005D7C55" w:rsidRPr="000700C7">
          <w:rPr>
            <w:rStyle w:val="Hypertextovprepojenie"/>
            <w:lang w:eastAsia="sk-SK"/>
          </w:rPr>
          <w:t>Preložka cesty I/11</w:t>
        </w:r>
        <w:r w:rsidR="005D7C55">
          <w:rPr>
            <w:webHidden/>
          </w:rPr>
          <w:tab/>
        </w:r>
        <w:r w:rsidR="005D7C55">
          <w:rPr>
            <w:webHidden/>
          </w:rPr>
          <w:fldChar w:fldCharType="begin"/>
        </w:r>
        <w:r w:rsidR="005D7C55">
          <w:rPr>
            <w:webHidden/>
          </w:rPr>
          <w:instrText xml:space="preserve"> PAGEREF _Toc167275807 \h </w:instrText>
        </w:r>
        <w:r w:rsidR="005D7C55">
          <w:rPr>
            <w:webHidden/>
          </w:rPr>
        </w:r>
        <w:r w:rsidR="005D7C55">
          <w:rPr>
            <w:webHidden/>
          </w:rPr>
          <w:fldChar w:fldCharType="separate"/>
        </w:r>
        <w:r w:rsidR="005D7C55">
          <w:rPr>
            <w:webHidden/>
          </w:rPr>
          <w:t>54</w:t>
        </w:r>
        <w:r w:rsidR="005D7C55">
          <w:rPr>
            <w:webHidden/>
          </w:rPr>
          <w:fldChar w:fldCharType="end"/>
        </w:r>
      </w:hyperlink>
    </w:p>
    <w:p w14:paraId="49573D25" w14:textId="7ABE1D33" w:rsidR="005D7C55" w:rsidRDefault="00DB49AF">
      <w:pPr>
        <w:pStyle w:val="Obsah2"/>
        <w:rPr>
          <w:rFonts w:asciiTheme="minorHAnsi" w:eastAsiaTheme="minorEastAsia" w:hAnsiTheme="minorHAnsi" w:cstheme="minorBidi"/>
          <w:spacing w:val="0"/>
          <w:lang w:eastAsia="sk-SK"/>
        </w:rPr>
      </w:pPr>
      <w:hyperlink w:anchor="_Toc167275808" w:history="1">
        <w:r w:rsidR="005D7C55" w:rsidRPr="000700C7">
          <w:rPr>
            <w:rStyle w:val="Hypertextovprepojenie"/>
          </w:rPr>
          <w:t>3.11</w:t>
        </w:r>
        <w:r w:rsidR="005D7C55">
          <w:rPr>
            <w:rFonts w:asciiTheme="minorHAnsi" w:eastAsiaTheme="minorEastAsia" w:hAnsiTheme="minorHAnsi" w:cstheme="minorBidi"/>
            <w:spacing w:val="0"/>
            <w:lang w:eastAsia="sk-SK"/>
          </w:rPr>
          <w:tab/>
        </w:r>
        <w:r w:rsidR="005D7C55" w:rsidRPr="000700C7">
          <w:rPr>
            <w:rStyle w:val="Hypertextovprepojenie"/>
          </w:rPr>
          <w:t xml:space="preserve">121-00 </w:t>
        </w:r>
        <w:r w:rsidR="005D7C55" w:rsidRPr="000700C7">
          <w:rPr>
            <w:rStyle w:val="Hypertextovprepojenie"/>
            <w:lang w:eastAsia="sk-SK"/>
          </w:rPr>
          <w:t>Úprava cesty III/2013 (III/01159) do Oščadnice</w:t>
        </w:r>
        <w:r w:rsidR="005D7C55">
          <w:rPr>
            <w:webHidden/>
          </w:rPr>
          <w:tab/>
        </w:r>
        <w:r w:rsidR="005D7C55">
          <w:rPr>
            <w:webHidden/>
          </w:rPr>
          <w:fldChar w:fldCharType="begin"/>
        </w:r>
        <w:r w:rsidR="005D7C55">
          <w:rPr>
            <w:webHidden/>
          </w:rPr>
          <w:instrText xml:space="preserve"> PAGEREF _Toc167275808 \h </w:instrText>
        </w:r>
        <w:r w:rsidR="005D7C55">
          <w:rPr>
            <w:webHidden/>
          </w:rPr>
        </w:r>
        <w:r w:rsidR="005D7C55">
          <w:rPr>
            <w:webHidden/>
          </w:rPr>
          <w:fldChar w:fldCharType="separate"/>
        </w:r>
        <w:r w:rsidR="005D7C55">
          <w:rPr>
            <w:webHidden/>
          </w:rPr>
          <w:t>54</w:t>
        </w:r>
        <w:r w:rsidR="005D7C55">
          <w:rPr>
            <w:webHidden/>
          </w:rPr>
          <w:fldChar w:fldCharType="end"/>
        </w:r>
      </w:hyperlink>
    </w:p>
    <w:p w14:paraId="32D19F97" w14:textId="54EBB441" w:rsidR="005D7C55" w:rsidRDefault="00DB49AF">
      <w:pPr>
        <w:pStyle w:val="Obsah2"/>
        <w:rPr>
          <w:rFonts w:asciiTheme="minorHAnsi" w:eastAsiaTheme="minorEastAsia" w:hAnsiTheme="minorHAnsi" w:cstheme="minorBidi"/>
          <w:spacing w:val="0"/>
          <w:lang w:eastAsia="sk-SK"/>
        </w:rPr>
      </w:pPr>
      <w:hyperlink w:anchor="_Toc167275809" w:history="1">
        <w:r w:rsidR="005D7C55" w:rsidRPr="000700C7">
          <w:rPr>
            <w:rStyle w:val="Hypertextovprepojenie"/>
          </w:rPr>
          <w:t>3.12</w:t>
        </w:r>
        <w:r w:rsidR="005D7C55">
          <w:rPr>
            <w:rFonts w:asciiTheme="minorHAnsi" w:eastAsiaTheme="minorEastAsia" w:hAnsiTheme="minorHAnsi" w:cstheme="minorBidi"/>
            <w:spacing w:val="0"/>
            <w:lang w:eastAsia="sk-SK"/>
          </w:rPr>
          <w:tab/>
        </w:r>
        <w:r w:rsidR="005D7C55" w:rsidRPr="000700C7">
          <w:rPr>
            <w:rStyle w:val="Hypertextovprepojenie"/>
          </w:rPr>
          <w:t xml:space="preserve">122-00 </w:t>
        </w:r>
        <w:r w:rsidR="005D7C55" w:rsidRPr="000700C7">
          <w:rPr>
            <w:rStyle w:val="Hypertextovprepojenie"/>
            <w:lang w:eastAsia="sk-SK"/>
          </w:rPr>
          <w:t>Pripojenie areálu Lesostav</w:t>
        </w:r>
        <w:r w:rsidR="005D7C55">
          <w:rPr>
            <w:webHidden/>
          </w:rPr>
          <w:tab/>
        </w:r>
        <w:r w:rsidR="005D7C55">
          <w:rPr>
            <w:webHidden/>
          </w:rPr>
          <w:fldChar w:fldCharType="begin"/>
        </w:r>
        <w:r w:rsidR="005D7C55">
          <w:rPr>
            <w:webHidden/>
          </w:rPr>
          <w:instrText xml:space="preserve"> PAGEREF _Toc167275809 \h </w:instrText>
        </w:r>
        <w:r w:rsidR="005D7C55">
          <w:rPr>
            <w:webHidden/>
          </w:rPr>
        </w:r>
        <w:r w:rsidR="005D7C55">
          <w:rPr>
            <w:webHidden/>
          </w:rPr>
          <w:fldChar w:fldCharType="separate"/>
        </w:r>
        <w:r w:rsidR="005D7C55">
          <w:rPr>
            <w:webHidden/>
          </w:rPr>
          <w:t>54</w:t>
        </w:r>
        <w:r w:rsidR="005D7C55">
          <w:rPr>
            <w:webHidden/>
          </w:rPr>
          <w:fldChar w:fldCharType="end"/>
        </w:r>
      </w:hyperlink>
    </w:p>
    <w:p w14:paraId="2EE433F5" w14:textId="7BE779F0" w:rsidR="005D7C55" w:rsidRDefault="00DB49AF">
      <w:pPr>
        <w:pStyle w:val="Obsah2"/>
        <w:rPr>
          <w:rFonts w:asciiTheme="minorHAnsi" w:eastAsiaTheme="minorEastAsia" w:hAnsiTheme="minorHAnsi" w:cstheme="minorBidi"/>
          <w:spacing w:val="0"/>
          <w:lang w:eastAsia="sk-SK"/>
        </w:rPr>
      </w:pPr>
      <w:hyperlink w:anchor="_Toc167275810" w:history="1">
        <w:r w:rsidR="005D7C55" w:rsidRPr="000700C7">
          <w:rPr>
            <w:rStyle w:val="Hypertextovprepojenie"/>
          </w:rPr>
          <w:t>3.13</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123-00 </w:t>
        </w:r>
        <w:r w:rsidR="005D7C55" w:rsidRPr="000700C7">
          <w:rPr>
            <w:rStyle w:val="Hypertextovprepojenie"/>
            <w:lang w:eastAsia="sk-SK"/>
          </w:rPr>
          <w:t>Prístupová cesta k mostu 202</w:t>
        </w:r>
        <w:r w:rsidR="005D7C55">
          <w:rPr>
            <w:webHidden/>
          </w:rPr>
          <w:tab/>
        </w:r>
        <w:r w:rsidR="005D7C55">
          <w:rPr>
            <w:webHidden/>
          </w:rPr>
          <w:fldChar w:fldCharType="begin"/>
        </w:r>
        <w:r w:rsidR="005D7C55">
          <w:rPr>
            <w:webHidden/>
          </w:rPr>
          <w:instrText xml:space="preserve"> PAGEREF _Toc167275810 \h </w:instrText>
        </w:r>
        <w:r w:rsidR="005D7C55">
          <w:rPr>
            <w:webHidden/>
          </w:rPr>
        </w:r>
        <w:r w:rsidR="005D7C55">
          <w:rPr>
            <w:webHidden/>
          </w:rPr>
          <w:fldChar w:fldCharType="separate"/>
        </w:r>
        <w:r w:rsidR="005D7C55">
          <w:rPr>
            <w:webHidden/>
          </w:rPr>
          <w:t>55</w:t>
        </w:r>
        <w:r w:rsidR="005D7C55">
          <w:rPr>
            <w:webHidden/>
          </w:rPr>
          <w:fldChar w:fldCharType="end"/>
        </w:r>
      </w:hyperlink>
    </w:p>
    <w:p w14:paraId="03A9F827" w14:textId="57B9F7E1" w:rsidR="005D7C55" w:rsidRDefault="00DB49AF">
      <w:pPr>
        <w:pStyle w:val="Obsah2"/>
        <w:rPr>
          <w:rFonts w:asciiTheme="minorHAnsi" w:eastAsiaTheme="minorEastAsia" w:hAnsiTheme="minorHAnsi" w:cstheme="minorBidi"/>
          <w:spacing w:val="0"/>
          <w:lang w:eastAsia="sk-SK"/>
        </w:rPr>
      </w:pPr>
      <w:hyperlink w:anchor="_Toc167275811" w:history="1">
        <w:r w:rsidR="005D7C55" w:rsidRPr="000700C7">
          <w:rPr>
            <w:rStyle w:val="Hypertextovprepojenie"/>
          </w:rPr>
          <w:t>3.14</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124-00 </w:t>
        </w:r>
        <w:r w:rsidR="005D7C55" w:rsidRPr="000700C7">
          <w:rPr>
            <w:rStyle w:val="Hypertextovprepojenie"/>
            <w:lang w:eastAsia="sk-SK"/>
          </w:rPr>
          <w:t>Úprava MK v km 34,280</w:t>
        </w:r>
        <w:r w:rsidR="005D7C55">
          <w:rPr>
            <w:webHidden/>
          </w:rPr>
          <w:tab/>
        </w:r>
        <w:r w:rsidR="005D7C55">
          <w:rPr>
            <w:webHidden/>
          </w:rPr>
          <w:fldChar w:fldCharType="begin"/>
        </w:r>
        <w:r w:rsidR="005D7C55">
          <w:rPr>
            <w:webHidden/>
          </w:rPr>
          <w:instrText xml:space="preserve"> PAGEREF _Toc167275811 \h </w:instrText>
        </w:r>
        <w:r w:rsidR="005D7C55">
          <w:rPr>
            <w:webHidden/>
          </w:rPr>
        </w:r>
        <w:r w:rsidR="005D7C55">
          <w:rPr>
            <w:webHidden/>
          </w:rPr>
          <w:fldChar w:fldCharType="separate"/>
        </w:r>
        <w:r w:rsidR="005D7C55">
          <w:rPr>
            <w:webHidden/>
          </w:rPr>
          <w:t>55</w:t>
        </w:r>
        <w:r w:rsidR="005D7C55">
          <w:rPr>
            <w:webHidden/>
          </w:rPr>
          <w:fldChar w:fldCharType="end"/>
        </w:r>
      </w:hyperlink>
    </w:p>
    <w:p w14:paraId="2AA1A1D9" w14:textId="49B34418" w:rsidR="005D7C55" w:rsidRDefault="00DB49AF">
      <w:pPr>
        <w:pStyle w:val="Obsah2"/>
        <w:rPr>
          <w:rFonts w:asciiTheme="minorHAnsi" w:eastAsiaTheme="minorEastAsia" w:hAnsiTheme="minorHAnsi" w:cstheme="minorBidi"/>
          <w:spacing w:val="0"/>
          <w:lang w:eastAsia="sk-SK"/>
        </w:rPr>
      </w:pPr>
      <w:hyperlink w:anchor="_Toc167275812" w:history="1">
        <w:r w:rsidR="005D7C55" w:rsidRPr="000700C7">
          <w:rPr>
            <w:rStyle w:val="Hypertextovprepojenie"/>
          </w:rPr>
          <w:t>3.15</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125-00 </w:t>
        </w:r>
        <w:r w:rsidR="005D7C55" w:rsidRPr="000700C7">
          <w:rPr>
            <w:rStyle w:val="Hypertextovprepojenie"/>
            <w:lang w:eastAsia="sk-SK"/>
          </w:rPr>
          <w:t>Úprava MK v km 34,500</w:t>
        </w:r>
        <w:r w:rsidR="005D7C55">
          <w:rPr>
            <w:webHidden/>
          </w:rPr>
          <w:tab/>
        </w:r>
        <w:r w:rsidR="005D7C55">
          <w:rPr>
            <w:webHidden/>
          </w:rPr>
          <w:fldChar w:fldCharType="begin"/>
        </w:r>
        <w:r w:rsidR="005D7C55">
          <w:rPr>
            <w:webHidden/>
          </w:rPr>
          <w:instrText xml:space="preserve"> PAGEREF _Toc167275812 \h </w:instrText>
        </w:r>
        <w:r w:rsidR="005D7C55">
          <w:rPr>
            <w:webHidden/>
          </w:rPr>
        </w:r>
        <w:r w:rsidR="005D7C55">
          <w:rPr>
            <w:webHidden/>
          </w:rPr>
          <w:fldChar w:fldCharType="separate"/>
        </w:r>
        <w:r w:rsidR="005D7C55">
          <w:rPr>
            <w:webHidden/>
          </w:rPr>
          <w:t>55</w:t>
        </w:r>
        <w:r w:rsidR="005D7C55">
          <w:rPr>
            <w:webHidden/>
          </w:rPr>
          <w:fldChar w:fldCharType="end"/>
        </w:r>
      </w:hyperlink>
    </w:p>
    <w:p w14:paraId="15CAC5B8" w14:textId="6EC27812" w:rsidR="005D7C55" w:rsidRDefault="00DB49AF">
      <w:pPr>
        <w:pStyle w:val="Obsah2"/>
        <w:rPr>
          <w:rFonts w:asciiTheme="minorHAnsi" w:eastAsiaTheme="minorEastAsia" w:hAnsiTheme="minorHAnsi" w:cstheme="minorBidi"/>
          <w:spacing w:val="0"/>
          <w:lang w:eastAsia="sk-SK"/>
        </w:rPr>
      </w:pPr>
      <w:hyperlink w:anchor="_Toc167275813" w:history="1">
        <w:r w:rsidR="005D7C55" w:rsidRPr="000700C7">
          <w:rPr>
            <w:rStyle w:val="Hypertextovprepojenie"/>
          </w:rPr>
          <w:t>3.16</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126-00 </w:t>
        </w:r>
        <w:r w:rsidR="005D7C55" w:rsidRPr="000700C7">
          <w:rPr>
            <w:rStyle w:val="Hypertextovprepojenie"/>
            <w:lang w:eastAsia="sk-SK"/>
          </w:rPr>
          <w:t>Preložka poľnej cesty km 34,500 - 35,000</w:t>
        </w:r>
        <w:r w:rsidR="005D7C55">
          <w:rPr>
            <w:webHidden/>
          </w:rPr>
          <w:tab/>
        </w:r>
        <w:r w:rsidR="005D7C55">
          <w:rPr>
            <w:webHidden/>
          </w:rPr>
          <w:fldChar w:fldCharType="begin"/>
        </w:r>
        <w:r w:rsidR="005D7C55">
          <w:rPr>
            <w:webHidden/>
          </w:rPr>
          <w:instrText xml:space="preserve"> PAGEREF _Toc167275813 \h </w:instrText>
        </w:r>
        <w:r w:rsidR="005D7C55">
          <w:rPr>
            <w:webHidden/>
          </w:rPr>
        </w:r>
        <w:r w:rsidR="005D7C55">
          <w:rPr>
            <w:webHidden/>
          </w:rPr>
          <w:fldChar w:fldCharType="separate"/>
        </w:r>
        <w:r w:rsidR="005D7C55">
          <w:rPr>
            <w:webHidden/>
          </w:rPr>
          <w:t>55</w:t>
        </w:r>
        <w:r w:rsidR="005D7C55">
          <w:rPr>
            <w:webHidden/>
          </w:rPr>
          <w:fldChar w:fldCharType="end"/>
        </w:r>
      </w:hyperlink>
    </w:p>
    <w:p w14:paraId="1F0FED0D" w14:textId="6D74B8DC" w:rsidR="005D7C55" w:rsidRDefault="00DB49AF">
      <w:pPr>
        <w:pStyle w:val="Obsah2"/>
        <w:rPr>
          <w:rFonts w:asciiTheme="minorHAnsi" w:eastAsiaTheme="minorEastAsia" w:hAnsiTheme="minorHAnsi" w:cstheme="minorBidi"/>
          <w:spacing w:val="0"/>
          <w:lang w:eastAsia="sk-SK"/>
        </w:rPr>
      </w:pPr>
      <w:hyperlink w:anchor="_Toc167275814" w:history="1">
        <w:r w:rsidR="005D7C55" w:rsidRPr="000700C7">
          <w:rPr>
            <w:rStyle w:val="Hypertextovprepojenie"/>
          </w:rPr>
          <w:t>3.17</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127-00 </w:t>
        </w:r>
        <w:r w:rsidR="005D7C55" w:rsidRPr="000700C7">
          <w:rPr>
            <w:rStyle w:val="Hypertextovprepojenie"/>
            <w:lang w:eastAsia="sk-SK"/>
          </w:rPr>
          <w:t>Úprava prístupovej cesty k portálu Žilina km 36,060</w:t>
        </w:r>
        <w:r w:rsidR="005D7C55">
          <w:rPr>
            <w:webHidden/>
          </w:rPr>
          <w:tab/>
        </w:r>
        <w:r w:rsidR="005D7C55">
          <w:rPr>
            <w:webHidden/>
          </w:rPr>
          <w:fldChar w:fldCharType="begin"/>
        </w:r>
        <w:r w:rsidR="005D7C55">
          <w:rPr>
            <w:webHidden/>
          </w:rPr>
          <w:instrText xml:space="preserve"> PAGEREF _Toc167275814 \h </w:instrText>
        </w:r>
        <w:r w:rsidR="005D7C55">
          <w:rPr>
            <w:webHidden/>
          </w:rPr>
        </w:r>
        <w:r w:rsidR="005D7C55">
          <w:rPr>
            <w:webHidden/>
          </w:rPr>
          <w:fldChar w:fldCharType="separate"/>
        </w:r>
        <w:r w:rsidR="005D7C55">
          <w:rPr>
            <w:webHidden/>
          </w:rPr>
          <w:t>55</w:t>
        </w:r>
        <w:r w:rsidR="005D7C55">
          <w:rPr>
            <w:webHidden/>
          </w:rPr>
          <w:fldChar w:fldCharType="end"/>
        </w:r>
      </w:hyperlink>
    </w:p>
    <w:p w14:paraId="4105D0F5" w14:textId="3A1E32F3" w:rsidR="005D7C55" w:rsidRDefault="00DB49AF">
      <w:pPr>
        <w:pStyle w:val="Obsah2"/>
        <w:rPr>
          <w:rFonts w:asciiTheme="minorHAnsi" w:eastAsiaTheme="minorEastAsia" w:hAnsiTheme="minorHAnsi" w:cstheme="minorBidi"/>
          <w:spacing w:val="0"/>
          <w:lang w:eastAsia="sk-SK"/>
        </w:rPr>
      </w:pPr>
      <w:hyperlink w:anchor="_Toc167275815" w:history="1">
        <w:r w:rsidR="005D7C55" w:rsidRPr="000700C7">
          <w:rPr>
            <w:rStyle w:val="Hypertextovprepojenie"/>
          </w:rPr>
          <w:t>3.18</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128-00 </w:t>
        </w:r>
        <w:r w:rsidR="005D7C55" w:rsidRPr="000700C7">
          <w:rPr>
            <w:rStyle w:val="Hypertextovprepojenie"/>
            <w:lang w:eastAsia="sk-SK"/>
          </w:rPr>
          <w:t>preložka MK v km 36,805</w:t>
        </w:r>
        <w:r w:rsidR="005D7C55">
          <w:rPr>
            <w:webHidden/>
          </w:rPr>
          <w:tab/>
        </w:r>
        <w:r w:rsidR="005D7C55">
          <w:rPr>
            <w:webHidden/>
          </w:rPr>
          <w:fldChar w:fldCharType="begin"/>
        </w:r>
        <w:r w:rsidR="005D7C55">
          <w:rPr>
            <w:webHidden/>
          </w:rPr>
          <w:instrText xml:space="preserve"> PAGEREF _Toc167275815 \h </w:instrText>
        </w:r>
        <w:r w:rsidR="005D7C55">
          <w:rPr>
            <w:webHidden/>
          </w:rPr>
        </w:r>
        <w:r w:rsidR="005D7C55">
          <w:rPr>
            <w:webHidden/>
          </w:rPr>
          <w:fldChar w:fldCharType="separate"/>
        </w:r>
        <w:r w:rsidR="005D7C55">
          <w:rPr>
            <w:webHidden/>
          </w:rPr>
          <w:t>55</w:t>
        </w:r>
        <w:r w:rsidR="005D7C55">
          <w:rPr>
            <w:webHidden/>
          </w:rPr>
          <w:fldChar w:fldCharType="end"/>
        </w:r>
      </w:hyperlink>
    </w:p>
    <w:p w14:paraId="172E1A8D" w14:textId="2644BC9A" w:rsidR="005D7C55" w:rsidRDefault="00DB49AF">
      <w:pPr>
        <w:pStyle w:val="Obsah2"/>
        <w:rPr>
          <w:rFonts w:asciiTheme="minorHAnsi" w:eastAsiaTheme="minorEastAsia" w:hAnsiTheme="minorHAnsi" w:cstheme="minorBidi"/>
          <w:spacing w:val="0"/>
          <w:lang w:eastAsia="sk-SK"/>
        </w:rPr>
      </w:pPr>
      <w:hyperlink w:anchor="_Toc167275816" w:history="1">
        <w:r w:rsidR="005D7C55" w:rsidRPr="000700C7">
          <w:rPr>
            <w:rStyle w:val="Hypertextovprepojenie"/>
          </w:rPr>
          <w:t>3.19</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129-00 </w:t>
        </w:r>
        <w:r w:rsidR="005D7C55" w:rsidRPr="000700C7">
          <w:rPr>
            <w:rStyle w:val="Hypertextovprepojenie"/>
            <w:lang w:eastAsia="sk-SK"/>
          </w:rPr>
          <w:t>Úprava prístupovej cesty v km 35,900</w:t>
        </w:r>
        <w:r w:rsidR="005D7C55">
          <w:rPr>
            <w:webHidden/>
          </w:rPr>
          <w:tab/>
        </w:r>
        <w:r w:rsidR="005D7C55">
          <w:rPr>
            <w:webHidden/>
          </w:rPr>
          <w:fldChar w:fldCharType="begin"/>
        </w:r>
        <w:r w:rsidR="005D7C55">
          <w:rPr>
            <w:webHidden/>
          </w:rPr>
          <w:instrText xml:space="preserve"> PAGEREF _Toc167275816 \h </w:instrText>
        </w:r>
        <w:r w:rsidR="005D7C55">
          <w:rPr>
            <w:webHidden/>
          </w:rPr>
        </w:r>
        <w:r w:rsidR="005D7C55">
          <w:rPr>
            <w:webHidden/>
          </w:rPr>
          <w:fldChar w:fldCharType="separate"/>
        </w:r>
        <w:r w:rsidR="005D7C55">
          <w:rPr>
            <w:webHidden/>
          </w:rPr>
          <w:t>55</w:t>
        </w:r>
        <w:r w:rsidR="005D7C55">
          <w:rPr>
            <w:webHidden/>
          </w:rPr>
          <w:fldChar w:fldCharType="end"/>
        </w:r>
      </w:hyperlink>
    </w:p>
    <w:p w14:paraId="5EBD5B01" w14:textId="2ECF0D08" w:rsidR="005D7C55" w:rsidRDefault="00DB49AF">
      <w:pPr>
        <w:pStyle w:val="Obsah2"/>
        <w:rPr>
          <w:rFonts w:asciiTheme="minorHAnsi" w:eastAsiaTheme="minorEastAsia" w:hAnsiTheme="minorHAnsi" w:cstheme="minorBidi"/>
          <w:spacing w:val="0"/>
          <w:lang w:eastAsia="sk-SK"/>
        </w:rPr>
      </w:pPr>
      <w:hyperlink w:anchor="_Toc167275817" w:history="1">
        <w:r w:rsidR="005D7C55" w:rsidRPr="000700C7">
          <w:rPr>
            <w:rStyle w:val="Hypertextovprepojenie"/>
          </w:rPr>
          <w:t>3.20</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131-00 </w:t>
        </w:r>
        <w:r w:rsidR="005D7C55" w:rsidRPr="000700C7">
          <w:rPr>
            <w:rStyle w:val="Hypertextovprepojenie"/>
            <w:lang w:eastAsia="sk-SK"/>
          </w:rPr>
          <w:t>Preložka chodníka v km 33,890</w:t>
        </w:r>
        <w:r w:rsidR="005D7C55">
          <w:rPr>
            <w:webHidden/>
          </w:rPr>
          <w:tab/>
        </w:r>
        <w:r w:rsidR="005D7C55">
          <w:rPr>
            <w:webHidden/>
          </w:rPr>
          <w:fldChar w:fldCharType="begin"/>
        </w:r>
        <w:r w:rsidR="005D7C55">
          <w:rPr>
            <w:webHidden/>
          </w:rPr>
          <w:instrText xml:space="preserve"> PAGEREF _Toc167275817 \h </w:instrText>
        </w:r>
        <w:r w:rsidR="005D7C55">
          <w:rPr>
            <w:webHidden/>
          </w:rPr>
        </w:r>
        <w:r w:rsidR="005D7C55">
          <w:rPr>
            <w:webHidden/>
          </w:rPr>
          <w:fldChar w:fldCharType="separate"/>
        </w:r>
        <w:r w:rsidR="005D7C55">
          <w:rPr>
            <w:webHidden/>
          </w:rPr>
          <w:t>56</w:t>
        </w:r>
        <w:r w:rsidR="005D7C55">
          <w:rPr>
            <w:webHidden/>
          </w:rPr>
          <w:fldChar w:fldCharType="end"/>
        </w:r>
      </w:hyperlink>
    </w:p>
    <w:p w14:paraId="21590FA7" w14:textId="1C19ABD7" w:rsidR="005D7C55" w:rsidRDefault="00DB49AF">
      <w:pPr>
        <w:pStyle w:val="Obsah2"/>
        <w:rPr>
          <w:rFonts w:asciiTheme="minorHAnsi" w:eastAsiaTheme="minorEastAsia" w:hAnsiTheme="minorHAnsi" w:cstheme="minorBidi"/>
          <w:spacing w:val="0"/>
          <w:lang w:eastAsia="sk-SK"/>
        </w:rPr>
      </w:pPr>
      <w:hyperlink w:anchor="_Toc167275818" w:history="1">
        <w:r w:rsidR="005D7C55" w:rsidRPr="000700C7">
          <w:rPr>
            <w:rStyle w:val="Hypertextovprepojenie"/>
          </w:rPr>
          <w:t>3.21</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132-01 </w:t>
        </w:r>
        <w:r w:rsidR="005D7C55" w:rsidRPr="000700C7">
          <w:rPr>
            <w:rStyle w:val="Hypertextovprepojenie"/>
            <w:lang w:eastAsia="sk-SK"/>
          </w:rPr>
          <w:t>Chodníky  v k. ú. Horelica</w:t>
        </w:r>
        <w:r w:rsidR="005D7C55">
          <w:rPr>
            <w:webHidden/>
          </w:rPr>
          <w:tab/>
        </w:r>
        <w:r w:rsidR="005D7C55">
          <w:rPr>
            <w:webHidden/>
          </w:rPr>
          <w:fldChar w:fldCharType="begin"/>
        </w:r>
        <w:r w:rsidR="005D7C55">
          <w:rPr>
            <w:webHidden/>
          </w:rPr>
          <w:instrText xml:space="preserve"> PAGEREF _Toc167275818 \h </w:instrText>
        </w:r>
        <w:r w:rsidR="005D7C55">
          <w:rPr>
            <w:webHidden/>
          </w:rPr>
        </w:r>
        <w:r w:rsidR="005D7C55">
          <w:rPr>
            <w:webHidden/>
          </w:rPr>
          <w:fldChar w:fldCharType="separate"/>
        </w:r>
        <w:r w:rsidR="005D7C55">
          <w:rPr>
            <w:webHidden/>
          </w:rPr>
          <w:t>56</w:t>
        </w:r>
        <w:r w:rsidR="005D7C55">
          <w:rPr>
            <w:webHidden/>
          </w:rPr>
          <w:fldChar w:fldCharType="end"/>
        </w:r>
      </w:hyperlink>
    </w:p>
    <w:p w14:paraId="70BA4EC9" w14:textId="0A6D73ED" w:rsidR="005D7C55" w:rsidRDefault="00DB49AF">
      <w:pPr>
        <w:pStyle w:val="Obsah2"/>
        <w:rPr>
          <w:rFonts w:asciiTheme="minorHAnsi" w:eastAsiaTheme="minorEastAsia" w:hAnsiTheme="minorHAnsi" w:cstheme="minorBidi"/>
          <w:spacing w:val="0"/>
          <w:lang w:eastAsia="sk-SK"/>
        </w:rPr>
      </w:pPr>
      <w:hyperlink w:anchor="_Toc167275819" w:history="1">
        <w:r w:rsidR="005D7C55" w:rsidRPr="000700C7">
          <w:rPr>
            <w:rStyle w:val="Hypertextovprepojenie"/>
          </w:rPr>
          <w:t>3.22</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132-02 </w:t>
        </w:r>
        <w:r w:rsidR="005D7C55" w:rsidRPr="000700C7">
          <w:rPr>
            <w:rStyle w:val="Hypertextovprepojenie"/>
            <w:lang w:eastAsia="sk-SK"/>
          </w:rPr>
          <w:t>Chodníky v k. ú. Oščadnica</w:t>
        </w:r>
        <w:r w:rsidR="005D7C55">
          <w:rPr>
            <w:webHidden/>
          </w:rPr>
          <w:tab/>
        </w:r>
        <w:r w:rsidR="005D7C55">
          <w:rPr>
            <w:webHidden/>
          </w:rPr>
          <w:fldChar w:fldCharType="begin"/>
        </w:r>
        <w:r w:rsidR="005D7C55">
          <w:rPr>
            <w:webHidden/>
          </w:rPr>
          <w:instrText xml:space="preserve"> PAGEREF _Toc167275819 \h </w:instrText>
        </w:r>
        <w:r w:rsidR="005D7C55">
          <w:rPr>
            <w:webHidden/>
          </w:rPr>
        </w:r>
        <w:r w:rsidR="005D7C55">
          <w:rPr>
            <w:webHidden/>
          </w:rPr>
          <w:fldChar w:fldCharType="separate"/>
        </w:r>
        <w:r w:rsidR="005D7C55">
          <w:rPr>
            <w:webHidden/>
          </w:rPr>
          <w:t>56</w:t>
        </w:r>
        <w:r w:rsidR="005D7C55">
          <w:rPr>
            <w:webHidden/>
          </w:rPr>
          <w:fldChar w:fldCharType="end"/>
        </w:r>
      </w:hyperlink>
    </w:p>
    <w:p w14:paraId="366D5C0C" w14:textId="53533560" w:rsidR="005D7C55" w:rsidRDefault="00DB49AF">
      <w:pPr>
        <w:pStyle w:val="Obsah2"/>
        <w:rPr>
          <w:rFonts w:asciiTheme="minorHAnsi" w:eastAsiaTheme="minorEastAsia" w:hAnsiTheme="minorHAnsi" w:cstheme="minorBidi"/>
          <w:spacing w:val="0"/>
          <w:lang w:eastAsia="sk-SK"/>
        </w:rPr>
      </w:pPr>
      <w:hyperlink w:anchor="_Toc167275820" w:history="1">
        <w:r w:rsidR="005D7C55" w:rsidRPr="000700C7">
          <w:rPr>
            <w:rStyle w:val="Hypertextovprepojenie"/>
          </w:rPr>
          <w:t>3.23</w:t>
        </w:r>
        <w:r w:rsidR="005D7C55">
          <w:rPr>
            <w:rFonts w:asciiTheme="minorHAnsi" w:eastAsiaTheme="minorEastAsia" w:hAnsiTheme="minorHAnsi" w:cstheme="minorBidi"/>
            <w:spacing w:val="0"/>
            <w:lang w:eastAsia="sk-SK"/>
          </w:rPr>
          <w:tab/>
        </w:r>
        <w:r w:rsidR="005D7C55" w:rsidRPr="000700C7">
          <w:rPr>
            <w:rStyle w:val="Hypertextovprepojenie"/>
            <w:rFonts w:cs="Arial"/>
          </w:rPr>
          <w:t>201-00 Most na diaľnici nad cestou III/2013 (01159) v km 33,036</w:t>
        </w:r>
        <w:r w:rsidR="005D7C55">
          <w:rPr>
            <w:webHidden/>
          </w:rPr>
          <w:tab/>
        </w:r>
        <w:r w:rsidR="005D7C55">
          <w:rPr>
            <w:webHidden/>
          </w:rPr>
          <w:fldChar w:fldCharType="begin"/>
        </w:r>
        <w:r w:rsidR="005D7C55">
          <w:rPr>
            <w:webHidden/>
          </w:rPr>
          <w:instrText xml:space="preserve"> PAGEREF _Toc167275820 \h </w:instrText>
        </w:r>
        <w:r w:rsidR="005D7C55">
          <w:rPr>
            <w:webHidden/>
          </w:rPr>
        </w:r>
        <w:r w:rsidR="005D7C55">
          <w:rPr>
            <w:webHidden/>
          </w:rPr>
          <w:fldChar w:fldCharType="separate"/>
        </w:r>
        <w:r w:rsidR="005D7C55">
          <w:rPr>
            <w:webHidden/>
          </w:rPr>
          <w:t>56</w:t>
        </w:r>
        <w:r w:rsidR="005D7C55">
          <w:rPr>
            <w:webHidden/>
          </w:rPr>
          <w:fldChar w:fldCharType="end"/>
        </w:r>
      </w:hyperlink>
    </w:p>
    <w:p w14:paraId="1C7108E9" w14:textId="49BA1477" w:rsidR="005D7C55" w:rsidRDefault="00DB49AF">
      <w:pPr>
        <w:pStyle w:val="Obsah2"/>
        <w:rPr>
          <w:rFonts w:asciiTheme="minorHAnsi" w:eastAsiaTheme="minorEastAsia" w:hAnsiTheme="minorHAnsi" w:cstheme="minorBidi"/>
          <w:spacing w:val="0"/>
          <w:lang w:eastAsia="sk-SK"/>
        </w:rPr>
      </w:pPr>
      <w:hyperlink w:anchor="_Toc167275821" w:history="1">
        <w:r w:rsidR="005D7C55" w:rsidRPr="000700C7">
          <w:rPr>
            <w:rStyle w:val="Hypertextovprepojenie"/>
          </w:rPr>
          <w:t>3.24</w:t>
        </w:r>
        <w:r w:rsidR="005D7C55">
          <w:rPr>
            <w:rFonts w:asciiTheme="minorHAnsi" w:eastAsiaTheme="minorEastAsia" w:hAnsiTheme="minorHAnsi" w:cstheme="minorBidi"/>
            <w:spacing w:val="0"/>
            <w:lang w:eastAsia="sk-SK"/>
          </w:rPr>
          <w:tab/>
        </w:r>
        <w:r w:rsidR="005D7C55" w:rsidRPr="000700C7">
          <w:rPr>
            <w:rStyle w:val="Hypertextovprepojenie"/>
            <w:rFonts w:cs="Arial"/>
          </w:rPr>
          <w:t>201-01  Úpravy ľavého mosta ev.č.11A-010</w:t>
        </w:r>
        <w:r w:rsidR="005D7C55">
          <w:rPr>
            <w:webHidden/>
          </w:rPr>
          <w:tab/>
        </w:r>
        <w:r w:rsidR="005D7C55">
          <w:rPr>
            <w:webHidden/>
          </w:rPr>
          <w:fldChar w:fldCharType="begin"/>
        </w:r>
        <w:r w:rsidR="005D7C55">
          <w:rPr>
            <w:webHidden/>
          </w:rPr>
          <w:instrText xml:space="preserve"> PAGEREF _Toc167275821 \h </w:instrText>
        </w:r>
        <w:r w:rsidR="005D7C55">
          <w:rPr>
            <w:webHidden/>
          </w:rPr>
        </w:r>
        <w:r w:rsidR="005D7C55">
          <w:rPr>
            <w:webHidden/>
          </w:rPr>
          <w:fldChar w:fldCharType="separate"/>
        </w:r>
        <w:r w:rsidR="005D7C55">
          <w:rPr>
            <w:webHidden/>
          </w:rPr>
          <w:t>56</w:t>
        </w:r>
        <w:r w:rsidR="005D7C55">
          <w:rPr>
            <w:webHidden/>
          </w:rPr>
          <w:fldChar w:fldCharType="end"/>
        </w:r>
      </w:hyperlink>
    </w:p>
    <w:p w14:paraId="376F903D" w14:textId="0671BBBE" w:rsidR="005D7C55" w:rsidRDefault="00DB49AF">
      <w:pPr>
        <w:pStyle w:val="Obsah2"/>
        <w:rPr>
          <w:rFonts w:asciiTheme="minorHAnsi" w:eastAsiaTheme="minorEastAsia" w:hAnsiTheme="minorHAnsi" w:cstheme="minorBidi"/>
          <w:spacing w:val="0"/>
          <w:lang w:eastAsia="sk-SK"/>
        </w:rPr>
      </w:pPr>
      <w:hyperlink w:anchor="_Toc167275822" w:history="1">
        <w:r w:rsidR="005D7C55" w:rsidRPr="000700C7">
          <w:rPr>
            <w:rStyle w:val="Hypertextovprepojenie"/>
          </w:rPr>
          <w:t>3.25</w:t>
        </w:r>
        <w:r w:rsidR="005D7C55">
          <w:rPr>
            <w:rFonts w:asciiTheme="minorHAnsi" w:eastAsiaTheme="minorEastAsia" w:hAnsiTheme="minorHAnsi" w:cstheme="minorBidi"/>
            <w:spacing w:val="0"/>
            <w:lang w:eastAsia="sk-SK"/>
          </w:rPr>
          <w:tab/>
        </w:r>
        <w:r w:rsidR="005D7C55" w:rsidRPr="000700C7">
          <w:rPr>
            <w:rStyle w:val="Hypertextovprepojenie"/>
            <w:rFonts w:cs="Arial"/>
          </w:rPr>
          <w:t>202-00 Most na diaľnici nad potokom Oščadnica v km 33,210</w:t>
        </w:r>
        <w:r w:rsidR="005D7C55">
          <w:rPr>
            <w:webHidden/>
          </w:rPr>
          <w:tab/>
        </w:r>
        <w:r w:rsidR="005D7C55">
          <w:rPr>
            <w:webHidden/>
          </w:rPr>
          <w:fldChar w:fldCharType="begin"/>
        </w:r>
        <w:r w:rsidR="005D7C55">
          <w:rPr>
            <w:webHidden/>
          </w:rPr>
          <w:instrText xml:space="preserve"> PAGEREF _Toc167275822 \h </w:instrText>
        </w:r>
        <w:r w:rsidR="005D7C55">
          <w:rPr>
            <w:webHidden/>
          </w:rPr>
        </w:r>
        <w:r w:rsidR="005D7C55">
          <w:rPr>
            <w:webHidden/>
          </w:rPr>
          <w:fldChar w:fldCharType="separate"/>
        </w:r>
        <w:r w:rsidR="005D7C55">
          <w:rPr>
            <w:webHidden/>
          </w:rPr>
          <w:t>57</w:t>
        </w:r>
        <w:r w:rsidR="005D7C55">
          <w:rPr>
            <w:webHidden/>
          </w:rPr>
          <w:fldChar w:fldCharType="end"/>
        </w:r>
      </w:hyperlink>
    </w:p>
    <w:p w14:paraId="4DFD3379" w14:textId="3FE66ED1" w:rsidR="005D7C55" w:rsidRDefault="00DB49AF">
      <w:pPr>
        <w:pStyle w:val="Obsah2"/>
        <w:rPr>
          <w:rFonts w:asciiTheme="minorHAnsi" w:eastAsiaTheme="minorEastAsia" w:hAnsiTheme="minorHAnsi" w:cstheme="minorBidi"/>
          <w:spacing w:val="0"/>
          <w:lang w:eastAsia="sk-SK"/>
        </w:rPr>
      </w:pPr>
      <w:hyperlink w:anchor="_Toc167275823" w:history="1">
        <w:r w:rsidR="005D7C55" w:rsidRPr="000700C7">
          <w:rPr>
            <w:rStyle w:val="Hypertextovprepojenie"/>
          </w:rPr>
          <w:t>3.26</w:t>
        </w:r>
        <w:r w:rsidR="005D7C55">
          <w:rPr>
            <w:rFonts w:asciiTheme="minorHAnsi" w:eastAsiaTheme="minorEastAsia" w:hAnsiTheme="minorHAnsi" w:cstheme="minorBidi"/>
            <w:spacing w:val="0"/>
            <w:lang w:eastAsia="sk-SK"/>
          </w:rPr>
          <w:tab/>
        </w:r>
        <w:r w:rsidR="005D7C55" w:rsidRPr="000700C7">
          <w:rPr>
            <w:rStyle w:val="Hypertextovprepojenie"/>
            <w:rFonts w:cs="Arial"/>
          </w:rPr>
          <w:t>202-01 Úpravy ľavého mosta ev.č.11A-009</w:t>
        </w:r>
        <w:r w:rsidR="005D7C55">
          <w:rPr>
            <w:webHidden/>
          </w:rPr>
          <w:tab/>
        </w:r>
        <w:r w:rsidR="005D7C55">
          <w:rPr>
            <w:webHidden/>
          </w:rPr>
          <w:fldChar w:fldCharType="begin"/>
        </w:r>
        <w:r w:rsidR="005D7C55">
          <w:rPr>
            <w:webHidden/>
          </w:rPr>
          <w:instrText xml:space="preserve"> PAGEREF _Toc167275823 \h </w:instrText>
        </w:r>
        <w:r w:rsidR="005D7C55">
          <w:rPr>
            <w:webHidden/>
          </w:rPr>
        </w:r>
        <w:r w:rsidR="005D7C55">
          <w:rPr>
            <w:webHidden/>
          </w:rPr>
          <w:fldChar w:fldCharType="separate"/>
        </w:r>
        <w:r w:rsidR="005D7C55">
          <w:rPr>
            <w:webHidden/>
          </w:rPr>
          <w:t>57</w:t>
        </w:r>
        <w:r w:rsidR="005D7C55">
          <w:rPr>
            <w:webHidden/>
          </w:rPr>
          <w:fldChar w:fldCharType="end"/>
        </w:r>
      </w:hyperlink>
    </w:p>
    <w:p w14:paraId="05AC9575" w14:textId="011FC8AC" w:rsidR="005D7C55" w:rsidRDefault="00DB49AF">
      <w:pPr>
        <w:pStyle w:val="Obsah2"/>
        <w:rPr>
          <w:rFonts w:asciiTheme="minorHAnsi" w:eastAsiaTheme="minorEastAsia" w:hAnsiTheme="minorHAnsi" w:cstheme="minorBidi"/>
          <w:spacing w:val="0"/>
          <w:lang w:eastAsia="sk-SK"/>
        </w:rPr>
      </w:pPr>
      <w:hyperlink w:anchor="_Toc167275824" w:history="1">
        <w:r w:rsidR="005D7C55" w:rsidRPr="000700C7">
          <w:rPr>
            <w:rStyle w:val="Hypertextovprepojenie"/>
          </w:rPr>
          <w:t>3.27</w:t>
        </w:r>
        <w:r w:rsidR="005D7C55">
          <w:rPr>
            <w:rFonts w:asciiTheme="minorHAnsi" w:eastAsiaTheme="minorEastAsia" w:hAnsiTheme="minorHAnsi" w:cstheme="minorBidi"/>
            <w:spacing w:val="0"/>
            <w:lang w:eastAsia="sk-SK"/>
          </w:rPr>
          <w:tab/>
        </w:r>
        <w:r w:rsidR="005D7C55" w:rsidRPr="000700C7">
          <w:rPr>
            <w:rStyle w:val="Hypertextovprepojenie"/>
            <w:rFonts w:cs="Arial"/>
          </w:rPr>
          <w:t>203-00 Most na diaľnici nad Nemčákovým potokom a chodníkom v km 33,887</w:t>
        </w:r>
        <w:r w:rsidR="005D7C55">
          <w:rPr>
            <w:webHidden/>
          </w:rPr>
          <w:tab/>
        </w:r>
        <w:r w:rsidR="005D7C55">
          <w:rPr>
            <w:webHidden/>
          </w:rPr>
          <w:fldChar w:fldCharType="begin"/>
        </w:r>
        <w:r w:rsidR="005D7C55">
          <w:rPr>
            <w:webHidden/>
          </w:rPr>
          <w:instrText xml:space="preserve"> PAGEREF _Toc167275824 \h </w:instrText>
        </w:r>
        <w:r w:rsidR="005D7C55">
          <w:rPr>
            <w:webHidden/>
          </w:rPr>
        </w:r>
        <w:r w:rsidR="005D7C55">
          <w:rPr>
            <w:webHidden/>
          </w:rPr>
          <w:fldChar w:fldCharType="separate"/>
        </w:r>
        <w:r w:rsidR="005D7C55">
          <w:rPr>
            <w:webHidden/>
          </w:rPr>
          <w:t>58</w:t>
        </w:r>
        <w:r w:rsidR="005D7C55">
          <w:rPr>
            <w:webHidden/>
          </w:rPr>
          <w:fldChar w:fldCharType="end"/>
        </w:r>
      </w:hyperlink>
    </w:p>
    <w:p w14:paraId="48EE5D94" w14:textId="7D873B5A" w:rsidR="005D7C55" w:rsidRDefault="00DB49AF">
      <w:pPr>
        <w:pStyle w:val="Obsah2"/>
        <w:rPr>
          <w:rFonts w:asciiTheme="minorHAnsi" w:eastAsiaTheme="minorEastAsia" w:hAnsiTheme="minorHAnsi" w:cstheme="minorBidi"/>
          <w:spacing w:val="0"/>
          <w:lang w:eastAsia="sk-SK"/>
        </w:rPr>
      </w:pPr>
      <w:hyperlink w:anchor="_Toc167275825" w:history="1">
        <w:r w:rsidR="005D7C55" w:rsidRPr="000700C7">
          <w:rPr>
            <w:rStyle w:val="Hypertextovprepojenie"/>
          </w:rPr>
          <w:t>3.28</w:t>
        </w:r>
        <w:r w:rsidR="005D7C55">
          <w:rPr>
            <w:rFonts w:asciiTheme="minorHAnsi" w:eastAsiaTheme="minorEastAsia" w:hAnsiTheme="minorHAnsi" w:cstheme="minorBidi"/>
            <w:spacing w:val="0"/>
            <w:lang w:eastAsia="sk-SK"/>
          </w:rPr>
          <w:tab/>
        </w:r>
        <w:r w:rsidR="005D7C55" w:rsidRPr="000700C7">
          <w:rPr>
            <w:rStyle w:val="Hypertextovprepojenie"/>
            <w:rFonts w:cs="Arial"/>
          </w:rPr>
          <w:t>203-01 Demolácia ľavého mosta ev.č.11A-008</w:t>
        </w:r>
        <w:r w:rsidR="005D7C55">
          <w:rPr>
            <w:webHidden/>
          </w:rPr>
          <w:tab/>
        </w:r>
        <w:r w:rsidR="005D7C55">
          <w:rPr>
            <w:webHidden/>
          </w:rPr>
          <w:fldChar w:fldCharType="begin"/>
        </w:r>
        <w:r w:rsidR="005D7C55">
          <w:rPr>
            <w:webHidden/>
          </w:rPr>
          <w:instrText xml:space="preserve"> PAGEREF _Toc167275825 \h </w:instrText>
        </w:r>
        <w:r w:rsidR="005D7C55">
          <w:rPr>
            <w:webHidden/>
          </w:rPr>
        </w:r>
        <w:r w:rsidR="005D7C55">
          <w:rPr>
            <w:webHidden/>
          </w:rPr>
          <w:fldChar w:fldCharType="separate"/>
        </w:r>
        <w:r w:rsidR="005D7C55">
          <w:rPr>
            <w:webHidden/>
          </w:rPr>
          <w:t>58</w:t>
        </w:r>
        <w:r w:rsidR="005D7C55">
          <w:rPr>
            <w:webHidden/>
          </w:rPr>
          <w:fldChar w:fldCharType="end"/>
        </w:r>
      </w:hyperlink>
    </w:p>
    <w:p w14:paraId="7B88D9D1" w14:textId="0401B38A" w:rsidR="005D7C55" w:rsidRDefault="00DB49AF">
      <w:pPr>
        <w:pStyle w:val="Obsah2"/>
        <w:rPr>
          <w:rFonts w:asciiTheme="minorHAnsi" w:eastAsiaTheme="minorEastAsia" w:hAnsiTheme="minorHAnsi" w:cstheme="minorBidi"/>
          <w:spacing w:val="0"/>
          <w:lang w:eastAsia="sk-SK"/>
        </w:rPr>
      </w:pPr>
      <w:hyperlink w:anchor="_Toc167275826" w:history="1">
        <w:r w:rsidR="005D7C55" w:rsidRPr="000700C7">
          <w:rPr>
            <w:rStyle w:val="Hypertextovprepojenie"/>
          </w:rPr>
          <w:t>3.29</w:t>
        </w:r>
        <w:r w:rsidR="005D7C55">
          <w:rPr>
            <w:rFonts w:asciiTheme="minorHAnsi" w:eastAsiaTheme="minorEastAsia" w:hAnsiTheme="minorHAnsi" w:cstheme="minorBidi"/>
            <w:spacing w:val="0"/>
            <w:lang w:eastAsia="sk-SK"/>
          </w:rPr>
          <w:tab/>
        </w:r>
        <w:r w:rsidR="005D7C55" w:rsidRPr="000700C7">
          <w:rPr>
            <w:rStyle w:val="Hypertextovprepojenie"/>
            <w:rFonts w:cs="Arial"/>
          </w:rPr>
          <w:t>204-00 Most na diaľnici nad MK a potokom v km 34,505</w:t>
        </w:r>
        <w:r w:rsidR="005D7C55">
          <w:rPr>
            <w:webHidden/>
          </w:rPr>
          <w:tab/>
        </w:r>
        <w:r w:rsidR="005D7C55">
          <w:rPr>
            <w:webHidden/>
          </w:rPr>
          <w:fldChar w:fldCharType="begin"/>
        </w:r>
        <w:r w:rsidR="005D7C55">
          <w:rPr>
            <w:webHidden/>
          </w:rPr>
          <w:instrText xml:space="preserve"> PAGEREF _Toc167275826 \h </w:instrText>
        </w:r>
        <w:r w:rsidR="005D7C55">
          <w:rPr>
            <w:webHidden/>
          </w:rPr>
        </w:r>
        <w:r w:rsidR="005D7C55">
          <w:rPr>
            <w:webHidden/>
          </w:rPr>
          <w:fldChar w:fldCharType="separate"/>
        </w:r>
        <w:r w:rsidR="005D7C55">
          <w:rPr>
            <w:webHidden/>
          </w:rPr>
          <w:t>59</w:t>
        </w:r>
        <w:r w:rsidR="005D7C55">
          <w:rPr>
            <w:webHidden/>
          </w:rPr>
          <w:fldChar w:fldCharType="end"/>
        </w:r>
      </w:hyperlink>
    </w:p>
    <w:p w14:paraId="4C192C13" w14:textId="4FAC71D5" w:rsidR="005D7C55" w:rsidRDefault="00DB49AF">
      <w:pPr>
        <w:pStyle w:val="Obsah2"/>
        <w:rPr>
          <w:rFonts w:asciiTheme="minorHAnsi" w:eastAsiaTheme="minorEastAsia" w:hAnsiTheme="minorHAnsi" w:cstheme="minorBidi"/>
          <w:spacing w:val="0"/>
          <w:lang w:eastAsia="sk-SK"/>
        </w:rPr>
      </w:pPr>
      <w:hyperlink w:anchor="_Toc167275827" w:history="1">
        <w:r w:rsidR="005D7C55" w:rsidRPr="000700C7">
          <w:rPr>
            <w:rStyle w:val="Hypertextovprepojenie"/>
          </w:rPr>
          <w:t>3.30</w:t>
        </w:r>
        <w:r w:rsidR="005D7C55">
          <w:rPr>
            <w:rFonts w:asciiTheme="minorHAnsi" w:eastAsiaTheme="minorEastAsia" w:hAnsiTheme="minorHAnsi" w:cstheme="minorBidi"/>
            <w:spacing w:val="0"/>
            <w:lang w:eastAsia="sk-SK"/>
          </w:rPr>
          <w:tab/>
        </w:r>
        <w:r w:rsidR="005D7C55" w:rsidRPr="000700C7">
          <w:rPr>
            <w:rStyle w:val="Hypertextovprepojenie"/>
            <w:rFonts w:cs="Arial"/>
          </w:rPr>
          <w:t>204-01 Úprava ľavého mosta ev.č. 11A-007</w:t>
        </w:r>
        <w:r w:rsidR="005D7C55">
          <w:rPr>
            <w:webHidden/>
          </w:rPr>
          <w:tab/>
        </w:r>
        <w:r w:rsidR="005D7C55">
          <w:rPr>
            <w:webHidden/>
          </w:rPr>
          <w:fldChar w:fldCharType="begin"/>
        </w:r>
        <w:r w:rsidR="005D7C55">
          <w:rPr>
            <w:webHidden/>
          </w:rPr>
          <w:instrText xml:space="preserve"> PAGEREF _Toc167275827 \h </w:instrText>
        </w:r>
        <w:r w:rsidR="005D7C55">
          <w:rPr>
            <w:webHidden/>
          </w:rPr>
        </w:r>
        <w:r w:rsidR="005D7C55">
          <w:rPr>
            <w:webHidden/>
          </w:rPr>
          <w:fldChar w:fldCharType="separate"/>
        </w:r>
        <w:r w:rsidR="005D7C55">
          <w:rPr>
            <w:webHidden/>
          </w:rPr>
          <w:t>59</w:t>
        </w:r>
        <w:r w:rsidR="005D7C55">
          <w:rPr>
            <w:webHidden/>
          </w:rPr>
          <w:fldChar w:fldCharType="end"/>
        </w:r>
      </w:hyperlink>
    </w:p>
    <w:p w14:paraId="7CBCA632" w14:textId="6B3810F6" w:rsidR="005D7C55" w:rsidRDefault="00DB49AF">
      <w:pPr>
        <w:pStyle w:val="Obsah2"/>
        <w:rPr>
          <w:rFonts w:asciiTheme="minorHAnsi" w:eastAsiaTheme="minorEastAsia" w:hAnsiTheme="minorHAnsi" w:cstheme="minorBidi"/>
          <w:spacing w:val="0"/>
          <w:lang w:eastAsia="sk-SK"/>
        </w:rPr>
      </w:pPr>
      <w:hyperlink w:anchor="_Toc167275828" w:history="1">
        <w:r w:rsidR="005D7C55" w:rsidRPr="000700C7">
          <w:rPr>
            <w:rStyle w:val="Hypertextovprepojenie"/>
          </w:rPr>
          <w:t>3.31</w:t>
        </w:r>
        <w:r w:rsidR="005D7C55">
          <w:rPr>
            <w:rFonts w:asciiTheme="minorHAnsi" w:eastAsiaTheme="minorEastAsia" w:hAnsiTheme="minorHAnsi" w:cstheme="minorBidi"/>
            <w:spacing w:val="0"/>
            <w:lang w:eastAsia="sk-SK"/>
          </w:rPr>
          <w:tab/>
        </w:r>
        <w:r w:rsidR="005D7C55" w:rsidRPr="000700C7">
          <w:rPr>
            <w:rStyle w:val="Hypertextovprepojenie"/>
            <w:rFonts w:cs="Arial"/>
          </w:rPr>
          <w:t>205-00 Most na diaľnici nad údolím v km 35,015 (nad zosuvom)</w:t>
        </w:r>
        <w:r w:rsidR="005D7C55">
          <w:rPr>
            <w:webHidden/>
          </w:rPr>
          <w:tab/>
        </w:r>
        <w:r w:rsidR="005D7C55">
          <w:rPr>
            <w:webHidden/>
          </w:rPr>
          <w:fldChar w:fldCharType="begin"/>
        </w:r>
        <w:r w:rsidR="005D7C55">
          <w:rPr>
            <w:webHidden/>
          </w:rPr>
          <w:instrText xml:space="preserve"> PAGEREF _Toc167275828 \h </w:instrText>
        </w:r>
        <w:r w:rsidR="005D7C55">
          <w:rPr>
            <w:webHidden/>
          </w:rPr>
        </w:r>
        <w:r w:rsidR="005D7C55">
          <w:rPr>
            <w:webHidden/>
          </w:rPr>
          <w:fldChar w:fldCharType="separate"/>
        </w:r>
        <w:r w:rsidR="005D7C55">
          <w:rPr>
            <w:webHidden/>
          </w:rPr>
          <w:t>60</w:t>
        </w:r>
        <w:r w:rsidR="005D7C55">
          <w:rPr>
            <w:webHidden/>
          </w:rPr>
          <w:fldChar w:fldCharType="end"/>
        </w:r>
      </w:hyperlink>
    </w:p>
    <w:p w14:paraId="6C40CF70" w14:textId="137AE0A3" w:rsidR="005D7C55" w:rsidRDefault="00DB49AF">
      <w:pPr>
        <w:pStyle w:val="Obsah2"/>
        <w:rPr>
          <w:rFonts w:asciiTheme="minorHAnsi" w:eastAsiaTheme="minorEastAsia" w:hAnsiTheme="minorHAnsi" w:cstheme="minorBidi"/>
          <w:spacing w:val="0"/>
          <w:lang w:eastAsia="sk-SK"/>
        </w:rPr>
      </w:pPr>
      <w:hyperlink w:anchor="_Toc167275829" w:history="1">
        <w:r w:rsidR="005D7C55" w:rsidRPr="000700C7">
          <w:rPr>
            <w:rStyle w:val="Hypertextovprepojenie"/>
          </w:rPr>
          <w:t>3.32</w:t>
        </w:r>
        <w:r w:rsidR="005D7C55">
          <w:rPr>
            <w:rFonts w:asciiTheme="minorHAnsi" w:eastAsiaTheme="minorEastAsia" w:hAnsiTheme="minorHAnsi" w:cstheme="minorBidi"/>
            <w:spacing w:val="0"/>
            <w:lang w:eastAsia="sk-SK"/>
          </w:rPr>
          <w:tab/>
        </w:r>
        <w:r w:rsidR="005D7C55" w:rsidRPr="000700C7">
          <w:rPr>
            <w:rStyle w:val="Hypertextovprepojenie"/>
            <w:rFonts w:cs="Arial"/>
          </w:rPr>
          <w:t>205-01 Úpravy ľavého mosta ev.č.11A-006</w:t>
        </w:r>
        <w:r w:rsidR="005D7C55">
          <w:rPr>
            <w:webHidden/>
          </w:rPr>
          <w:tab/>
        </w:r>
        <w:r w:rsidR="005D7C55">
          <w:rPr>
            <w:webHidden/>
          </w:rPr>
          <w:fldChar w:fldCharType="begin"/>
        </w:r>
        <w:r w:rsidR="005D7C55">
          <w:rPr>
            <w:webHidden/>
          </w:rPr>
          <w:instrText xml:space="preserve"> PAGEREF _Toc167275829 \h </w:instrText>
        </w:r>
        <w:r w:rsidR="005D7C55">
          <w:rPr>
            <w:webHidden/>
          </w:rPr>
        </w:r>
        <w:r w:rsidR="005D7C55">
          <w:rPr>
            <w:webHidden/>
          </w:rPr>
          <w:fldChar w:fldCharType="separate"/>
        </w:r>
        <w:r w:rsidR="005D7C55">
          <w:rPr>
            <w:webHidden/>
          </w:rPr>
          <w:t>60</w:t>
        </w:r>
        <w:r w:rsidR="005D7C55">
          <w:rPr>
            <w:webHidden/>
          </w:rPr>
          <w:fldChar w:fldCharType="end"/>
        </w:r>
      </w:hyperlink>
    </w:p>
    <w:p w14:paraId="0D62DE85" w14:textId="746846F8" w:rsidR="005D7C55" w:rsidRDefault="00DB49AF">
      <w:pPr>
        <w:pStyle w:val="Obsah2"/>
        <w:rPr>
          <w:rFonts w:asciiTheme="minorHAnsi" w:eastAsiaTheme="minorEastAsia" w:hAnsiTheme="minorHAnsi" w:cstheme="minorBidi"/>
          <w:spacing w:val="0"/>
          <w:lang w:eastAsia="sk-SK"/>
        </w:rPr>
      </w:pPr>
      <w:hyperlink w:anchor="_Toc167275830" w:history="1">
        <w:r w:rsidR="005D7C55" w:rsidRPr="000700C7">
          <w:rPr>
            <w:rStyle w:val="Hypertextovprepojenie"/>
          </w:rPr>
          <w:t>3.33</w:t>
        </w:r>
        <w:r w:rsidR="005D7C55">
          <w:rPr>
            <w:rFonts w:asciiTheme="minorHAnsi" w:eastAsiaTheme="minorEastAsia" w:hAnsiTheme="minorHAnsi" w:cstheme="minorBidi"/>
            <w:spacing w:val="0"/>
            <w:lang w:eastAsia="sk-SK"/>
          </w:rPr>
          <w:tab/>
        </w:r>
        <w:r w:rsidR="005D7C55" w:rsidRPr="000700C7">
          <w:rPr>
            <w:rStyle w:val="Hypertextovprepojenie"/>
            <w:rFonts w:cs="Arial"/>
          </w:rPr>
          <w:t>205-02 Oporný múr v strednom deliacom páse vľavo v km 34,940-34,987</w:t>
        </w:r>
        <w:r w:rsidR="005D7C55">
          <w:rPr>
            <w:webHidden/>
          </w:rPr>
          <w:tab/>
        </w:r>
        <w:r w:rsidR="005D7C55">
          <w:rPr>
            <w:webHidden/>
          </w:rPr>
          <w:fldChar w:fldCharType="begin"/>
        </w:r>
        <w:r w:rsidR="005D7C55">
          <w:rPr>
            <w:webHidden/>
          </w:rPr>
          <w:instrText xml:space="preserve"> PAGEREF _Toc167275830 \h </w:instrText>
        </w:r>
        <w:r w:rsidR="005D7C55">
          <w:rPr>
            <w:webHidden/>
          </w:rPr>
        </w:r>
        <w:r w:rsidR="005D7C55">
          <w:rPr>
            <w:webHidden/>
          </w:rPr>
          <w:fldChar w:fldCharType="separate"/>
        </w:r>
        <w:r w:rsidR="005D7C55">
          <w:rPr>
            <w:webHidden/>
          </w:rPr>
          <w:t>61</w:t>
        </w:r>
        <w:r w:rsidR="005D7C55">
          <w:rPr>
            <w:webHidden/>
          </w:rPr>
          <w:fldChar w:fldCharType="end"/>
        </w:r>
      </w:hyperlink>
    </w:p>
    <w:p w14:paraId="24FF5E46" w14:textId="0AA54E51" w:rsidR="005D7C55" w:rsidRDefault="00DB49AF">
      <w:pPr>
        <w:pStyle w:val="Obsah2"/>
        <w:rPr>
          <w:rFonts w:asciiTheme="minorHAnsi" w:eastAsiaTheme="minorEastAsia" w:hAnsiTheme="minorHAnsi" w:cstheme="minorBidi"/>
          <w:spacing w:val="0"/>
          <w:lang w:eastAsia="sk-SK"/>
        </w:rPr>
      </w:pPr>
      <w:hyperlink w:anchor="_Toc167275831" w:history="1">
        <w:r w:rsidR="005D7C55" w:rsidRPr="000700C7">
          <w:rPr>
            <w:rStyle w:val="Hypertextovprepojenie"/>
          </w:rPr>
          <w:t>3.34</w:t>
        </w:r>
        <w:r w:rsidR="005D7C55">
          <w:rPr>
            <w:rFonts w:asciiTheme="minorHAnsi" w:eastAsiaTheme="minorEastAsia" w:hAnsiTheme="minorHAnsi" w:cstheme="minorBidi"/>
            <w:spacing w:val="0"/>
            <w:lang w:eastAsia="sk-SK"/>
          </w:rPr>
          <w:tab/>
        </w:r>
        <w:r w:rsidR="005D7C55" w:rsidRPr="000700C7">
          <w:rPr>
            <w:rStyle w:val="Hypertextovprepojenie"/>
            <w:rFonts w:cs="Arial"/>
          </w:rPr>
          <w:t>205-03 Oporný múr v strednom deliacom páse vľavo v km 35,037-35,068</w:t>
        </w:r>
        <w:r w:rsidR="005D7C55">
          <w:rPr>
            <w:webHidden/>
          </w:rPr>
          <w:tab/>
        </w:r>
        <w:r w:rsidR="005D7C55">
          <w:rPr>
            <w:webHidden/>
          </w:rPr>
          <w:fldChar w:fldCharType="begin"/>
        </w:r>
        <w:r w:rsidR="005D7C55">
          <w:rPr>
            <w:webHidden/>
          </w:rPr>
          <w:instrText xml:space="preserve"> PAGEREF _Toc167275831 \h </w:instrText>
        </w:r>
        <w:r w:rsidR="005D7C55">
          <w:rPr>
            <w:webHidden/>
          </w:rPr>
        </w:r>
        <w:r w:rsidR="005D7C55">
          <w:rPr>
            <w:webHidden/>
          </w:rPr>
          <w:fldChar w:fldCharType="separate"/>
        </w:r>
        <w:r w:rsidR="005D7C55">
          <w:rPr>
            <w:webHidden/>
          </w:rPr>
          <w:t>61</w:t>
        </w:r>
        <w:r w:rsidR="005D7C55">
          <w:rPr>
            <w:webHidden/>
          </w:rPr>
          <w:fldChar w:fldCharType="end"/>
        </w:r>
      </w:hyperlink>
    </w:p>
    <w:p w14:paraId="73D0619E" w14:textId="76D7E76E" w:rsidR="005D7C55" w:rsidRDefault="00DB49AF">
      <w:pPr>
        <w:pStyle w:val="Obsah2"/>
        <w:rPr>
          <w:rFonts w:asciiTheme="minorHAnsi" w:eastAsiaTheme="minorEastAsia" w:hAnsiTheme="minorHAnsi" w:cstheme="minorBidi"/>
          <w:spacing w:val="0"/>
          <w:lang w:eastAsia="sk-SK"/>
        </w:rPr>
      </w:pPr>
      <w:hyperlink w:anchor="_Toc167275832" w:history="1">
        <w:r w:rsidR="005D7C55" w:rsidRPr="000700C7">
          <w:rPr>
            <w:rStyle w:val="Hypertextovprepojenie"/>
          </w:rPr>
          <w:t>3.35</w:t>
        </w:r>
        <w:r w:rsidR="005D7C55">
          <w:rPr>
            <w:rFonts w:asciiTheme="minorHAnsi" w:eastAsiaTheme="minorEastAsia" w:hAnsiTheme="minorHAnsi" w:cstheme="minorBidi"/>
            <w:spacing w:val="0"/>
            <w:lang w:eastAsia="sk-SK"/>
          </w:rPr>
          <w:tab/>
        </w:r>
        <w:r w:rsidR="005D7C55" w:rsidRPr="000700C7">
          <w:rPr>
            <w:rStyle w:val="Hypertextovprepojenie"/>
            <w:rFonts w:cs="Arial"/>
          </w:rPr>
          <w:t>206-00 Most na diaľnici nad údolím v km 35,600</w:t>
        </w:r>
        <w:r w:rsidR="005D7C55">
          <w:rPr>
            <w:webHidden/>
          </w:rPr>
          <w:tab/>
        </w:r>
        <w:r w:rsidR="005D7C55">
          <w:rPr>
            <w:webHidden/>
          </w:rPr>
          <w:fldChar w:fldCharType="begin"/>
        </w:r>
        <w:r w:rsidR="005D7C55">
          <w:rPr>
            <w:webHidden/>
          </w:rPr>
          <w:instrText xml:space="preserve"> PAGEREF _Toc167275832 \h </w:instrText>
        </w:r>
        <w:r w:rsidR="005D7C55">
          <w:rPr>
            <w:webHidden/>
          </w:rPr>
        </w:r>
        <w:r w:rsidR="005D7C55">
          <w:rPr>
            <w:webHidden/>
          </w:rPr>
          <w:fldChar w:fldCharType="separate"/>
        </w:r>
        <w:r w:rsidR="005D7C55">
          <w:rPr>
            <w:webHidden/>
          </w:rPr>
          <w:t>61</w:t>
        </w:r>
        <w:r w:rsidR="005D7C55">
          <w:rPr>
            <w:webHidden/>
          </w:rPr>
          <w:fldChar w:fldCharType="end"/>
        </w:r>
      </w:hyperlink>
    </w:p>
    <w:p w14:paraId="1C3DE176" w14:textId="19E4845F" w:rsidR="005D7C55" w:rsidRDefault="00DB49AF">
      <w:pPr>
        <w:pStyle w:val="Obsah2"/>
        <w:rPr>
          <w:rFonts w:asciiTheme="minorHAnsi" w:eastAsiaTheme="minorEastAsia" w:hAnsiTheme="minorHAnsi" w:cstheme="minorBidi"/>
          <w:spacing w:val="0"/>
          <w:lang w:eastAsia="sk-SK"/>
        </w:rPr>
      </w:pPr>
      <w:hyperlink w:anchor="_Toc167275833" w:history="1">
        <w:r w:rsidR="005D7C55" w:rsidRPr="000700C7">
          <w:rPr>
            <w:rStyle w:val="Hypertextovprepojenie"/>
          </w:rPr>
          <w:t>3.36</w:t>
        </w:r>
        <w:r w:rsidR="005D7C55">
          <w:rPr>
            <w:rFonts w:asciiTheme="minorHAnsi" w:eastAsiaTheme="minorEastAsia" w:hAnsiTheme="minorHAnsi" w:cstheme="minorBidi"/>
            <w:spacing w:val="0"/>
            <w:lang w:eastAsia="sk-SK"/>
          </w:rPr>
          <w:tab/>
        </w:r>
        <w:r w:rsidR="005D7C55" w:rsidRPr="000700C7">
          <w:rPr>
            <w:rStyle w:val="Hypertextovprepojenie"/>
            <w:rFonts w:cs="Arial"/>
          </w:rPr>
          <w:t>206-01 Úpravy ľavého mosta ev.č.11A-003, 11A-004 a 11A-005</w:t>
        </w:r>
        <w:r w:rsidR="005D7C55">
          <w:rPr>
            <w:webHidden/>
          </w:rPr>
          <w:tab/>
        </w:r>
        <w:r w:rsidR="005D7C55">
          <w:rPr>
            <w:webHidden/>
          </w:rPr>
          <w:fldChar w:fldCharType="begin"/>
        </w:r>
        <w:r w:rsidR="005D7C55">
          <w:rPr>
            <w:webHidden/>
          </w:rPr>
          <w:instrText xml:space="preserve"> PAGEREF _Toc167275833 \h </w:instrText>
        </w:r>
        <w:r w:rsidR="005D7C55">
          <w:rPr>
            <w:webHidden/>
          </w:rPr>
        </w:r>
        <w:r w:rsidR="005D7C55">
          <w:rPr>
            <w:webHidden/>
          </w:rPr>
          <w:fldChar w:fldCharType="separate"/>
        </w:r>
        <w:r w:rsidR="005D7C55">
          <w:rPr>
            <w:webHidden/>
          </w:rPr>
          <w:t>61</w:t>
        </w:r>
        <w:r w:rsidR="005D7C55">
          <w:rPr>
            <w:webHidden/>
          </w:rPr>
          <w:fldChar w:fldCharType="end"/>
        </w:r>
      </w:hyperlink>
    </w:p>
    <w:p w14:paraId="0CFF3779" w14:textId="556550B4" w:rsidR="005D7C55" w:rsidRDefault="00DB49AF">
      <w:pPr>
        <w:pStyle w:val="Obsah2"/>
        <w:rPr>
          <w:rFonts w:asciiTheme="minorHAnsi" w:eastAsiaTheme="minorEastAsia" w:hAnsiTheme="minorHAnsi" w:cstheme="minorBidi"/>
          <w:spacing w:val="0"/>
          <w:lang w:eastAsia="sk-SK"/>
        </w:rPr>
      </w:pPr>
      <w:hyperlink w:anchor="_Toc167275834" w:history="1">
        <w:r w:rsidR="005D7C55" w:rsidRPr="000700C7">
          <w:rPr>
            <w:rStyle w:val="Hypertextovprepojenie"/>
          </w:rPr>
          <w:t>3.37</w:t>
        </w:r>
        <w:r w:rsidR="005D7C55">
          <w:rPr>
            <w:rFonts w:asciiTheme="minorHAnsi" w:eastAsiaTheme="minorEastAsia" w:hAnsiTheme="minorHAnsi" w:cstheme="minorBidi"/>
            <w:spacing w:val="0"/>
            <w:lang w:eastAsia="sk-SK"/>
          </w:rPr>
          <w:tab/>
        </w:r>
        <w:r w:rsidR="005D7C55" w:rsidRPr="000700C7">
          <w:rPr>
            <w:rStyle w:val="Hypertextovprepojenie"/>
            <w:rFonts w:cs="Arial"/>
          </w:rPr>
          <w:t>206-02 Oporný múr v strednom deliacom páse vľavo v km 35,501-35,524</w:t>
        </w:r>
        <w:r w:rsidR="005D7C55">
          <w:rPr>
            <w:webHidden/>
          </w:rPr>
          <w:tab/>
        </w:r>
        <w:r w:rsidR="005D7C55">
          <w:rPr>
            <w:webHidden/>
          </w:rPr>
          <w:fldChar w:fldCharType="begin"/>
        </w:r>
        <w:r w:rsidR="005D7C55">
          <w:rPr>
            <w:webHidden/>
          </w:rPr>
          <w:instrText xml:space="preserve"> PAGEREF _Toc167275834 \h </w:instrText>
        </w:r>
        <w:r w:rsidR="005D7C55">
          <w:rPr>
            <w:webHidden/>
          </w:rPr>
        </w:r>
        <w:r w:rsidR="005D7C55">
          <w:rPr>
            <w:webHidden/>
          </w:rPr>
          <w:fldChar w:fldCharType="separate"/>
        </w:r>
        <w:r w:rsidR="005D7C55">
          <w:rPr>
            <w:webHidden/>
          </w:rPr>
          <w:t>63</w:t>
        </w:r>
        <w:r w:rsidR="005D7C55">
          <w:rPr>
            <w:webHidden/>
          </w:rPr>
          <w:fldChar w:fldCharType="end"/>
        </w:r>
      </w:hyperlink>
    </w:p>
    <w:p w14:paraId="35FFDB00" w14:textId="1B117378" w:rsidR="005D7C55" w:rsidRDefault="00DB49AF">
      <w:pPr>
        <w:pStyle w:val="Obsah2"/>
        <w:rPr>
          <w:rFonts w:asciiTheme="minorHAnsi" w:eastAsiaTheme="minorEastAsia" w:hAnsiTheme="minorHAnsi" w:cstheme="minorBidi"/>
          <w:spacing w:val="0"/>
          <w:lang w:eastAsia="sk-SK"/>
        </w:rPr>
      </w:pPr>
      <w:hyperlink w:anchor="_Toc167275835" w:history="1">
        <w:r w:rsidR="005D7C55" w:rsidRPr="000700C7">
          <w:rPr>
            <w:rStyle w:val="Hypertextovprepojenie"/>
          </w:rPr>
          <w:t>3.38</w:t>
        </w:r>
        <w:r w:rsidR="005D7C55">
          <w:rPr>
            <w:rFonts w:asciiTheme="minorHAnsi" w:eastAsiaTheme="minorEastAsia" w:hAnsiTheme="minorHAnsi" w:cstheme="minorBidi"/>
            <w:spacing w:val="0"/>
            <w:lang w:eastAsia="sk-SK"/>
          </w:rPr>
          <w:tab/>
        </w:r>
        <w:r w:rsidR="005D7C55" w:rsidRPr="000700C7">
          <w:rPr>
            <w:rStyle w:val="Hypertextovprepojenie"/>
            <w:rFonts w:cs="Arial"/>
          </w:rPr>
          <w:t>206-03 Oporný múr v strednom deliacom páse vľavo v km 35,736-35,774</w:t>
        </w:r>
        <w:r w:rsidR="005D7C55">
          <w:rPr>
            <w:webHidden/>
          </w:rPr>
          <w:tab/>
        </w:r>
        <w:r w:rsidR="005D7C55">
          <w:rPr>
            <w:webHidden/>
          </w:rPr>
          <w:fldChar w:fldCharType="begin"/>
        </w:r>
        <w:r w:rsidR="005D7C55">
          <w:rPr>
            <w:webHidden/>
          </w:rPr>
          <w:instrText xml:space="preserve"> PAGEREF _Toc167275835 \h </w:instrText>
        </w:r>
        <w:r w:rsidR="005D7C55">
          <w:rPr>
            <w:webHidden/>
          </w:rPr>
        </w:r>
        <w:r w:rsidR="005D7C55">
          <w:rPr>
            <w:webHidden/>
          </w:rPr>
          <w:fldChar w:fldCharType="separate"/>
        </w:r>
        <w:r w:rsidR="005D7C55">
          <w:rPr>
            <w:webHidden/>
          </w:rPr>
          <w:t>63</w:t>
        </w:r>
        <w:r w:rsidR="005D7C55">
          <w:rPr>
            <w:webHidden/>
          </w:rPr>
          <w:fldChar w:fldCharType="end"/>
        </w:r>
      </w:hyperlink>
    </w:p>
    <w:p w14:paraId="338151C3" w14:textId="354FB955" w:rsidR="005D7C55" w:rsidRDefault="00DB49AF">
      <w:pPr>
        <w:pStyle w:val="Obsah2"/>
        <w:rPr>
          <w:rFonts w:asciiTheme="minorHAnsi" w:eastAsiaTheme="minorEastAsia" w:hAnsiTheme="minorHAnsi" w:cstheme="minorBidi"/>
          <w:spacing w:val="0"/>
          <w:lang w:eastAsia="sk-SK"/>
        </w:rPr>
      </w:pPr>
      <w:hyperlink w:anchor="_Toc167275836" w:history="1">
        <w:r w:rsidR="005D7C55" w:rsidRPr="000700C7">
          <w:rPr>
            <w:rStyle w:val="Hypertextovprepojenie"/>
          </w:rPr>
          <w:t>3.39</w:t>
        </w:r>
        <w:r w:rsidR="005D7C55">
          <w:rPr>
            <w:rFonts w:asciiTheme="minorHAnsi" w:eastAsiaTheme="minorEastAsia" w:hAnsiTheme="minorHAnsi" w:cstheme="minorBidi"/>
            <w:spacing w:val="0"/>
            <w:lang w:eastAsia="sk-SK"/>
          </w:rPr>
          <w:tab/>
        </w:r>
        <w:r w:rsidR="005D7C55" w:rsidRPr="000700C7">
          <w:rPr>
            <w:rStyle w:val="Hypertextovprepojenie"/>
            <w:rFonts w:cs="Arial"/>
          </w:rPr>
          <w:t>207-00 Most na diaľnici nad údolím v km 36,000</w:t>
        </w:r>
        <w:r w:rsidR="005D7C55">
          <w:rPr>
            <w:webHidden/>
          </w:rPr>
          <w:tab/>
        </w:r>
        <w:r w:rsidR="005D7C55">
          <w:rPr>
            <w:webHidden/>
          </w:rPr>
          <w:fldChar w:fldCharType="begin"/>
        </w:r>
        <w:r w:rsidR="005D7C55">
          <w:rPr>
            <w:webHidden/>
          </w:rPr>
          <w:instrText xml:space="preserve"> PAGEREF _Toc167275836 \h </w:instrText>
        </w:r>
        <w:r w:rsidR="005D7C55">
          <w:rPr>
            <w:webHidden/>
          </w:rPr>
        </w:r>
        <w:r w:rsidR="005D7C55">
          <w:rPr>
            <w:webHidden/>
          </w:rPr>
          <w:fldChar w:fldCharType="separate"/>
        </w:r>
        <w:r w:rsidR="005D7C55">
          <w:rPr>
            <w:webHidden/>
          </w:rPr>
          <w:t>64</w:t>
        </w:r>
        <w:r w:rsidR="005D7C55">
          <w:rPr>
            <w:webHidden/>
          </w:rPr>
          <w:fldChar w:fldCharType="end"/>
        </w:r>
      </w:hyperlink>
    </w:p>
    <w:p w14:paraId="032A799D" w14:textId="6BDE086C" w:rsidR="005D7C55" w:rsidRDefault="00DB49AF">
      <w:pPr>
        <w:pStyle w:val="Obsah2"/>
        <w:rPr>
          <w:rFonts w:asciiTheme="minorHAnsi" w:eastAsiaTheme="minorEastAsia" w:hAnsiTheme="minorHAnsi" w:cstheme="minorBidi"/>
          <w:spacing w:val="0"/>
          <w:lang w:eastAsia="sk-SK"/>
        </w:rPr>
      </w:pPr>
      <w:hyperlink w:anchor="_Toc167275837" w:history="1">
        <w:r w:rsidR="005D7C55" w:rsidRPr="000700C7">
          <w:rPr>
            <w:rStyle w:val="Hypertextovprepojenie"/>
          </w:rPr>
          <w:t>3.40</w:t>
        </w:r>
        <w:r w:rsidR="005D7C55">
          <w:rPr>
            <w:rFonts w:asciiTheme="minorHAnsi" w:eastAsiaTheme="minorEastAsia" w:hAnsiTheme="minorHAnsi" w:cstheme="minorBidi"/>
            <w:spacing w:val="0"/>
            <w:lang w:eastAsia="sk-SK"/>
          </w:rPr>
          <w:tab/>
        </w:r>
        <w:r w:rsidR="005D7C55" w:rsidRPr="000700C7">
          <w:rPr>
            <w:rStyle w:val="Hypertextovprepojenie"/>
            <w:rFonts w:cs="Arial"/>
          </w:rPr>
          <w:t>207-01 Úpravy ľavého mosta ev.č.11A-002</w:t>
        </w:r>
        <w:r w:rsidR="005D7C55">
          <w:rPr>
            <w:webHidden/>
          </w:rPr>
          <w:tab/>
        </w:r>
        <w:r w:rsidR="005D7C55">
          <w:rPr>
            <w:webHidden/>
          </w:rPr>
          <w:fldChar w:fldCharType="begin"/>
        </w:r>
        <w:r w:rsidR="005D7C55">
          <w:rPr>
            <w:webHidden/>
          </w:rPr>
          <w:instrText xml:space="preserve"> PAGEREF _Toc167275837 \h </w:instrText>
        </w:r>
        <w:r w:rsidR="005D7C55">
          <w:rPr>
            <w:webHidden/>
          </w:rPr>
        </w:r>
        <w:r w:rsidR="005D7C55">
          <w:rPr>
            <w:webHidden/>
          </w:rPr>
          <w:fldChar w:fldCharType="separate"/>
        </w:r>
        <w:r w:rsidR="005D7C55">
          <w:rPr>
            <w:webHidden/>
          </w:rPr>
          <w:t>64</w:t>
        </w:r>
        <w:r w:rsidR="005D7C55">
          <w:rPr>
            <w:webHidden/>
          </w:rPr>
          <w:fldChar w:fldCharType="end"/>
        </w:r>
      </w:hyperlink>
    </w:p>
    <w:p w14:paraId="0F88325D" w14:textId="0CDD2BF6" w:rsidR="005D7C55" w:rsidRDefault="00DB49AF">
      <w:pPr>
        <w:pStyle w:val="Obsah2"/>
        <w:rPr>
          <w:rFonts w:asciiTheme="minorHAnsi" w:eastAsiaTheme="minorEastAsia" w:hAnsiTheme="minorHAnsi" w:cstheme="minorBidi"/>
          <w:spacing w:val="0"/>
          <w:lang w:eastAsia="sk-SK"/>
        </w:rPr>
      </w:pPr>
      <w:hyperlink w:anchor="_Toc167275838" w:history="1">
        <w:r w:rsidR="005D7C55" w:rsidRPr="000700C7">
          <w:rPr>
            <w:rStyle w:val="Hypertextovprepojenie"/>
          </w:rPr>
          <w:t>3.41</w:t>
        </w:r>
        <w:r w:rsidR="005D7C55">
          <w:rPr>
            <w:rFonts w:asciiTheme="minorHAnsi" w:eastAsiaTheme="minorEastAsia" w:hAnsiTheme="minorHAnsi" w:cstheme="minorBidi"/>
            <w:spacing w:val="0"/>
            <w:lang w:eastAsia="sk-SK"/>
          </w:rPr>
          <w:tab/>
        </w:r>
        <w:r w:rsidR="005D7C55" w:rsidRPr="000700C7">
          <w:rPr>
            <w:rStyle w:val="Hypertextovprepojenie"/>
            <w:rFonts w:cs="Arial"/>
          </w:rPr>
          <w:t>207-02 Oporný múr v strednom deliacom páse vľavo v km 35,905-35,916</w:t>
        </w:r>
        <w:r w:rsidR="005D7C55">
          <w:rPr>
            <w:webHidden/>
          </w:rPr>
          <w:tab/>
        </w:r>
        <w:r w:rsidR="005D7C55">
          <w:rPr>
            <w:webHidden/>
          </w:rPr>
          <w:fldChar w:fldCharType="begin"/>
        </w:r>
        <w:r w:rsidR="005D7C55">
          <w:rPr>
            <w:webHidden/>
          </w:rPr>
          <w:instrText xml:space="preserve"> PAGEREF _Toc167275838 \h </w:instrText>
        </w:r>
        <w:r w:rsidR="005D7C55">
          <w:rPr>
            <w:webHidden/>
          </w:rPr>
        </w:r>
        <w:r w:rsidR="005D7C55">
          <w:rPr>
            <w:webHidden/>
          </w:rPr>
          <w:fldChar w:fldCharType="separate"/>
        </w:r>
        <w:r w:rsidR="005D7C55">
          <w:rPr>
            <w:webHidden/>
          </w:rPr>
          <w:t>65</w:t>
        </w:r>
        <w:r w:rsidR="005D7C55">
          <w:rPr>
            <w:webHidden/>
          </w:rPr>
          <w:fldChar w:fldCharType="end"/>
        </w:r>
      </w:hyperlink>
    </w:p>
    <w:p w14:paraId="7700C159" w14:textId="46704F41" w:rsidR="005D7C55" w:rsidRDefault="00DB49AF">
      <w:pPr>
        <w:pStyle w:val="Obsah2"/>
        <w:rPr>
          <w:rFonts w:asciiTheme="minorHAnsi" w:eastAsiaTheme="minorEastAsia" w:hAnsiTheme="minorHAnsi" w:cstheme="minorBidi"/>
          <w:spacing w:val="0"/>
          <w:lang w:eastAsia="sk-SK"/>
        </w:rPr>
      </w:pPr>
      <w:hyperlink w:anchor="_Toc167275839" w:history="1">
        <w:r w:rsidR="005D7C55" w:rsidRPr="000700C7">
          <w:rPr>
            <w:rStyle w:val="Hypertextovprepojenie"/>
          </w:rPr>
          <w:t>3.42</w:t>
        </w:r>
        <w:r w:rsidR="005D7C55">
          <w:rPr>
            <w:rFonts w:asciiTheme="minorHAnsi" w:eastAsiaTheme="minorEastAsia" w:hAnsiTheme="minorHAnsi" w:cstheme="minorBidi"/>
            <w:spacing w:val="0"/>
            <w:lang w:eastAsia="sk-SK"/>
          </w:rPr>
          <w:tab/>
        </w:r>
        <w:r w:rsidR="005D7C55" w:rsidRPr="000700C7">
          <w:rPr>
            <w:rStyle w:val="Hypertextovprepojenie"/>
            <w:rFonts w:cs="Arial"/>
          </w:rPr>
          <w:t>208-00 Most na diaľnici nad MK v km 36,805</w:t>
        </w:r>
        <w:r w:rsidR="005D7C55">
          <w:rPr>
            <w:webHidden/>
          </w:rPr>
          <w:tab/>
        </w:r>
        <w:r w:rsidR="005D7C55">
          <w:rPr>
            <w:webHidden/>
          </w:rPr>
          <w:fldChar w:fldCharType="begin"/>
        </w:r>
        <w:r w:rsidR="005D7C55">
          <w:rPr>
            <w:webHidden/>
          </w:rPr>
          <w:instrText xml:space="preserve"> PAGEREF _Toc167275839 \h </w:instrText>
        </w:r>
        <w:r w:rsidR="005D7C55">
          <w:rPr>
            <w:webHidden/>
          </w:rPr>
        </w:r>
        <w:r w:rsidR="005D7C55">
          <w:rPr>
            <w:webHidden/>
          </w:rPr>
          <w:fldChar w:fldCharType="separate"/>
        </w:r>
        <w:r w:rsidR="005D7C55">
          <w:rPr>
            <w:webHidden/>
          </w:rPr>
          <w:t>65</w:t>
        </w:r>
        <w:r w:rsidR="005D7C55">
          <w:rPr>
            <w:webHidden/>
          </w:rPr>
          <w:fldChar w:fldCharType="end"/>
        </w:r>
      </w:hyperlink>
    </w:p>
    <w:p w14:paraId="73066093" w14:textId="61F910B4" w:rsidR="005D7C55" w:rsidRDefault="00DB49AF">
      <w:pPr>
        <w:pStyle w:val="Obsah2"/>
        <w:rPr>
          <w:rFonts w:asciiTheme="minorHAnsi" w:eastAsiaTheme="minorEastAsia" w:hAnsiTheme="minorHAnsi" w:cstheme="minorBidi"/>
          <w:spacing w:val="0"/>
          <w:lang w:eastAsia="sk-SK"/>
        </w:rPr>
      </w:pPr>
      <w:hyperlink w:anchor="_Toc167275840" w:history="1">
        <w:r w:rsidR="005D7C55" w:rsidRPr="000700C7">
          <w:rPr>
            <w:rStyle w:val="Hypertextovprepojenie"/>
          </w:rPr>
          <w:t>3.43</w:t>
        </w:r>
        <w:r w:rsidR="005D7C55">
          <w:rPr>
            <w:rFonts w:asciiTheme="minorHAnsi" w:eastAsiaTheme="minorEastAsia" w:hAnsiTheme="minorHAnsi" w:cstheme="minorBidi"/>
            <w:spacing w:val="0"/>
            <w:lang w:eastAsia="sk-SK"/>
          </w:rPr>
          <w:tab/>
        </w:r>
        <w:r w:rsidR="005D7C55" w:rsidRPr="000700C7">
          <w:rPr>
            <w:rStyle w:val="Hypertextovprepojenie"/>
            <w:rFonts w:cs="Arial"/>
          </w:rPr>
          <w:t>208-01 Úpravy ľavého mosta ev.č.11A-001d</w:t>
        </w:r>
        <w:r w:rsidR="005D7C55">
          <w:rPr>
            <w:webHidden/>
          </w:rPr>
          <w:tab/>
        </w:r>
        <w:r w:rsidR="005D7C55">
          <w:rPr>
            <w:webHidden/>
          </w:rPr>
          <w:fldChar w:fldCharType="begin"/>
        </w:r>
        <w:r w:rsidR="005D7C55">
          <w:rPr>
            <w:webHidden/>
          </w:rPr>
          <w:instrText xml:space="preserve"> PAGEREF _Toc167275840 \h </w:instrText>
        </w:r>
        <w:r w:rsidR="005D7C55">
          <w:rPr>
            <w:webHidden/>
          </w:rPr>
        </w:r>
        <w:r w:rsidR="005D7C55">
          <w:rPr>
            <w:webHidden/>
          </w:rPr>
          <w:fldChar w:fldCharType="separate"/>
        </w:r>
        <w:r w:rsidR="005D7C55">
          <w:rPr>
            <w:webHidden/>
          </w:rPr>
          <w:t>65</w:t>
        </w:r>
        <w:r w:rsidR="005D7C55">
          <w:rPr>
            <w:webHidden/>
          </w:rPr>
          <w:fldChar w:fldCharType="end"/>
        </w:r>
      </w:hyperlink>
    </w:p>
    <w:p w14:paraId="56B3E14F" w14:textId="0B5FCD3F" w:rsidR="005D7C55" w:rsidRDefault="00DB49AF">
      <w:pPr>
        <w:pStyle w:val="Obsah2"/>
        <w:rPr>
          <w:rFonts w:asciiTheme="minorHAnsi" w:eastAsiaTheme="minorEastAsia" w:hAnsiTheme="minorHAnsi" w:cstheme="minorBidi"/>
          <w:spacing w:val="0"/>
          <w:lang w:eastAsia="sk-SK"/>
        </w:rPr>
      </w:pPr>
      <w:hyperlink w:anchor="_Toc167275841" w:history="1">
        <w:r w:rsidR="005D7C55" w:rsidRPr="000700C7">
          <w:rPr>
            <w:rStyle w:val="Hypertextovprepojenie"/>
          </w:rPr>
          <w:t>3.44</w:t>
        </w:r>
        <w:r w:rsidR="005D7C55">
          <w:rPr>
            <w:rFonts w:asciiTheme="minorHAnsi" w:eastAsiaTheme="minorEastAsia" w:hAnsiTheme="minorHAnsi" w:cstheme="minorBidi"/>
            <w:spacing w:val="0"/>
            <w:lang w:eastAsia="sk-SK"/>
          </w:rPr>
          <w:tab/>
        </w:r>
        <w:r w:rsidR="005D7C55" w:rsidRPr="000700C7">
          <w:rPr>
            <w:rStyle w:val="Hypertextovprepojenie"/>
            <w:rFonts w:cs="Arial"/>
          </w:rPr>
          <w:t>209-00 Most na diaľnici v km 33,654</w:t>
        </w:r>
        <w:r w:rsidR="005D7C55">
          <w:rPr>
            <w:webHidden/>
          </w:rPr>
          <w:tab/>
        </w:r>
        <w:r w:rsidR="005D7C55">
          <w:rPr>
            <w:webHidden/>
          </w:rPr>
          <w:fldChar w:fldCharType="begin"/>
        </w:r>
        <w:r w:rsidR="005D7C55">
          <w:rPr>
            <w:webHidden/>
          </w:rPr>
          <w:instrText xml:space="preserve"> PAGEREF _Toc167275841 \h </w:instrText>
        </w:r>
        <w:r w:rsidR="005D7C55">
          <w:rPr>
            <w:webHidden/>
          </w:rPr>
        </w:r>
        <w:r w:rsidR="005D7C55">
          <w:rPr>
            <w:webHidden/>
          </w:rPr>
          <w:fldChar w:fldCharType="separate"/>
        </w:r>
        <w:r w:rsidR="005D7C55">
          <w:rPr>
            <w:webHidden/>
          </w:rPr>
          <w:t>65</w:t>
        </w:r>
        <w:r w:rsidR="005D7C55">
          <w:rPr>
            <w:webHidden/>
          </w:rPr>
          <w:fldChar w:fldCharType="end"/>
        </w:r>
      </w:hyperlink>
    </w:p>
    <w:p w14:paraId="4DD781EB" w14:textId="51AD8BD1" w:rsidR="005D7C55" w:rsidRDefault="00DB49AF">
      <w:pPr>
        <w:pStyle w:val="Obsah2"/>
        <w:rPr>
          <w:rFonts w:asciiTheme="minorHAnsi" w:eastAsiaTheme="minorEastAsia" w:hAnsiTheme="minorHAnsi" w:cstheme="minorBidi"/>
          <w:spacing w:val="0"/>
          <w:lang w:eastAsia="sk-SK"/>
        </w:rPr>
      </w:pPr>
      <w:hyperlink w:anchor="_Toc167275842" w:history="1">
        <w:r w:rsidR="005D7C55" w:rsidRPr="000700C7">
          <w:rPr>
            <w:rStyle w:val="Hypertextovprepojenie"/>
          </w:rPr>
          <w:t>3.45</w:t>
        </w:r>
        <w:r w:rsidR="005D7C55">
          <w:rPr>
            <w:rFonts w:asciiTheme="minorHAnsi" w:eastAsiaTheme="minorEastAsia" w:hAnsiTheme="minorHAnsi" w:cstheme="minorBidi"/>
            <w:spacing w:val="0"/>
            <w:lang w:eastAsia="sk-SK"/>
          </w:rPr>
          <w:tab/>
        </w:r>
        <w:r w:rsidR="005D7C55" w:rsidRPr="000700C7">
          <w:rPr>
            <w:rStyle w:val="Hypertextovprepojenie"/>
            <w:rFonts w:cs="Arial"/>
          </w:rPr>
          <w:t>210-00 Most na preložke cesty I/11 v km 0,298</w:t>
        </w:r>
        <w:r w:rsidR="005D7C55">
          <w:rPr>
            <w:webHidden/>
          </w:rPr>
          <w:tab/>
        </w:r>
        <w:r w:rsidR="005D7C55">
          <w:rPr>
            <w:webHidden/>
          </w:rPr>
          <w:fldChar w:fldCharType="begin"/>
        </w:r>
        <w:r w:rsidR="005D7C55">
          <w:rPr>
            <w:webHidden/>
          </w:rPr>
          <w:instrText xml:space="preserve"> PAGEREF _Toc167275842 \h </w:instrText>
        </w:r>
        <w:r w:rsidR="005D7C55">
          <w:rPr>
            <w:webHidden/>
          </w:rPr>
        </w:r>
        <w:r w:rsidR="005D7C55">
          <w:rPr>
            <w:webHidden/>
          </w:rPr>
          <w:fldChar w:fldCharType="separate"/>
        </w:r>
        <w:r w:rsidR="005D7C55">
          <w:rPr>
            <w:webHidden/>
          </w:rPr>
          <w:t>66</w:t>
        </w:r>
        <w:r w:rsidR="005D7C55">
          <w:rPr>
            <w:webHidden/>
          </w:rPr>
          <w:fldChar w:fldCharType="end"/>
        </w:r>
      </w:hyperlink>
    </w:p>
    <w:p w14:paraId="5F9FF5A0" w14:textId="67D1B11E" w:rsidR="005D7C55" w:rsidRDefault="00DB49AF">
      <w:pPr>
        <w:pStyle w:val="Obsah2"/>
        <w:rPr>
          <w:rFonts w:asciiTheme="minorHAnsi" w:eastAsiaTheme="minorEastAsia" w:hAnsiTheme="minorHAnsi" w:cstheme="minorBidi"/>
          <w:spacing w:val="0"/>
          <w:lang w:eastAsia="sk-SK"/>
        </w:rPr>
      </w:pPr>
      <w:hyperlink w:anchor="_Toc167275843" w:history="1">
        <w:r w:rsidR="005D7C55" w:rsidRPr="000700C7">
          <w:rPr>
            <w:rStyle w:val="Hypertextovprepojenie"/>
          </w:rPr>
          <w:t>3.46</w:t>
        </w:r>
        <w:r w:rsidR="005D7C55">
          <w:rPr>
            <w:rFonts w:asciiTheme="minorHAnsi" w:eastAsiaTheme="minorEastAsia" w:hAnsiTheme="minorHAnsi" w:cstheme="minorBidi"/>
            <w:spacing w:val="0"/>
            <w:lang w:eastAsia="sk-SK"/>
          </w:rPr>
          <w:tab/>
        </w:r>
        <w:r w:rsidR="005D7C55" w:rsidRPr="000700C7">
          <w:rPr>
            <w:rStyle w:val="Hypertextovprepojenie"/>
            <w:rFonts w:cs="Arial"/>
          </w:rPr>
          <w:t>211-00 Úpravy mosta ident.č. M2367 na ceste I/11</w:t>
        </w:r>
        <w:r w:rsidR="005D7C55">
          <w:rPr>
            <w:webHidden/>
          </w:rPr>
          <w:tab/>
        </w:r>
        <w:r w:rsidR="005D7C55">
          <w:rPr>
            <w:webHidden/>
          </w:rPr>
          <w:fldChar w:fldCharType="begin"/>
        </w:r>
        <w:r w:rsidR="005D7C55">
          <w:rPr>
            <w:webHidden/>
          </w:rPr>
          <w:instrText xml:space="preserve"> PAGEREF _Toc167275843 \h </w:instrText>
        </w:r>
        <w:r w:rsidR="005D7C55">
          <w:rPr>
            <w:webHidden/>
          </w:rPr>
        </w:r>
        <w:r w:rsidR="005D7C55">
          <w:rPr>
            <w:webHidden/>
          </w:rPr>
          <w:fldChar w:fldCharType="separate"/>
        </w:r>
        <w:r w:rsidR="005D7C55">
          <w:rPr>
            <w:webHidden/>
          </w:rPr>
          <w:t>66</w:t>
        </w:r>
        <w:r w:rsidR="005D7C55">
          <w:rPr>
            <w:webHidden/>
          </w:rPr>
          <w:fldChar w:fldCharType="end"/>
        </w:r>
      </w:hyperlink>
    </w:p>
    <w:p w14:paraId="169EF27D" w14:textId="11015A64" w:rsidR="005D7C55" w:rsidRDefault="00DB49AF">
      <w:pPr>
        <w:pStyle w:val="Obsah2"/>
        <w:rPr>
          <w:rFonts w:asciiTheme="minorHAnsi" w:eastAsiaTheme="minorEastAsia" w:hAnsiTheme="minorHAnsi" w:cstheme="minorBidi"/>
          <w:spacing w:val="0"/>
          <w:lang w:eastAsia="sk-SK"/>
        </w:rPr>
      </w:pPr>
      <w:hyperlink w:anchor="_Toc167275844" w:history="1">
        <w:r w:rsidR="005D7C55" w:rsidRPr="000700C7">
          <w:rPr>
            <w:rStyle w:val="Hypertextovprepojenie"/>
          </w:rPr>
          <w:t>3.47</w:t>
        </w:r>
        <w:r w:rsidR="005D7C55">
          <w:rPr>
            <w:rFonts w:asciiTheme="minorHAnsi" w:eastAsiaTheme="minorEastAsia" w:hAnsiTheme="minorHAnsi" w:cstheme="minorBidi"/>
            <w:spacing w:val="0"/>
            <w:lang w:eastAsia="sk-SK"/>
          </w:rPr>
          <w:tab/>
        </w:r>
        <w:r w:rsidR="005D7C55" w:rsidRPr="000700C7">
          <w:rPr>
            <w:rStyle w:val="Hypertextovprepojenie"/>
            <w:rFonts w:cs="Arial"/>
          </w:rPr>
          <w:t>212-00 Most na preložke cesty I/11 v km 0,700 (ident. č. M1812)</w:t>
        </w:r>
        <w:r w:rsidR="005D7C55">
          <w:rPr>
            <w:webHidden/>
          </w:rPr>
          <w:tab/>
        </w:r>
        <w:r w:rsidR="005D7C55">
          <w:rPr>
            <w:webHidden/>
          </w:rPr>
          <w:fldChar w:fldCharType="begin"/>
        </w:r>
        <w:r w:rsidR="005D7C55">
          <w:rPr>
            <w:webHidden/>
          </w:rPr>
          <w:instrText xml:space="preserve"> PAGEREF _Toc167275844 \h </w:instrText>
        </w:r>
        <w:r w:rsidR="005D7C55">
          <w:rPr>
            <w:webHidden/>
          </w:rPr>
        </w:r>
        <w:r w:rsidR="005D7C55">
          <w:rPr>
            <w:webHidden/>
          </w:rPr>
          <w:fldChar w:fldCharType="separate"/>
        </w:r>
        <w:r w:rsidR="005D7C55">
          <w:rPr>
            <w:webHidden/>
          </w:rPr>
          <w:t>66</w:t>
        </w:r>
        <w:r w:rsidR="005D7C55">
          <w:rPr>
            <w:webHidden/>
          </w:rPr>
          <w:fldChar w:fldCharType="end"/>
        </w:r>
      </w:hyperlink>
    </w:p>
    <w:p w14:paraId="6AC96672" w14:textId="5D51FEA6" w:rsidR="005D7C55" w:rsidRDefault="00DB49AF">
      <w:pPr>
        <w:pStyle w:val="Obsah2"/>
        <w:rPr>
          <w:rFonts w:asciiTheme="minorHAnsi" w:eastAsiaTheme="minorEastAsia" w:hAnsiTheme="minorHAnsi" w:cstheme="minorBidi"/>
          <w:spacing w:val="0"/>
          <w:lang w:eastAsia="sk-SK"/>
        </w:rPr>
      </w:pPr>
      <w:hyperlink w:anchor="_Toc167275845" w:history="1">
        <w:r w:rsidR="005D7C55" w:rsidRPr="000700C7">
          <w:rPr>
            <w:rStyle w:val="Hypertextovprepojenie"/>
          </w:rPr>
          <w:t>3.48</w:t>
        </w:r>
        <w:r w:rsidR="005D7C55">
          <w:rPr>
            <w:rFonts w:asciiTheme="minorHAnsi" w:eastAsiaTheme="minorEastAsia" w:hAnsiTheme="minorHAnsi" w:cstheme="minorBidi"/>
            <w:spacing w:val="0"/>
            <w:lang w:eastAsia="sk-SK"/>
          </w:rPr>
          <w:tab/>
        </w:r>
        <w:r w:rsidR="005D7C55" w:rsidRPr="000700C7">
          <w:rPr>
            <w:rStyle w:val="Hypertextovprepojenie"/>
            <w:rFonts w:cs="Arial"/>
          </w:rPr>
          <w:t>212-01 Demolácia existujúceho mosta ident. Č. M1812 na ceste I/11</w:t>
        </w:r>
        <w:r w:rsidR="005D7C55">
          <w:rPr>
            <w:webHidden/>
          </w:rPr>
          <w:tab/>
        </w:r>
        <w:r w:rsidR="005D7C55">
          <w:rPr>
            <w:webHidden/>
          </w:rPr>
          <w:fldChar w:fldCharType="begin"/>
        </w:r>
        <w:r w:rsidR="005D7C55">
          <w:rPr>
            <w:webHidden/>
          </w:rPr>
          <w:instrText xml:space="preserve"> PAGEREF _Toc167275845 \h </w:instrText>
        </w:r>
        <w:r w:rsidR="005D7C55">
          <w:rPr>
            <w:webHidden/>
          </w:rPr>
        </w:r>
        <w:r w:rsidR="005D7C55">
          <w:rPr>
            <w:webHidden/>
          </w:rPr>
          <w:fldChar w:fldCharType="separate"/>
        </w:r>
        <w:r w:rsidR="005D7C55">
          <w:rPr>
            <w:webHidden/>
          </w:rPr>
          <w:t>67</w:t>
        </w:r>
        <w:r w:rsidR="005D7C55">
          <w:rPr>
            <w:webHidden/>
          </w:rPr>
          <w:fldChar w:fldCharType="end"/>
        </w:r>
      </w:hyperlink>
    </w:p>
    <w:p w14:paraId="4B6C16BA" w14:textId="4891E336" w:rsidR="005D7C55" w:rsidRDefault="00DB49AF">
      <w:pPr>
        <w:pStyle w:val="Obsah2"/>
        <w:rPr>
          <w:rFonts w:asciiTheme="minorHAnsi" w:eastAsiaTheme="minorEastAsia" w:hAnsiTheme="minorHAnsi" w:cstheme="minorBidi"/>
          <w:spacing w:val="0"/>
          <w:lang w:eastAsia="sk-SK"/>
        </w:rPr>
      </w:pPr>
      <w:hyperlink w:anchor="_Toc167275846" w:history="1">
        <w:r w:rsidR="005D7C55" w:rsidRPr="000700C7">
          <w:rPr>
            <w:rStyle w:val="Hypertextovprepojenie"/>
          </w:rPr>
          <w:t>3.49</w:t>
        </w:r>
        <w:r w:rsidR="005D7C55">
          <w:rPr>
            <w:rFonts w:asciiTheme="minorHAnsi" w:eastAsiaTheme="minorEastAsia" w:hAnsiTheme="minorHAnsi" w:cstheme="minorBidi"/>
            <w:spacing w:val="0"/>
            <w:lang w:eastAsia="sk-SK"/>
          </w:rPr>
          <w:tab/>
        </w:r>
        <w:r w:rsidR="005D7C55" w:rsidRPr="000700C7">
          <w:rPr>
            <w:rStyle w:val="Hypertextovprepojenie"/>
            <w:rFonts w:cs="Arial"/>
          </w:rPr>
          <w:t>220-01 Demolácia budovy p.č. 1625/1</w:t>
        </w:r>
        <w:r w:rsidR="005D7C55">
          <w:rPr>
            <w:webHidden/>
          </w:rPr>
          <w:tab/>
        </w:r>
        <w:r w:rsidR="005D7C55">
          <w:rPr>
            <w:webHidden/>
          </w:rPr>
          <w:fldChar w:fldCharType="begin"/>
        </w:r>
        <w:r w:rsidR="005D7C55">
          <w:rPr>
            <w:webHidden/>
          </w:rPr>
          <w:instrText xml:space="preserve"> PAGEREF _Toc167275846 \h </w:instrText>
        </w:r>
        <w:r w:rsidR="005D7C55">
          <w:rPr>
            <w:webHidden/>
          </w:rPr>
        </w:r>
        <w:r w:rsidR="005D7C55">
          <w:rPr>
            <w:webHidden/>
          </w:rPr>
          <w:fldChar w:fldCharType="separate"/>
        </w:r>
        <w:r w:rsidR="005D7C55">
          <w:rPr>
            <w:webHidden/>
          </w:rPr>
          <w:t>67</w:t>
        </w:r>
        <w:r w:rsidR="005D7C55">
          <w:rPr>
            <w:webHidden/>
          </w:rPr>
          <w:fldChar w:fldCharType="end"/>
        </w:r>
      </w:hyperlink>
    </w:p>
    <w:p w14:paraId="0CB0CC65" w14:textId="2839D6D3" w:rsidR="005D7C55" w:rsidRDefault="00DB49AF">
      <w:pPr>
        <w:pStyle w:val="Obsah2"/>
        <w:rPr>
          <w:rFonts w:asciiTheme="minorHAnsi" w:eastAsiaTheme="minorEastAsia" w:hAnsiTheme="minorHAnsi" w:cstheme="minorBidi"/>
          <w:spacing w:val="0"/>
          <w:lang w:eastAsia="sk-SK"/>
        </w:rPr>
      </w:pPr>
      <w:hyperlink w:anchor="_Toc167275847" w:history="1">
        <w:r w:rsidR="005D7C55" w:rsidRPr="000700C7">
          <w:rPr>
            <w:rStyle w:val="Hypertextovprepojenie"/>
          </w:rPr>
          <w:t>3.50</w:t>
        </w:r>
        <w:r w:rsidR="005D7C55">
          <w:rPr>
            <w:rFonts w:asciiTheme="minorHAnsi" w:eastAsiaTheme="minorEastAsia" w:hAnsiTheme="minorHAnsi" w:cstheme="minorBidi"/>
            <w:spacing w:val="0"/>
            <w:lang w:eastAsia="sk-SK"/>
          </w:rPr>
          <w:tab/>
        </w:r>
        <w:r w:rsidR="005D7C55" w:rsidRPr="000700C7">
          <w:rPr>
            <w:rStyle w:val="Hypertextovprepojenie"/>
            <w:rFonts w:cs="Arial"/>
          </w:rPr>
          <w:t>220-02 Demolácia budovy p.č. 1629</w:t>
        </w:r>
        <w:r w:rsidR="005D7C55">
          <w:rPr>
            <w:webHidden/>
          </w:rPr>
          <w:tab/>
        </w:r>
        <w:r w:rsidR="005D7C55">
          <w:rPr>
            <w:webHidden/>
          </w:rPr>
          <w:fldChar w:fldCharType="begin"/>
        </w:r>
        <w:r w:rsidR="005D7C55">
          <w:rPr>
            <w:webHidden/>
          </w:rPr>
          <w:instrText xml:space="preserve"> PAGEREF _Toc167275847 \h </w:instrText>
        </w:r>
        <w:r w:rsidR="005D7C55">
          <w:rPr>
            <w:webHidden/>
          </w:rPr>
        </w:r>
        <w:r w:rsidR="005D7C55">
          <w:rPr>
            <w:webHidden/>
          </w:rPr>
          <w:fldChar w:fldCharType="separate"/>
        </w:r>
        <w:r w:rsidR="005D7C55">
          <w:rPr>
            <w:webHidden/>
          </w:rPr>
          <w:t>67</w:t>
        </w:r>
        <w:r w:rsidR="005D7C55">
          <w:rPr>
            <w:webHidden/>
          </w:rPr>
          <w:fldChar w:fldCharType="end"/>
        </w:r>
      </w:hyperlink>
    </w:p>
    <w:p w14:paraId="759DE49A" w14:textId="60FD1C19" w:rsidR="005D7C55" w:rsidRDefault="00DB49AF">
      <w:pPr>
        <w:pStyle w:val="Obsah2"/>
        <w:rPr>
          <w:rFonts w:asciiTheme="minorHAnsi" w:eastAsiaTheme="minorEastAsia" w:hAnsiTheme="minorHAnsi" w:cstheme="minorBidi"/>
          <w:spacing w:val="0"/>
          <w:lang w:eastAsia="sk-SK"/>
        </w:rPr>
      </w:pPr>
      <w:hyperlink w:anchor="_Toc167275848" w:history="1">
        <w:r w:rsidR="005D7C55" w:rsidRPr="000700C7">
          <w:rPr>
            <w:rStyle w:val="Hypertextovprepojenie"/>
          </w:rPr>
          <w:t>3.51</w:t>
        </w:r>
        <w:r w:rsidR="005D7C55">
          <w:rPr>
            <w:rFonts w:asciiTheme="minorHAnsi" w:eastAsiaTheme="minorEastAsia" w:hAnsiTheme="minorHAnsi" w:cstheme="minorBidi"/>
            <w:spacing w:val="0"/>
            <w:lang w:eastAsia="sk-SK"/>
          </w:rPr>
          <w:tab/>
        </w:r>
        <w:r w:rsidR="005D7C55" w:rsidRPr="000700C7">
          <w:rPr>
            <w:rStyle w:val="Hypertextovprepojenie"/>
            <w:rFonts w:cs="Arial"/>
          </w:rPr>
          <w:t>220-03 Demolácia budovy 1632/3; 1633/3</w:t>
        </w:r>
        <w:r w:rsidR="005D7C55">
          <w:rPr>
            <w:webHidden/>
          </w:rPr>
          <w:tab/>
        </w:r>
        <w:r w:rsidR="005D7C55">
          <w:rPr>
            <w:webHidden/>
          </w:rPr>
          <w:fldChar w:fldCharType="begin"/>
        </w:r>
        <w:r w:rsidR="005D7C55">
          <w:rPr>
            <w:webHidden/>
          </w:rPr>
          <w:instrText xml:space="preserve"> PAGEREF _Toc167275848 \h </w:instrText>
        </w:r>
        <w:r w:rsidR="005D7C55">
          <w:rPr>
            <w:webHidden/>
          </w:rPr>
        </w:r>
        <w:r w:rsidR="005D7C55">
          <w:rPr>
            <w:webHidden/>
          </w:rPr>
          <w:fldChar w:fldCharType="separate"/>
        </w:r>
        <w:r w:rsidR="005D7C55">
          <w:rPr>
            <w:webHidden/>
          </w:rPr>
          <w:t>67</w:t>
        </w:r>
        <w:r w:rsidR="005D7C55">
          <w:rPr>
            <w:webHidden/>
          </w:rPr>
          <w:fldChar w:fldCharType="end"/>
        </w:r>
      </w:hyperlink>
    </w:p>
    <w:p w14:paraId="4557E4B3" w14:textId="0405BB56" w:rsidR="005D7C55" w:rsidRDefault="00DB49AF">
      <w:pPr>
        <w:pStyle w:val="Obsah2"/>
        <w:rPr>
          <w:rFonts w:asciiTheme="minorHAnsi" w:eastAsiaTheme="minorEastAsia" w:hAnsiTheme="minorHAnsi" w:cstheme="minorBidi"/>
          <w:spacing w:val="0"/>
          <w:lang w:eastAsia="sk-SK"/>
        </w:rPr>
      </w:pPr>
      <w:hyperlink w:anchor="_Toc167275849" w:history="1">
        <w:r w:rsidR="005D7C55" w:rsidRPr="000700C7">
          <w:rPr>
            <w:rStyle w:val="Hypertextovprepojenie"/>
          </w:rPr>
          <w:t>3.52</w:t>
        </w:r>
        <w:r w:rsidR="005D7C55">
          <w:rPr>
            <w:rFonts w:asciiTheme="minorHAnsi" w:eastAsiaTheme="minorEastAsia" w:hAnsiTheme="minorHAnsi" w:cstheme="minorBidi"/>
            <w:spacing w:val="0"/>
            <w:lang w:eastAsia="sk-SK"/>
          </w:rPr>
          <w:tab/>
        </w:r>
        <w:r w:rsidR="005D7C55" w:rsidRPr="000700C7">
          <w:rPr>
            <w:rStyle w:val="Hypertextovprepojenie"/>
            <w:rFonts w:cs="Arial"/>
          </w:rPr>
          <w:t>220-04 Demolácia budovy p.č. 1848/1; 1849</w:t>
        </w:r>
        <w:r w:rsidR="005D7C55">
          <w:rPr>
            <w:webHidden/>
          </w:rPr>
          <w:tab/>
        </w:r>
        <w:r w:rsidR="005D7C55">
          <w:rPr>
            <w:webHidden/>
          </w:rPr>
          <w:fldChar w:fldCharType="begin"/>
        </w:r>
        <w:r w:rsidR="005D7C55">
          <w:rPr>
            <w:webHidden/>
          </w:rPr>
          <w:instrText xml:space="preserve"> PAGEREF _Toc167275849 \h </w:instrText>
        </w:r>
        <w:r w:rsidR="005D7C55">
          <w:rPr>
            <w:webHidden/>
          </w:rPr>
        </w:r>
        <w:r w:rsidR="005D7C55">
          <w:rPr>
            <w:webHidden/>
          </w:rPr>
          <w:fldChar w:fldCharType="separate"/>
        </w:r>
        <w:r w:rsidR="005D7C55">
          <w:rPr>
            <w:webHidden/>
          </w:rPr>
          <w:t>67</w:t>
        </w:r>
        <w:r w:rsidR="005D7C55">
          <w:rPr>
            <w:webHidden/>
          </w:rPr>
          <w:fldChar w:fldCharType="end"/>
        </w:r>
      </w:hyperlink>
    </w:p>
    <w:p w14:paraId="57ED9180" w14:textId="64B00B79" w:rsidR="005D7C55" w:rsidRDefault="00DB49AF">
      <w:pPr>
        <w:pStyle w:val="Obsah2"/>
        <w:rPr>
          <w:rFonts w:asciiTheme="minorHAnsi" w:eastAsiaTheme="minorEastAsia" w:hAnsiTheme="minorHAnsi" w:cstheme="minorBidi"/>
          <w:spacing w:val="0"/>
          <w:lang w:eastAsia="sk-SK"/>
        </w:rPr>
      </w:pPr>
      <w:hyperlink w:anchor="_Toc167275850" w:history="1">
        <w:r w:rsidR="005D7C55" w:rsidRPr="000700C7">
          <w:rPr>
            <w:rStyle w:val="Hypertextovprepojenie"/>
          </w:rPr>
          <w:t>3.53</w:t>
        </w:r>
        <w:r w:rsidR="005D7C55">
          <w:rPr>
            <w:rFonts w:asciiTheme="minorHAnsi" w:eastAsiaTheme="minorEastAsia" w:hAnsiTheme="minorHAnsi" w:cstheme="minorBidi"/>
            <w:spacing w:val="0"/>
            <w:lang w:eastAsia="sk-SK"/>
          </w:rPr>
          <w:tab/>
        </w:r>
        <w:r w:rsidR="005D7C55" w:rsidRPr="000700C7">
          <w:rPr>
            <w:rStyle w:val="Hypertextovprepojenie"/>
            <w:rFonts w:cs="Arial"/>
          </w:rPr>
          <w:t>220-05 Demolácia budovy pč. 2393</w:t>
        </w:r>
        <w:r w:rsidR="005D7C55">
          <w:rPr>
            <w:webHidden/>
          </w:rPr>
          <w:tab/>
        </w:r>
        <w:r w:rsidR="005D7C55">
          <w:rPr>
            <w:webHidden/>
          </w:rPr>
          <w:fldChar w:fldCharType="begin"/>
        </w:r>
        <w:r w:rsidR="005D7C55">
          <w:rPr>
            <w:webHidden/>
          </w:rPr>
          <w:instrText xml:space="preserve"> PAGEREF _Toc167275850 \h </w:instrText>
        </w:r>
        <w:r w:rsidR="005D7C55">
          <w:rPr>
            <w:webHidden/>
          </w:rPr>
        </w:r>
        <w:r w:rsidR="005D7C55">
          <w:rPr>
            <w:webHidden/>
          </w:rPr>
          <w:fldChar w:fldCharType="separate"/>
        </w:r>
        <w:r w:rsidR="005D7C55">
          <w:rPr>
            <w:webHidden/>
          </w:rPr>
          <w:t>68</w:t>
        </w:r>
        <w:r w:rsidR="005D7C55">
          <w:rPr>
            <w:webHidden/>
          </w:rPr>
          <w:fldChar w:fldCharType="end"/>
        </w:r>
      </w:hyperlink>
    </w:p>
    <w:p w14:paraId="4FF3B99C" w14:textId="6353D24D" w:rsidR="005D7C55" w:rsidRDefault="00DB49AF">
      <w:pPr>
        <w:pStyle w:val="Obsah2"/>
        <w:rPr>
          <w:rFonts w:asciiTheme="minorHAnsi" w:eastAsiaTheme="minorEastAsia" w:hAnsiTheme="minorHAnsi" w:cstheme="minorBidi"/>
          <w:spacing w:val="0"/>
          <w:lang w:eastAsia="sk-SK"/>
        </w:rPr>
      </w:pPr>
      <w:hyperlink w:anchor="_Toc167275851" w:history="1">
        <w:r w:rsidR="005D7C55" w:rsidRPr="000700C7">
          <w:rPr>
            <w:rStyle w:val="Hypertextovprepojenie"/>
          </w:rPr>
          <w:t>3.54</w:t>
        </w:r>
        <w:r w:rsidR="005D7C55">
          <w:rPr>
            <w:rFonts w:asciiTheme="minorHAnsi" w:eastAsiaTheme="minorEastAsia" w:hAnsiTheme="minorHAnsi" w:cstheme="minorBidi"/>
            <w:spacing w:val="0"/>
            <w:lang w:eastAsia="sk-SK"/>
          </w:rPr>
          <w:tab/>
        </w:r>
        <w:r w:rsidR="005D7C55" w:rsidRPr="000700C7">
          <w:rPr>
            <w:rStyle w:val="Hypertextovprepojenie"/>
            <w:rFonts w:cs="Arial"/>
          </w:rPr>
          <w:t>220-06 Demolácia budovy p.č. 1565; 1566; 1563/2</w:t>
        </w:r>
        <w:r w:rsidR="005D7C55">
          <w:rPr>
            <w:webHidden/>
          </w:rPr>
          <w:tab/>
        </w:r>
        <w:r w:rsidR="005D7C55">
          <w:rPr>
            <w:webHidden/>
          </w:rPr>
          <w:fldChar w:fldCharType="begin"/>
        </w:r>
        <w:r w:rsidR="005D7C55">
          <w:rPr>
            <w:webHidden/>
          </w:rPr>
          <w:instrText xml:space="preserve"> PAGEREF _Toc167275851 \h </w:instrText>
        </w:r>
        <w:r w:rsidR="005D7C55">
          <w:rPr>
            <w:webHidden/>
          </w:rPr>
        </w:r>
        <w:r w:rsidR="005D7C55">
          <w:rPr>
            <w:webHidden/>
          </w:rPr>
          <w:fldChar w:fldCharType="separate"/>
        </w:r>
        <w:r w:rsidR="005D7C55">
          <w:rPr>
            <w:webHidden/>
          </w:rPr>
          <w:t>68</w:t>
        </w:r>
        <w:r w:rsidR="005D7C55">
          <w:rPr>
            <w:webHidden/>
          </w:rPr>
          <w:fldChar w:fldCharType="end"/>
        </w:r>
      </w:hyperlink>
    </w:p>
    <w:p w14:paraId="542474E8" w14:textId="3A5F182B" w:rsidR="005D7C55" w:rsidRDefault="00DB49AF">
      <w:pPr>
        <w:pStyle w:val="Obsah2"/>
        <w:rPr>
          <w:rFonts w:asciiTheme="minorHAnsi" w:eastAsiaTheme="minorEastAsia" w:hAnsiTheme="minorHAnsi" w:cstheme="minorBidi"/>
          <w:spacing w:val="0"/>
          <w:lang w:eastAsia="sk-SK"/>
        </w:rPr>
      </w:pPr>
      <w:hyperlink w:anchor="_Toc167275852" w:history="1">
        <w:r w:rsidR="005D7C55" w:rsidRPr="000700C7">
          <w:rPr>
            <w:rStyle w:val="Hypertextovprepojenie"/>
          </w:rPr>
          <w:t>3.55</w:t>
        </w:r>
        <w:r w:rsidR="005D7C55">
          <w:rPr>
            <w:rFonts w:asciiTheme="minorHAnsi" w:eastAsiaTheme="minorEastAsia" w:hAnsiTheme="minorHAnsi" w:cstheme="minorBidi"/>
            <w:spacing w:val="0"/>
            <w:lang w:eastAsia="sk-SK"/>
          </w:rPr>
          <w:tab/>
        </w:r>
        <w:r w:rsidR="005D7C55" w:rsidRPr="000700C7">
          <w:rPr>
            <w:rStyle w:val="Hypertextovprepojenie"/>
            <w:rFonts w:cs="Arial"/>
          </w:rPr>
          <w:t>220-07 Demolácia garáže pri portáli tunela Horelica</w:t>
        </w:r>
        <w:r w:rsidR="005D7C55">
          <w:rPr>
            <w:webHidden/>
          </w:rPr>
          <w:tab/>
        </w:r>
        <w:r w:rsidR="005D7C55">
          <w:rPr>
            <w:webHidden/>
          </w:rPr>
          <w:fldChar w:fldCharType="begin"/>
        </w:r>
        <w:r w:rsidR="005D7C55">
          <w:rPr>
            <w:webHidden/>
          </w:rPr>
          <w:instrText xml:space="preserve"> PAGEREF _Toc167275852 \h </w:instrText>
        </w:r>
        <w:r w:rsidR="005D7C55">
          <w:rPr>
            <w:webHidden/>
          </w:rPr>
        </w:r>
        <w:r w:rsidR="005D7C55">
          <w:rPr>
            <w:webHidden/>
          </w:rPr>
          <w:fldChar w:fldCharType="separate"/>
        </w:r>
        <w:r w:rsidR="005D7C55">
          <w:rPr>
            <w:webHidden/>
          </w:rPr>
          <w:t>68</w:t>
        </w:r>
        <w:r w:rsidR="005D7C55">
          <w:rPr>
            <w:webHidden/>
          </w:rPr>
          <w:fldChar w:fldCharType="end"/>
        </w:r>
      </w:hyperlink>
    </w:p>
    <w:p w14:paraId="15A5BCF4" w14:textId="49373694" w:rsidR="005D7C55" w:rsidRDefault="00DB49AF">
      <w:pPr>
        <w:pStyle w:val="Obsah2"/>
        <w:rPr>
          <w:rFonts w:asciiTheme="minorHAnsi" w:eastAsiaTheme="minorEastAsia" w:hAnsiTheme="minorHAnsi" w:cstheme="minorBidi"/>
          <w:spacing w:val="0"/>
          <w:lang w:eastAsia="sk-SK"/>
        </w:rPr>
      </w:pPr>
      <w:hyperlink w:anchor="_Toc167275853" w:history="1">
        <w:r w:rsidR="005D7C55" w:rsidRPr="000700C7">
          <w:rPr>
            <w:rStyle w:val="Hypertextovprepojenie"/>
          </w:rPr>
          <w:t>3.56</w:t>
        </w:r>
        <w:r w:rsidR="005D7C55">
          <w:rPr>
            <w:rFonts w:asciiTheme="minorHAnsi" w:eastAsiaTheme="minorEastAsia" w:hAnsiTheme="minorHAnsi" w:cstheme="minorBidi"/>
            <w:spacing w:val="0"/>
            <w:lang w:eastAsia="sk-SK"/>
          </w:rPr>
          <w:tab/>
        </w:r>
        <w:r w:rsidR="005D7C55" w:rsidRPr="000700C7">
          <w:rPr>
            <w:rStyle w:val="Hypertextovprepojenie"/>
            <w:rFonts w:cs="Arial"/>
          </w:rPr>
          <w:t>220-08 Demolácia budovy p.č. 10134</w:t>
        </w:r>
        <w:r w:rsidR="005D7C55">
          <w:rPr>
            <w:webHidden/>
          </w:rPr>
          <w:tab/>
        </w:r>
        <w:r w:rsidR="005D7C55">
          <w:rPr>
            <w:webHidden/>
          </w:rPr>
          <w:fldChar w:fldCharType="begin"/>
        </w:r>
        <w:r w:rsidR="005D7C55">
          <w:rPr>
            <w:webHidden/>
          </w:rPr>
          <w:instrText xml:space="preserve"> PAGEREF _Toc167275853 \h </w:instrText>
        </w:r>
        <w:r w:rsidR="005D7C55">
          <w:rPr>
            <w:webHidden/>
          </w:rPr>
        </w:r>
        <w:r w:rsidR="005D7C55">
          <w:rPr>
            <w:webHidden/>
          </w:rPr>
          <w:fldChar w:fldCharType="separate"/>
        </w:r>
        <w:r w:rsidR="005D7C55">
          <w:rPr>
            <w:webHidden/>
          </w:rPr>
          <w:t>68</w:t>
        </w:r>
        <w:r w:rsidR="005D7C55">
          <w:rPr>
            <w:webHidden/>
          </w:rPr>
          <w:fldChar w:fldCharType="end"/>
        </w:r>
      </w:hyperlink>
    </w:p>
    <w:p w14:paraId="124E99DC" w14:textId="2FE43D75" w:rsidR="005D7C55" w:rsidRDefault="00DB49AF">
      <w:pPr>
        <w:pStyle w:val="Obsah2"/>
        <w:rPr>
          <w:rFonts w:asciiTheme="minorHAnsi" w:eastAsiaTheme="minorEastAsia" w:hAnsiTheme="minorHAnsi" w:cstheme="minorBidi"/>
          <w:spacing w:val="0"/>
          <w:lang w:eastAsia="sk-SK"/>
        </w:rPr>
      </w:pPr>
      <w:hyperlink w:anchor="_Toc167275854" w:history="1">
        <w:r w:rsidR="005D7C55" w:rsidRPr="000700C7">
          <w:rPr>
            <w:rStyle w:val="Hypertextovprepojenie"/>
          </w:rPr>
          <w:t>3.57</w:t>
        </w:r>
        <w:r w:rsidR="005D7C55">
          <w:rPr>
            <w:rFonts w:asciiTheme="minorHAnsi" w:eastAsiaTheme="minorEastAsia" w:hAnsiTheme="minorHAnsi" w:cstheme="minorBidi"/>
            <w:spacing w:val="0"/>
            <w:lang w:eastAsia="sk-SK"/>
          </w:rPr>
          <w:tab/>
        </w:r>
        <w:r w:rsidR="005D7C55" w:rsidRPr="000700C7">
          <w:rPr>
            <w:rStyle w:val="Hypertextovprepojenie"/>
            <w:rFonts w:cs="Arial"/>
          </w:rPr>
          <w:t>220-09 Demolácia budovy p.č. 10140</w:t>
        </w:r>
        <w:r w:rsidR="005D7C55">
          <w:rPr>
            <w:webHidden/>
          </w:rPr>
          <w:tab/>
        </w:r>
        <w:r w:rsidR="005D7C55">
          <w:rPr>
            <w:webHidden/>
          </w:rPr>
          <w:fldChar w:fldCharType="begin"/>
        </w:r>
        <w:r w:rsidR="005D7C55">
          <w:rPr>
            <w:webHidden/>
          </w:rPr>
          <w:instrText xml:space="preserve"> PAGEREF _Toc167275854 \h </w:instrText>
        </w:r>
        <w:r w:rsidR="005D7C55">
          <w:rPr>
            <w:webHidden/>
          </w:rPr>
        </w:r>
        <w:r w:rsidR="005D7C55">
          <w:rPr>
            <w:webHidden/>
          </w:rPr>
          <w:fldChar w:fldCharType="separate"/>
        </w:r>
        <w:r w:rsidR="005D7C55">
          <w:rPr>
            <w:webHidden/>
          </w:rPr>
          <w:t>68</w:t>
        </w:r>
        <w:r w:rsidR="005D7C55">
          <w:rPr>
            <w:webHidden/>
          </w:rPr>
          <w:fldChar w:fldCharType="end"/>
        </w:r>
      </w:hyperlink>
    </w:p>
    <w:p w14:paraId="6C714FC1" w14:textId="4E42611E" w:rsidR="005D7C55" w:rsidRDefault="00DB49AF">
      <w:pPr>
        <w:pStyle w:val="Obsah2"/>
        <w:rPr>
          <w:rFonts w:asciiTheme="minorHAnsi" w:eastAsiaTheme="minorEastAsia" w:hAnsiTheme="minorHAnsi" w:cstheme="minorBidi"/>
          <w:spacing w:val="0"/>
          <w:lang w:eastAsia="sk-SK"/>
        </w:rPr>
      </w:pPr>
      <w:hyperlink w:anchor="_Toc167275855" w:history="1">
        <w:r w:rsidR="005D7C55" w:rsidRPr="000700C7">
          <w:rPr>
            <w:rStyle w:val="Hypertextovprepojenie"/>
          </w:rPr>
          <w:t>3.58</w:t>
        </w:r>
        <w:r w:rsidR="005D7C55">
          <w:rPr>
            <w:rFonts w:asciiTheme="minorHAnsi" w:eastAsiaTheme="minorEastAsia" w:hAnsiTheme="minorHAnsi" w:cstheme="minorBidi"/>
            <w:spacing w:val="0"/>
            <w:lang w:eastAsia="sk-SK"/>
          </w:rPr>
          <w:tab/>
        </w:r>
        <w:r w:rsidR="005D7C55" w:rsidRPr="000700C7">
          <w:rPr>
            <w:rStyle w:val="Hypertextovprepojenie"/>
            <w:rFonts w:cs="Arial"/>
          </w:rPr>
          <w:t>220-10 Demolácia budovy p.č. 10079</w:t>
        </w:r>
        <w:r w:rsidR="005D7C55">
          <w:rPr>
            <w:webHidden/>
          </w:rPr>
          <w:tab/>
        </w:r>
        <w:r w:rsidR="005D7C55">
          <w:rPr>
            <w:webHidden/>
          </w:rPr>
          <w:fldChar w:fldCharType="begin"/>
        </w:r>
        <w:r w:rsidR="005D7C55">
          <w:rPr>
            <w:webHidden/>
          </w:rPr>
          <w:instrText xml:space="preserve"> PAGEREF _Toc167275855 \h </w:instrText>
        </w:r>
        <w:r w:rsidR="005D7C55">
          <w:rPr>
            <w:webHidden/>
          </w:rPr>
        </w:r>
        <w:r w:rsidR="005D7C55">
          <w:rPr>
            <w:webHidden/>
          </w:rPr>
          <w:fldChar w:fldCharType="separate"/>
        </w:r>
        <w:r w:rsidR="005D7C55">
          <w:rPr>
            <w:webHidden/>
          </w:rPr>
          <w:t>68</w:t>
        </w:r>
        <w:r w:rsidR="005D7C55">
          <w:rPr>
            <w:webHidden/>
          </w:rPr>
          <w:fldChar w:fldCharType="end"/>
        </w:r>
      </w:hyperlink>
    </w:p>
    <w:p w14:paraId="520DA037" w14:textId="51394F38" w:rsidR="005D7C55" w:rsidRDefault="00DB49AF">
      <w:pPr>
        <w:pStyle w:val="Obsah2"/>
        <w:rPr>
          <w:rFonts w:asciiTheme="minorHAnsi" w:eastAsiaTheme="minorEastAsia" w:hAnsiTheme="minorHAnsi" w:cstheme="minorBidi"/>
          <w:spacing w:val="0"/>
          <w:lang w:eastAsia="sk-SK"/>
        </w:rPr>
      </w:pPr>
      <w:hyperlink w:anchor="_Toc167275856" w:history="1">
        <w:r w:rsidR="005D7C55" w:rsidRPr="000700C7">
          <w:rPr>
            <w:rStyle w:val="Hypertextovprepojenie"/>
          </w:rPr>
          <w:t>3.59</w:t>
        </w:r>
        <w:r w:rsidR="005D7C55">
          <w:rPr>
            <w:rFonts w:asciiTheme="minorHAnsi" w:eastAsiaTheme="minorEastAsia" w:hAnsiTheme="minorHAnsi" w:cstheme="minorBidi"/>
            <w:spacing w:val="0"/>
            <w:lang w:eastAsia="sk-SK"/>
          </w:rPr>
          <w:tab/>
        </w:r>
        <w:r w:rsidR="005D7C55" w:rsidRPr="000700C7">
          <w:rPr>
            <w:rStyle w:val="Hypertextovprepojenie"/>
            <w:rFonts w:cs="Arial"/>
          </w:rPr>
          <w:t>220-11 Demolácia budovy p.č. 10077</w:t>
        </w:r>
        <w:r w:rsidR="005D7C55">
          <w:rPr>
            <w:webHidden/>
          </w:rPr>
          <w:tab/>
        </w:r>
        <w:r w:rsidR="005D7C55">
          <w:rPr>
            <w:webHidden/>
          </w:rPr>
          <w:fldChar w:fldCharType="begin"/>
        </w:r>
        <w:r w:rsidR="005D7C55">
          <w:rPr>
            <w:webHidden/>
          </w:rPr>
          <w:instrText xml:space="preserve"> PAGEREF _Toc167275856 \h </w:instrText>
        </w:r>
        <w:r w:rsidR="005D7C55">
          <w:rPr>
            <w:webHidden/>
          </w:rPr>
        </w:r>
        <w:r w:rsidR="005D7C55">
          <w:rPr>
            <w:webHidden/>
          </w:rPr>
          <w:fldChar w:fldCharType="separate"/>
        </w:r>
        <w:r w:rsidR="005D7C55">
          <w:rPr>
            <w:webHidden/>
          </w:rPr>
          <w:t>68</w:t>
        </w:r>
        <w:r w:rsidR="005D7C55">
          <w:rPr>
            <w:webHidden/>
          </w:rPr>
          <w:fldChar w:fldCharType="end"/>
        </w:r>
      </w:hyperlink>
    </w:p>
    <w:p w14:paraId="6FC8369E" w14:textId="275B44F3" w:rsidR="005D7C55" w:rsidRDefault="00DB49AF">
      <w:pPr>
        <w:pStyle w:val="Obsah2"/>
        <w:rPr>
          <w:rFonts w:asciiTheme="minorHAnsi" w:eastAsiaTheme="minorEastAsia" w:hAnsiTheme="minorHAnsi" w:cstheme="minorBidi"/>
          <w:spacing w:val="0"/>
          <w:lang w:eastAsia="sk-SK"/>
        </w:rPr>
      </w:pPr>
      <w:hyperlink w:anchor="_Toc167275857" w:history="1">
        <w:r w:rsidR="005D7C55" w:rsidRPr="000700C7">
          <w:rPr>
            <w:rStyle w:val="Hypertextovprepojenie"/>
          </w:rPr>
          <w:t>3.60</w:t>
        </w:r>
        <w:r w:rsidR="005D7C55">
          <w:rPr>
            <w:rFonts w:asciiTheme="minorHAnsi" w:eastAsiaTheme="minorEastAsia" w:hAnsiTheme="minorHAnsi" w:cstheme="minorBidi"/>
            <w:spacing w:val="0"/>
            <w:lang w:eastAsia="sk-SK"/>
          </w:rPr>
          <w:tab/>
        </w:r>
        <w:r w:rsidR="005D7C55" w:rsidRPr="000700C7">
          <w:rPr>
            <w:rStyle w:val="Hypertextovprepojenie"/>
            <w:rFonts w:cs="Arial"/>
          </w:rPr>
          <w:t>220-12 Demolácia budovy p.č. 10075</w:t>
        </w:r>
        <w:r w:rsidR="005D7C55">
          <w:rPr>
            <w:webHidden/>
          </w:rPr>
          <w:tab/>
        </w:r>
        <w:r w:rsidR="005D7C55">
          <w:rPr>
            <w:webHidden/>
          </w:rPr>
          <w:fldChar w:fldCharType="begin"/>
        </w:r>
        <w:r w:rsidR="005D7C55">
          <w:rPr>
            <w:webHidden/>
          </w:rPr>
          <w:instrText xml:space="preserve"> PAGEREF _Toc167275857 \h </w:instrText>
        </w:r>
        <w:r w:rsidR="005D7C55">
          <w:rPr>
            <w:webHidden/>
          </w:rPr>
        </w:r>
        <w:r w:rsidR="005D7C55">
          <w:rPr>
            <w:webHidden/>
          </w:rPr>
          <w:fldChar w:fldCharType="separate"/>
        </w:r>
        <w:r w:rsidR="005D7C55">
          <w:rPr>
            <w:webHidden/>
          </w:rPr>
          <w:t>69</w:t>
        </w:r>
        <w:r w:rsidR="005D7C55">
          <w:rPr>
            <w:webHidden/>
          </w:rPr>
          <w:fldChar w:fldCharType="end"/>
        </w:r>
      </w:hyperlink>
    </w:p>
    <w:p w14:paraId="6EE44707" w14:textId="6425EC84" w:rsidR="005D7C55" w:rsidRDefault="00DB49AF">
      <w:pPr>
        <w:pStyle w:val="Obsah2"/>
        <w:rPr>
          <w:rFonts w:asciiTheme="minorHAnsi" w:eastAsiaTheme="minorEastAsia" w:hAnsiTheme="minorHAnsi" w:cstheme="minorBidi"/>
          <w:spacing w:val="0"/>
          <w:lang w:eastAsia="sk-SK"/>
        </w:rPr>
      </w:pPr>
      <w:hyperlink w:anchor="_Toc167275858" w:history="1">
        <w:r w:rsidR="005D7C55" w:rsidRPr="000700C7">
          <w:rPr>
            <w:rStyle w:val="Hypertextovprepojenie"/>
          </w:rPr>
          <w:t>3.61</w:t>
        </w:r>
        <w:r w:rsidR="005D7C55">
          <w:rPr>
            <w:rFonts w:asciiTheme="minorHAnsi" w:eastAsiaTheme="minorEastAsia" w:hAnsiTheme="minorHAnsi" w:cstheme="minorBidi"/>
            <w:spacing w:val="0"/>
            <w:lang w:eastAsia="sk-SK"/>
          </w:rPr>
          <w:tab/>
        </w:r>
        <w:r w:rsidR="005D7C55" w:rsidRPr="000700C7">
          <w:rPr>
            <w:rStyle w:val="Hypertextovprepojenie"/>
            <w:rFonts w:cs="Arial"/>
          </w:rPr>
          <w:t>220-13 Demolácia budovy p.č. 1854/1; 1855</w:t>
        </w:r>
        <w:r w:rsidR="005D7C55">
          <w:rPr>
            <w:webHidden/>
          </w:rPr>
          <w:tab/>
        </w:r>
        <w:r w:rsidR="005D7C55">
          <w:rPr>
            <w:webHidden/>
          </w:rPr>
          <w:fldChar w:fldCharType="begin"/>
        </w:r>
        <w:r w:rsidR="005D7C55">
          <w:rPr>
            <w:webHidden/>
          </w:rPr>
          <w:instrText xml:space="preserve"> PAGEREF _Toc167275858 \h </w:instrText>
        </w:r>
        <w:r w:rsidR="005D7C55">
          <w:rPr>
            <w:webHidden/>
          </w:rPr>
        </w:r>
        <w:r w:rsidR="005D7C55">
          <w:rPr>
            <w:webHidden/>
          </w:rPr>
          <w:fldChar w:fldCharType="separate"/>
        </w:r>
        <w:r w:rsidR="005D7C55">
          <w:rPr>
            <w:webHidden/>
          </w:rPr>
          <w:t>69</w:t>
        </w:r>
        <w:r w:rsidR="005D7C55">
          <w:rPr>
            <w:webHidden/>
          </w:rPr>
          <w:fldChar w:fldCharType="end"/>
        </w:r>
      </w:hyperlink>
    </w:p>
    <w:p w14:paraId="4685CCA8" w14:textId="70FEC4D3" w:rsidR="005D7C55" w:rsidRDefault="00DB49AF">
      <w:pPr>
        <w:pStyle w:val="Obsah2"/>
        <w:rPr>
          <w:rFonts w:asciiTheme="minorHAnsi" w:eastAsiaTheme="minorEastAsia" w:hAnsiTheme="minorHAnsi" w:cstheme="minorBidi"/>
          <w:spacing w:val="0"/>
          <w:lang w:eastAsia="sk-SK"/>
        </w:rPr>
      </w:pPr>
      <w:hyperlink w:anchor="_Toc167275859" w:history="1">
        <w:r w:rsidR="005D7C55" w:rsidRPr="000700C7">
          <w:rPr>
            <w:rStyle w:val="Hypertextovprepojenie"/>
          </w:rPr>
          <w:t>3.62</w:t>
        </w:r>
        <w:r w:rsidR="005D7C55">
          <w:rPr>
            <w:rFonts w:asciiTheme="minorHAnsi" w:eastAsiaTheme="minorEastAsia" w:hAnsiTheme="minorHAnsi" w:cstheme="minorBidi"/>
            <w:spacing w:val="0"/>
            <w:lang w:eastAsia="sk-SK"/>
          </w:rPr>
          <w:tab/>
        </w:r>
        <w:r w:rsidR="005D7C55" w:rsidRPr="000700C7">
          <w:rPr>
            <w:rStyle w:val="Hypertextovprepojenie"/>
            <w:rFonts w:cs="Arial"/>
          </w:rPr>
          <w:t>221-01 Zaslepenie existujúcej cesty v km 33,348</w:t>
        </w:r>
        <w:r w:rsidR="005D7C55">
          <w:rPr>
            <w:webHidden/>
          </w:rPr>
          <w:tab/>
        </w:r>
        <w:r w:rsidR="005D7C55">
          <w:rPr>
            <w:webHidden/>
          </w:rPr>
          <w:fldChar w:fldCharType="begin"/>
        </w:r>
        <w:r w:rsidR="005D7C55">
          <w:rPr>
            <w:webHidden/>
          </w:rPr>
          <w:instrText xml:space="preserve"> PAGEREF _Toc167275859 \h </w:instrText>
        </w:r>
        <w:r w:rsidR="005D7C55">
          <w:rPr>
            <w:webHidden/>
          </w:rPr>
        </w:r>
        <w:r w:rsidR="005D7C55">
          <w:rPr>
            <w:webHidden/>
          </w:rPr>
          <w:fldChar w:fldCharType="separate"/>
        </w:r>
        <w:r w:rsidR="005D7C55">
          <w:rPr>
            <w:webHidden/>
          </w:rPr>
          <w:t>69</w:t>
        </w:r>
        <w:r w:rsidR="005D7C55">
          <w:rPr>
            <w:webHidden/>
          </w:rPr>
          <w:fldChar w:fldCharType="end"/>
        </w:r>
      </w:hyperlink>
    </w:p>
    <w:p w14:paraId="16091F47" w14:textId="61C4E014" w:rsidR="005D7C55" w:rsidRDefault="00DB49AF">
      <w:pPr>
        <w:pStyle w:val="Obsah2"/>
        <w:rPr>
          <w:rFonts w:asciiTheme="minorHAnsi" w:eastAsiaTheme="minorEastAsia" w:hAnsiTheme="minorHAnsi" w:cstheme="minorBidi"/>
          <w:spacing w:val="0"/>
          <w:lang w:eastAsia="sk-SK"/>
        </w:rPr>
      </w:pPr>
      <w:hyperlink w:anchor="_Toc167275860" w:history="1">
        <w:r w:rsidR="005D7C55" w:rsidRPr="000700C7">
          <w:rPr>
            <w:rStyle w:val="Hypertextovprepojenie"/>
          </w:rPr>
          <w:t>3.63</w:t>
        </w:r>
        <w:r w:rsidR="005D7C55">
          <w:rPr>
            <w:rFonts w:asciiTheme="minorHAnsi" w:eastAsiaTheme="minorEastAsia" w:hAnsiTheme="minorHAnsi" w:cstheme="minorBidi"/>
            <w:spacing w:val="0"/>
            <w:lang w:eastAsia="sk-SK"/>
          </w:rPr>
          <w:tab/>
        </w:r>
        <w:r w:rsidR="005D7C55" w:rsidRPr="000700C7">
          <w:rPr>
            <w:rStyle w:val="Hypertextovprepojenie"/>
            <w:rFonts w:cs="Arial"/>
          </w:rPr>
          <w:t>222-01 Demolácia kotevného poľa</w:t>
        </w:r>
        <w:r w:rsidR="005D7C55">
          <w:rPr>
            <w:webHidden/>
          </w:rPr>
          <w:tab/>
        </w:r>
        <w:r w:rsidR="005D7C55">
          <w:rPr>
            <w:webHidden/>
          </w:rPr>
          <w:fldChar w:fldCharType="begin"/>
        </w:r>
        <w:r w:rsidR="005D7C55">
          <w:rPr>
            <w:webHidden/>
          </w:rPr>
          <w:instrText xml:space="preserve"> PAGEREF _Toc167275860 \h </w:instrText>
        </w:r>
        <w:r w:rsidR="005D7C55">
          <w:rPr>
            <w:webHidden/>
          </w:rPr>
        </w:r>
        <w:r w:rsidR="005D7C55">
          <w:rPr>
            <w:webHidden/>
          </w:rPr>
          <w:fldChar w:fldCharType="separate"/>
        </w:r>
        <w:r w:rsidR="005D7C55">
          <w:rPr>
            <w:webHidden/>
          </w:rPr>
          <w:t>69</w:t>
        </w:r>
        <w:r w:rsidR="005D7C55">
          <w:rPr>
            <w:webHidden/>
          </w:rPr>
          <w:fldChar w:fldCharType="end"/>
        </w:r>
      </w:hyperlink>
    </w:p>
    <w:p w14:paraId="77019CE3" w14:textId="686FB846" w:rsidR="005D7C55" w:rsidRDefault="00DB49AF">
      <w:pPr>
        <w:pStyle w:val="Obsah2"/>
        <w:rPr>
          <w:rFonts w:asciiTheme="minorHAnsi" w:eastAsiaTheme="minorEastAsia" w:hAnsiTheme="minorHAnsi" w:cstheme="minorBidi"/>
          <w:spacing w:val="0"/>
          <w:lang w:eastAsia="sk-SK"/>
        </w:rPr>
      </w:pPr>
      <w:hyperlink w:anchor="_Toc167275861" w:history="1">
        <w:r w:rsidR="005D7C55" w:rsidRPr="000700C7">
          <w:rPr>
            <w:rStyle w:val="Hypertextovprepojenie"/>
          </w:rPr>
          <w:t>3.64</w:t>
        </w:r>
        <w:r w:rsidR="005D7C55">
          <w:rPr>
            <w:rFonts w:asciiTheme="minorHAnsi" w:eastAsiaTheme="minorEastAsia" w:hAnsiTheme="minorHAnsi" w:cstheme="minorBidi"/>
            <w:spacing w:val="0"/>
            <w:lang w:eastAsia="sk-SK"/>
          </w:rPr>
          <w:tab/>
        </w:r>
        <w:r w:rsidR="005D7C55" w:rsidRPr="000700C7">
          <w:rPr>
            <w:rStyle w:val="Hypertextovprepojenie"/>
            <w:rFonts w:cs="Arial"/>
          </w:rPr>
          <w:t>222-02 Demolácia zarubného múra v km 35,244 - 35,353</w:t>
        </w:r>
        <w:r w:rsidR="005D7C55">
          <w:rPr>
            <w:webHidden/>
          </w:rPr>
          <w:tab/>
        </w:r>
        <w:r w:rsidR="005D7C55">
          <w:rPr>
            <w:webHidden/>
          </w:rPr>
          <w:fldChar w:fldCharType="begin"/>
        </w:r>
        <w:r w:rsidR="005D7C55">
          <w:rPr>
            <w:webHidden/>
          </w:rPr>
          <w:instrText xml:space="preserve"> PAGEREF _Toc167275861 \h </w:instrText>
        </w:r>
        <w:r w:rsidR="005D7C55">
          <w:rPr>
            <w:webHidden/>
          </w:rPr>
        </w:r>
        <w:r w:rsidR="005D7C55">
          <w:rPr>
            <w:webHidden/>
          </w:rPr>
          <w:fldChar w:fldCharType="separate"/>
        </w:r>
        <w:r w:rsidR="005D7C55">
          <w:rPr>
            <w:webHidden/>
          </w:rPr>
          <w:t>69</w:t>
        </w:r>
        <w:r w:rsidR="005D7C55">
          <w:rPr>
            <w:webHidden/>
          </w:rPr>
          <w:fldChar w:fldCharType="end"/>
        </w:r>
      </w:hyperlink>
    </w:p>
    <w:p w14:paraId="13ECB637" w14:textId="34A90BBB" w:rsidR="005D7C55" w:rsidRDefault="00DB49AF">
      <w:pPr>
        <w:pStyle w:val="Obsah2"/>
        <w:rPr>
          <w:rFonts w:asciiTheme="minorHAnsi" w:eastAsiaTheme="minorEastAsia" w:hAnsiTheme="minorHAnsi" w:cstheme="minorBidi"/>
          <w:spacing w:val="0"/>
          <w:lang w:eastAsia="sk-SK"/>
        </w:rPr>
      </w:pPr>
      <w:hyperlink w:anchor="_Toc167275862" w:history="1">
        <w:r w:rsidR="005D7C55" w:rsidRPr="000700C7">
          <w:rPr>
            <w:rStyle w:val="Hypertextovprepojenie"/>
          </w:rPr>
          <w:t>3.65</w:t>
        </w:r>
        <w:r w:rsidR="005D7C55">
          <w:rPr>
            <w:rFonts w:asciiTheme="minorHAnsi" w:eastAsiaTheme="minorEastAsia" w:hAnsiTheme="minorHAnsi" w:cstheme="minorBidi"/>
            <w:spacing w:val="0"/>
            <w:lang w:eastAsia="sk-SK"/>
          </w:rPr>
          <w:tab/>
        </w:r>
        <w:r w:rsidR="005D7C55" w:rsidRPr="000700C7">
          <w:rPr>
            <w:rStyle w:val="Hypertextovprepojenie"/>
            <w:rFonts w:cs="Arial"/>
          </w:rPr>
          <w:t>222-03 Demolácia klincovanej steny v km 35,261 - 35,345</w:t>
        </w:r>
        <w:r w:rsidR="005D7C55">
          <w:rPr>
            <w:webHidden/>
          </w:rPr>
          <w:tab/>
        </w:r>
        <w:r w:rsidR="005D7C55">
          <w:rPr>
            <w:webHidden/>
          </w:rPr>
          <w:fldChar w:fldCharType="begin"/>
        </w:r>
        <w:r w:rsidR="005D7C55">
          <w:rPr>
            <w:webHidden/>
          </w:rPr>
          <w:instrText xml:space="preserve"> PAGEREF _Toc167275862 \h </w:instrText>
        </w:r>
        <w:r w:rsidR="005D7C55">
          <w:rPr>
            <w:webHidden/>
          </w:rPr>
        </w:r>
        <w:r w:rsidR="005D7C55">
          <w:rPr>
            <w:webHidden/>
          </w:rPr>
          <w:fldChar w:fldCharType="separate"/>
        </w:r>
        <w:r w:rsidR="005D7C55">
          <w:rPr>
            <w:webHidden/>
          </w:rPr>
          <w:t>69</w:t>
        </w:r>
        <w:r w:rsidR="005D7C55">
          <w:rPr>
            <w:webHidden/>
          </w:rPr>
          <w:fldChar w:fldCharType="end"/>
        </w:r>
      </w:hyperlink>
    </w:p>
    <w:p w14:paraId="7B17184B" w14:textId="723AB772" w:rsidR="005D7C55" w:rsidRDefault="00DB49AF">
      <w:pPr>
        <w:pStyle w:val="Obsah2"/>
        <w:rPr>
          <w:rFonts w:asciiTheme="minorHAnsi" w:eastAsiaTheme="minorEastAsia" w:hAnsiTheme="minorHAnsi" w:cstheme="minorBidi"/>
          <w:spacing w:val="0"/>
          <w:lang w:eastAsia="sk-SK"/>
        </w:rPr>
      </w:pPr>
      <w:hyperlink w:anchor="_Toc167275863" w:history="1">
        <w:r w:rsidR="005D7C55" w:rsidRPr="000700C7">
          <w:rPr>
            <w:rStyle w:val="Hypertextovprepojenie"/>
          </w:rPr>
          <w:t>3.66</w:t>
        </w:r>
        <w:r w:rsidR="005D7C55">
          <w:rPr>
            <w:rFonts w:asciiTheme="minorHAnsi" w:eastAsiaTheme="minorEastAsia" w:hAnsiTheme="minorHAnsi" w:cstheme="minorBidi"/>
            <w:spacing w:val="0"/>
            <w:lang w:eastAsia="sk-SK"/>
          </w:rPr>
          <w:tab/>
        </w:r>
        <w:r w:rsidR="005D7C55" w:rsidRPr="000700C7">
          <w:rPr>
            <w:rStyle w:val="Hypertextovprepojenie"/>
            <w:rFonts w:cs="Arial"/>
          </w:rPr>
          <w:t>230-00 Úprava podložia v mieste močiaru km 33,365 - 33,743</w:t>
        </w:r>
        <w:r w:rsidR="005D7C55">
          <w:rPr>
            <w:webHidden/>
          </w:rPr>
          <w:tab/>
        </w:r>
        <w:r w:rsidR="005D7C55">
          <w:rPr>
            <w:webHidden/>
          </w:rPr>
          <w:fldChar w:fldCharType="begin"/>
        </w:r>
        <w:r w:rsidR="005D7C55">
          <w:rPr>
            <w:webHidden/>
          </w:rPr>
          <w:instrText xml:space="preserve"> PAGEREF _Toc167275863 \h </w:instrText>
        </w:r>
        <w:r w:rsidR="005D7C55">
          <w:rPr>
            <w:webHidden/>
          </w:rPr>
        </w:r>
        <w:r w:rsidR="005D7C55">
          <w:rPr>
            <w:webHidden/>
          </w:rPr>
          <w:fldChar w:fldCharType="separate"/>
        </w:r>
        <w:r w:rsidR="005D7C55">
          <w:rPr>
            <w:webHidden/>
          </w:rPr>
          <w:t>69</w:t>
        </w:r>
        <w:r w:rsidR="005D7C55">
          <w:rPr>
            <w:webHidden/>
          </w:rPr>
          <w:fldChar w:fldCharType="end"/>
        </w:r>
      </w:hyperlink>
    </w:p>
    <w:p w14:paraId="400BFDEA" w14:textId="597C2BF6" w:rsidR="005D7C55" w:rsidRDefault="00DB49AF">
      <w:pPr>
        <w:pStyle w:val="Obsah2"/>
        <w:rPr>
          <w:rFonts w:asciiTheme="minorHAnsi" w:eastAsiaTheme="minorEastAsia" w:hAnsiTheme="minorHAnsi" w:cstheme="minorBidi"/>
          <w:spacing w:val="0"/>
          <w:lang w:eastAsia="sk-SK"/>
        </w:rPr>
      </w:pPr>
      <w:hyperlink w:anchor="_Toc167275864" w:history="1">
        <w:r w:rsidR="005D7C55" w:rsidRPr="000700C7">
          <w:rPr>
            <w:rStyle w:val="Hypertextovprepojenie"/>
          </w:rPr>
          <w:t>3.67</w:t>
        </w:r>
        <w:r w:rsidR="005D7C55">
          <w:rPr>
            <w:rFonts w:asciiTheme="minorHAnsi" w:eastAsiaTheme="minorEastAsia" w:hAnsiTheme="minorHAnsi" w:cstheme="minorBidi"/>
            <w:spacing w:val="0"/>
            <w:lang w:eastAsia="sk-SK"/>
          </w:rPr>
          <w:tab/>
        </w:r>
        <w:r w:rsidR="005D7C55" w:rsidRPr="000700C7">
          <w:rPr>
            <w:rStyle w:val="Hypertextovprepojenie"/>
            <w:rFonts w:cs="Arial"/>
          </w:rPr>
          <w:t>231-00 Zárubný múr vpravo v km 33.895 - 33.978</w:t>
        </w:r>
        <w:r w:rsidR="005D7C55">
          <w:rPr>
            <w:webHidden/>
          </w:rPr>
          <w:tab/>
        </w:r>
        <w:r w:rsidR="005D7C55">
          <w:rPr>
            <w:webHidden/>
          </w:rPr>
          <w:fldChar w:fldCharType="begin"/>
        </w:r>
        <w:r w:rsidR="005D7C55">
          <w:rPr>
            <w:webHidden/>
          </w:rPr>
          <w:instrText xml:space="preserve"> PAGEREF _Toc167275864 \h </w:instrText>
        </w:r>
        <w:r w:rsidR="005D7C55">
          <w:rPr>
            <w:webHidden/>
          </w:rPr>
        </w:r>
        <w:r w:rsidR="005D7C55">
          <w:rPr>
            <w:webHidden/>
          </w:rPr>
          <w:fldChar w:fldCharType="separate"/>
        </w:r>
        <w:r w:rsidR="005D7C55">
          <w:rPr>
            <w:webHidden/>
          </w:rPr>
          <w:t>70</w:t>
        </w:r>
        <w:r w:rsidR="005D7C55">
          <w:rPr>
            <w:webHidden/>
          </w:rPr>
          <w:fldChar w:fldCharType="end"/>
        </w:r>
      </w:hyperlink>
    </w:p>
    <w:p w14:paraId="2718DFD6" w14:textId="67F4C227" w:rsidR="005D7C55" w:rsidRDefault="00DB49AF">
      <w:pPr>
        <w:pStyle w:val="Obsah2"/>
        <w:rPr>
          <w:rFonts w:asciiTheme="minorHAnsi" w:eastAsiaTheme="minorEastAsia" w:hAnsiTheme="minorHAnsi" w:cstheme="minorBidi"/>
          <w:spacing w:val="0"/>
          <w:lang w:eastAsia="sk-SK"/>
        </w:rPr>
      </w:pPr>
      <w:hyperlink w:anchor="_Toc167275865" w:history="1">
        <w:r w:rsidR="005D7C55" w:rsidRPr="000700C7">
          <w:rPr>
            <w:rStyle w:val="Hypertextovprepojenie"/>
          </w:rPr>
          <w:t>3.68</w:t>
        </w:r>
        <w:r w:rsidR="005D7C55">
          <w:rPr>
            <w:rFonts w:asciiTheme="minorHAnsi" w:eastAsiaTheme="minorEastAsia" w:hAnsiTheme="minorHAnsi" w:cstheme="minorBidi"/>
            <w:spacing w:val="0"/>
            <w:lang w:eastAsia="sk-SK"/>
          </w:rPr>
          <w:tab/>
        </w:r>
        <w:r w:rsidR="005D7C55" w:rsidRPr="000700C7">
          <w:rPr>
            <w:rStyle w:val="Hypertextovprepojenie"/>
            <w:rFonts w:cs="Arial"/>
          </w:rPr>
          <w:t>232-00 Zárubný múr vpravo v km 34.660 - 34,869</w:t>
        </w:r>
        <w:r w:rsidR="005D7C55">
          <w:rPr>
            <w:webHidden/>
          </w:rPr>
          <w:tab/>
        </w:r>
        <w:r w:rsidR="005D7C55">
          <w:rPr>
            <w:webHidden/>
          </w:rPr>
          <w:fldChar w:fldCharType="begin"/>
        </w:r>
        <w:r w:rsidR="005D7C55">
          <w:rPr>
            <w:webHidden/>
          </w:rPr>
          <w:instrText xml:space="preserve"> PAGEREF _Toc167275865 \h </w:instrText>
        </w:r>
        <w:r w:rsidR="005D7C55">
          <w:rPr>
            <w:webHidden/>
          </w:rPr>
        </w:r>
        <w:r w:rsidR="005D7C55">
          <w:rPr>
            <w:webHidden/>
          </w:rPr>
          <w:fldChar w:fldCharType="separate"/>
        </w:r>
        <w:r w:rsidR="005D7C55">
          <w:rPr>
            <w:webHidden/>
          </w:rPr>
          <w:t>70</w:t>
        </w:r>
        <w:r w:rsidR="005D7C55">
          <w:rPr>
            <w:webHidden/>
          </w:rPr>
          <w:fldChar w:fldCharType="end"/>
        </w:r>
      </w:hyperlink>
    </w:p>
    <w:p w14:paraId="004FE8D1" w14:textId="6F976D46" w:rsidR="005D7C55" w:rsidRDefault="00DB49AF">
      <w:pPr>
        <w:pStyle w:val="Obsah2"/>
        <w:rPr>
          <w:rFonts w:asciiTheme="minorHAnsi" w:eastAsiaTheme="minorEastAsia" w:hAnsiTheme="minorHAnsi" w:cstheme="minorBidi"/>
          <w:spacing w:val="0"/>
          <w:lang w:eastAsia="sk-SK"/>
        </w:rPr>
      </w:pPr>
      <w:hyperlink w:anchor="_Toc167275866" w:history="1">
        <w:r w:rsidR="005D7C55" w:rsidRPr="000700C7">
          <w:rPr>
            <w:rStyle w:val="Hypertextovprepojenie"/>
          </w:rPr>
          <w:t>3.69</w:t>
        </w:r>
        <w:r w:rsidR="005D7C55">
          <w:rPr>
            <w:rFonts w:asciiTheme="minorHAnsi" w:eastAsiaTheme="minorEastAsia" w:hAnsiTheme="minorHAnsi" w:cstheme="minorBidi"/>
            <w:spacing w:val="0"/>
            <w:lang w:eastAsia="sk-SK"/>
          </w:rPr>
          <w:tab/>
        </w:r>
        <w:r w:rsidR="005D7C55" w:rsidRPr="000700C7">
          <w:rPr>
            <w:rStyle w:val="Hypertextovprepojenie"/>
            <w:rFonts w:cs="Arial"/>
          </w:rPr>
          <w:t>233-00 Zárubný múr vpravo v km 34.978 - 35,040</w:t>
        </w:r>
        <w:r w:rsidR="005D7C55">
          <w:rPr>
            <w:webHidden/>
          </w:rPr>
          <w:tab/>
        </w:r>
        <w:r w:rsidR="005D7C55">
          <w:rPr>
            <w:webHidden/>
          </w:rPr>
          <w:fldChar w:fldCharType="begin"/>
        </w:r>
        <w:r w:rsidR="005D7C55">
          <w:rPr>
            <w:webHidden/>
          </w:rPr>
          <w:instrText xml:space="preserve"> PAGEREF _Toc167275866 \h </w:instrText>
        </w:r>
        <w:r w:rsidR="005D7C55">
          <w:rPr>
            <w:webHidden/>
          </w:rPr>
        </w:r>
        <w:r w:rsidR="005D7C55">
          <w:rPr>
            <w:webHidden/>
          </w:rPr>
          <w:fldChar w:fldCharType="separate"/>
        </w:r>
        <w:r w:rsidR="005D7C55">
          <w:rPr>
            <w:webHidden/>
          </w:rPr>
          <w:t>70</w:t>
        </w:r>
        <w:r w:rsidR="005D7C55">
          <w:rPr>
            <w:webHidden/>
          </w:rPr>
          <w:fldChar w:fldCharType="end"/>
        </w:r>
      </w:hyperlink>
    </w:p>
    <w:p w14:paraId="14A345C3" w14:textId="1D074282" w:rsidR="005D7C55" w:rsidRDefault="00DB49AF">
      <w:pPr>
        <w:pStyle w:val="Obsah2"/>
        <w:rPr>
          <w:rFonts w:asciiTheme="minorHAnsi" w:eastAsiaTheme="minorEastAsia" w:hAnsiTheme="minorHAnsi" w:cstheme="minorBidi"/>
          <w:spacing w:val="0"/>
          <w:lang w:eastAsia="sk-SK"/>
        </w:rPr>
      </w:pPr>
      <w:hyperlink w:anchor="_Toc167275867" w:history="1">
        <w:r w:rsidR="005D7C55" w:rsidRPr="000700C7">
          <w:rPr>
            <w:rStyle w:val="Hypertextovprepojenie"/>
          </w:rPr>
          <w:t>3.70</w:t>
        </w:r>
        <w:r w:rsidR="005D7C55">
          <w:rPr>
            <w:rFonts w:asciiTheme="minorHAnsi" w:eastAsiaTheme="minorEastAsia" w:hAnsiTheme="minorHAnsi" w:cstheme="minorBidi"/>
            <w:spacing w:val="0"/>
            <w:lang w:eastAsia="sk-SK"/>
          </w:rPr>
          <w:tab/>
        </w:r>
        <w:r w:rsidR="005D7C55" w:rsidRPr="000700C7">
          <w:rPr>
            <w:rStyle w:val="Hypertextovprepojenie"/>
            <w:rFonts w:cs="Arial"/>
          </w:rPr>
          <w:t>234-00 Zárubný múr v pravo v km 35,040- 35,366</w:t>
        </w:r>
        <w:r w:rsidR="005D7C55">
          <w:rPr>
            <w:webHidden/>
          </w:rPr>
          <w:tab/>
        </w:r>
        <w:r w:rsidR="005D7C55">
          <w:rPr>
            <w:webHidden/>
          </w:rPr>
          <w:fldChar w:fldCharType="begin"/>
        </w:r>
        <w:r w:rsidR="005D7C55">
          <w:rPr>
            <w:webHidden/>
          </w:rPr>
          <w:instrText xml:space="preserve"> PAGEREF _Toc167275867 \h </w:instrText>
        </w:r>
        <w:r w:rsidR="005D7C55">
          <w:rPr>
            <w:webHidden/>
          </w:rPr>
        </w:r>
        <w:r w:rsidR="005D7C55">
          <w:rPr>
            <w:webHidden/>
          </w:rPr>
          <w:fldChar w:fldCharType="separate"/>
        </w:r>
        <w:r w:rsidR="005D7C55">
          <w:rPr>
            <w:webHidden/>
          </w:rPr>
          <w:t>70</w:t>
        </w:r>
        <w:r w:rsidR="005D7C55">
          <w:rPr>
            <w:webHidden/>
          </w:rPr>
          <w:fldChar w:fldCharType="end"/>
        </w:r>
      </w:hyperlink>
    </w:p>
    <w:p w14:paraId="56B80748" w14:textId="5704F1A9" w:rsidR="005D7C55" w:rsidRDefault="00DB49AF">
      <w:pPr>
        <w:pStyle w:val="Obsah2"/>
        <w:rPr>
          <w:rFonts w:asciiTheme="minorHAnsi" w:eastAsiaTheme="minorEastAsia" w:hAnsiTheme="minorHAnsi" w:cstheme="minorBidi"/>
          <w:spacing w:val="0"/>
          <w:lang w:eastAsia="sk-SK"/>
        </w:rPr>
      </w:pPr>
      <w:hyperlink w:anchor="_Toc167275868" w:history="1">
        <w:r w:rsidR="005D7C55" w:rsidRPr="000700C7">
          <w:rPr>
            <w:rStyle w:val="Hypertextovprepojenie"/>
          </w:rPr>
          <w:t>3.71</w:t>
        </w:r>
        <w:r w:rsidR="005D7C55">
          <w:rPr>
            <w:rFonts w:asciiTheme="minorHAnsi" w:eastAsiaTheme="minorEastAsia" w:hAnsiTheme="minorHAnsi" w:cstheme="minorBidi"/>
            <w:spacing w:val="0"/>
            <w:lang w:eastAsia="sk-SK"/>
          </w:rPr>
          <w:tab/>
        </w:r>
        <w:r w:rsidR="005D7C55" w:rsidRPr="000700C7">
          <w:rPr>
            <w:rStyle w:val="Hypertextovprepojenie"/>
            <w:rFonts w:cs="Arial"/>
          </w:rPr>
          <w:t>235-00 Zárubný múr vpravo km 35,366 - 35,532</w:t>
        </w:r>
        <w:r w:rsidR="005D7C55">
          <w:rPr>
            <w:webHidden/>
          </w:rPr>
          <w:tab/>
        </w:r>
        <w:r w:rsidR="005D7C55">
          <w:rPr>
            <w:webHidden/>
          </w:rPr>
          <w:fldChar w:fldCharType="begin"/>
        </w:r>
        <w:r w:rsidR="005D7C55">
          <w:rPr>
            <w:webHidden/>
          </w:rPr>
          <w:instrText xml:space="preserve"> PAGEREF _Toc167275868 \h </w:instrText>
        </w:r>
        <w:r w:rsidR="005D7C55">
          <w:rPr>
            <w:webHidden/>
          </w:rPr>
        </w:r>
        <w:r w:rsidR="005D7C55">
          <w:rPr>
            <w:webHidden/>
          </w:rPr>
          <w:fldChar w:fldCharType="separate"/>
        </w:r>
        <w:r w:rsidR="005D7C55">
          <w:rPr>
            <w:webHidden/>
          </w:rPr>
          <w:t>70</w:t>
        </w:r>
        <w:r w:rsidR="005D7C55">
          <w:rPr>
            <w:webHidden/>
          </w:rPr>
          <w:fldChar w:fldCharType="end"/>
        </w:r>
      </w:hyperlink>
    </w:p>
    <w:p w14:paraId="6CFC3B43" w14:textId="4A3F2178" w:rsidR="005D7C55" w:rsidRDefault="00DB49AF">
      <w:pPr>
        <w:pStyle w:val="Obsah2"/>
        <w:rPr>
          <w:rFonts w:asciiTheme="minorHAnsi" w:eastAsiaTheme="minorEastAsia" w:hAnsiTheme="minorHAnsi" w:cstheme="minorBidi"/>
          <w:spacing w:val="0"/>
          <w:lang w:eastAsia="sk-SK"/>
        </w:rPr>
      </w:pPr>
      <w:hyperlink w:anchor="_Toc167275869" w:history="1">
        <w:r w:rsidR="005D7C55" w:rsidRPr="000700C7">
          <w:rPr>
            <w:rStyle w:val="Hypertextovprepojenie"/>
          </w:rPr>
          <w:t>3.72</w:t>
        </w:r>
        <w:r w:rsidR="005D7C55">
          <w:rPr>
            <w:rFonts w:asciiTheme="minorHAnsi" w:eastAsiaTheme="minorEastAsia" w:hAnsiTheme="minorHAnsi" w:cstheme="minorBidi"/>
            <w:spacing w:val="0"/>
            <w:lang w:eastAsia="sk-SK"/>
          </w:rPr>
          <w:tab/>
        </w:r>
        <w:r w:rsidR="005D7C55" w:rsidRPr="000700C7">
          <w:rPr>
            <w:rStyle w:val="Hypertextovprepojenie"/>
            <w:rFonts w:cs="Arial"/>
          </w:rPr>
          <w:t>236-00 Zárubný múr vpravo v km 35,717 - 35.920</w:t>
        </w:r>
        <w:r w:rsidR="005D7C55">
          <w:rPr>
            <w:webHidden/>
          </w:rPr>
          <w:tab/>
        </w:r>
        <w:r w:rsidR="005D7C55">
          <w:rPr>
            <w:webHidden/>
          </w:rPr>
          <w:fldChar w:fldCharType="begin"/>
        </w:r>
        <w:r w:rsidR="005D7C55">
          <w:rPr>
            <w:webHidden/>
          </w:rPr>
          <w:instrText xml:space="preserve"> PAGEREF _Toc167275869 \h </w:instrText>
        </w:r>
        <w:r w:rsidR="005D7C55">
          <w:rPr>
            <w:webHidden/>
          </w:rPr>
        </w:r>
        <w:r w:rsidR="005D7C55">
          <w:rPr>
            <w:webHidden/>
          </w:rPr>
          <w:fldChar w:fldCharType="separate"/>
        </w:r>
        <w:r w:rsidR="005D7C55">
          <w:rPr>
            <w:webHidden/>
          </w:rPr>
          <w:t>70</w:t>
        </w:r>
        <w:r w:rsidR="005D7C55">
          <w:rPr>
            <w:webHidden/>
          </w:rPr>
          <w:fldChar w:fldCharType="end"/>
        </w:r>
      </w:hyperlink>
    </w:p>
    <w:p w14:paraId="237A7127" w14:textId="62ABF5AB" w:rsidR="005D7C55" w:rsidRDefault="00DB49AF">
      <w:pPr>
        <w:pStyle w:val="Obsah2"/>
        <w:rPr>
          <w:rFonts w:asciiTheme="minorHAnsi" w:eastAsiaTheme="minorEastAsia" w:hAnsiTheme="minorHAnsi" w:cstheme="minorBidi"/>
          <w:spacing w:val="0"/>
          <w:lang w:eastAsia="sk-SK"/>
        </w:rPr>
      </w:pPr>
      <w:hyperlink w:anchor="_Toc167275870" w:history="1">
        <w:r w:rsidR="005D7C55" w:rsidRPr="000700C7">
          <w:rPr>
            <w:rStyle w:val="Hypertextovprepojenie"/>
          </w:rPr>
          <w:t>3.73</w:t>
        </w:r>
        <w:r w:rsidR="005D7C55">
          <w:rPr>
            <w:rFonts w:asciiTheme="minorHAnsi" w:eastAsiaTheme="minorEastAsia" w:hAnsiTheme="minorHAnsi" w:cstheme="minorBidi"/>
            <w:spacing w:val="0"/>
            <w:lang w:eastAsia="sk-SK"/>
          </w:rPr>
          <w:tab/>
        </w:r>
        <w:r w:rsidR="005D7C55" w:rsidRPr="000700C7">
          <w:rPr>
            <w:rStyle w:val="Hypertextovprepojenie"/>
            <w:rFonts w:cs="Arial"/>
          </w:rPr>
          <w:t>237-00 Zárubný múr vpravo v km 36,800</w:t>
        </w:r>
        <w:r w:rsidR="005D7C55">
          <w:rPr>
            <w:webHidden/>
          </w:rPr>
          <w:tab/>
        </w:r>
        <w:r w:rsidR="005D7C55">
          <w:rPr>
            <w:webHidden/>
          </w:rPr>
          <w:fldChar w:fldCharType="begin"/>
        </w:r>
        <w:r w:rsidR="005D7C55">
          <w:rPr>
            <w:webHidden/>
          </w:rPr>
          <w:instrText xml:space="preserve"> PAGEREF _Toc167275870 \h </w:instrText>
        </w:r>
        <w:r w:rsidR="005D7C55">
          <w:rPr>
            <w:webHidden/>
          </w:rPr>
        </w:r>
        <w:r w:rsidR="005D7C55">
          <w:rPr>
            <w:webHidden/>
          </w:rPr>
          <w:fldChar w:fldCharType="separate"/>
        </w:r>
        <w:r w:rsidR="005D7C55">
          <w:rPr>
            <w:webHidden/>
          </w:rPr>
          <w:t>70</w:t>
        </w:r>
        <w:r w:rsidR="005D7C55">
          <w:rPr>
            <w:webHidden/>
          </w:rPr>
          <w:fldChar w:fldCharType="end"/>
        </w:r>
      </w:hyperlink>
    </w:p>
    <w:p w14:paraId="2B53A9BB" w14:textId="1A33363B" w:rsidR="005D7C55" w:rsidRDefault="00DB49AF">
      <w:pPr>
        <w:pStyle w:val="Obsah2"/>
        <w:rPr>
          <w:rFonts w:asciiTheme="minorHAnsi" w:eastAsiaTheme="minorEastAsia" w:hAnsiTheme="minorHAnsi" w:cstheme="minorBidi"/>
          <w:spacing w:val="0"/>
          <w:lang w:eastAsia="sk-SK"/>
        </w:rPr>
      </w:pPr>
      <w:hyperlink w:anchor="_Toc167275871" w:history="1">
        <w:r w:rsidR="005D7C55" w:rsidRPr="000700C7">
          <w:rPr>
            <w:rStyle w:val="Hypertextovprepojenie"/>
          </w:rPr>
          <w:t>3.74</w:t>
        </w:r>
        <w:r w:rsidR="005D7C55">
          <w:rPr>
            <w:rFonts w:asciiTheme="minorHAnsi" w:eastAsiaTheme="minorEastAsia" w:hAnsiTheme="minorHAnsi" w:cstheme="minorBidi"/>
            <w:spacing w:val="0"/>
            <w:lang w:eastAsia="sk-SK"/>
          </w:rPr>
          <w:tab/>
        </w:r>
        <w:r w:rsidR="005D7C55" w:rsidRPr="000700C7">
          <w:rPr>
            <w:rStyle w:val="Hypertextovprepojenie"/>
            <w:rFonts w:cs="Arial"/>
          </w:rPr>
          <w:t>238-00 Zárubný múr vpravo v km 36,996 – KÚ</w:t>
        </w:r>
        <w:r w:rsidR="005D7C55">
          <w:rPr>
            <w:webHidden/>
          </w:rPr>
          <w:tab/>
        </w:r>
        <w:r w:rsidR="005D7C55">
          <w:rPr>
            <w:webHidden/>
          </w:rPr>
          <w:fldChar w:fldCharType="begin"/>
        </w:r>
        <w:r w:rsidR="005D7C55">
          <w:rPr>
            <w:webHidden/>
          </w:rPr>
          <w:instrText xml:space="preserve"> PAGEREF _Toc167275871 \h </w:instrText>
        </w:r>
        <w:r w:rsidR="005D7C55">
          <w:rPr>
            <w:webHidden/>
          </w:rPr>
        </w:r>
        <w:r w:rsidR="005D7C55">
          <w:rPr>
            <w:webHidden/>
          </w:rPr>
          <w:fldChar w:fldCharType="separate"/>
        </w:r>
        <w:r w:rsidR="005D7C55">
          <w:rPr>
            <w:webHidden/>
          </w:rPr>
          <w:t>71</w:t>
        </w:r>
        <w:r w:rsidR="005D7C55">
          <w:rPr>
            <w:webHidden/>
          </w:rPr>
          <w:fldChar w:fldCharType="end"/>
        </w:r>
      </w:hyperlink>
    </w:p>
    <w:p w14:paraId="43A32621" w14:textId="791B2F1E" w:rsidR="005D7C55" w:rsidRDefault="00DB49AF">
      <w:pPr>
        <w:pStyle w:val="Obsah2"/>
        <w:rPr>
          <w:rFonts w:asciiTheme="minorHAnsi" w:eastAsiaTheme="minorEastAsia" w:hAnsiTheme="minorHAnsi" w:cstheme="minorBidi"/>
          <w:spacing w:val="0"/>
          <w:lang w:eastAsia="sk-SK"/>
        </w:rPr>
      </w:pPr>
      <w:hyperlink w:anchor="_Toc167275872" w:history="1">
        <w:r w:rsidR="005D7C55" w:rsidRPr="000700C7">
          <w:rPr>
            <w:rStyle w:val="Hypertextovprepojenie"/>
          </w:rPr>
          <w:t>3.75</w:t>
        </w:r>
        <w:r w:rsidR="005D7C55">
          <w:rPr>
            <w:rFonts w:asciiTheme="minorHAnsi" w:eastAsiaTheme="minorEastAsia" w:hAnsiTheme="minorHAnsi" w:cstheme="minorBidi"/>
            <w:spacing w:val="0"/>
            <w:lang w:eastAsia="sk-SK"/>
          </w:rPr>
          <w:tab/>
        </w:r>
        <w:r w:rsidR="005D7C55" w:rsidRPr="000700C7">
          <w:rPr>
            <w:rStyle w:val="Hypertextovprepojenie"/>
            <w:rFonts w:cs="Arial"/>
          </w:rPr>
          <w:t>250-00 Oporný múr v strednom deliacom páse vľavo v km 34,329 - 34,496</w:t>
        </w:r>
        <w:r w:rsidR="005D7C55">
          <w:rPr>
            <w:webHidden/>
          </w:rPr>
          <w:tab/>
        </w:r>
        <w:r w:rsidR="005D7C55">
          <w:rPr>
            <w:webHidden/>
          </w:rPr>
          <w:fldChar w:fldCharType="begin"/>
        </w:r>
        <w:r w:rsidR="005D7C55">
          <w:rPr>
            <w:webHidden/>
          </w:rPr>
          <w:instrText xml:space="preserve"> PAGEREF _Toc167275872 \h </w:instrText>
        </w:r>
        <w:r w:rsidR="005D7C55">
          <w:rPr>
            <w:webHidden/>
          </w:rPr>
        </w:r>
        <w:r w:rsidR="005D7C55">
          <w:rPr>
            <w:webHidden/>
          </w:rPr>
          <w:fldChar w:fldCharType="separate"/>
        </w:r>
        <w:r w:rsidR="005D7C55">
          <w:rPr>
            <w:webHidden/>
          </w:rPr>
          <w:t>71</w:t>
        </w:r>
        <w:r w:rsidR="005D7C55">
          <w:rPr>
            <w:webHidden/>
          </w:rPr>
          <w:fldChar w:fldCharType="end"/>
        </w:r>
      </w:hyperlink>
    </w:p>
    <w:p w14:paraId="64FA867E" w14:textId="1A65AC68" w:rsidR="005D7C55" w:rsidRDefault="00DB49AF">
      <w:pPr>
        <w:pStyle w:val="Obsah2"/>
        <w:rPr>
          <w:rFonts w:asciiTheme="minorHAnsi" w:eastAsiaTheme="minorEastAsia" w:hAnsiTheme="minorHAnsi" w:cstheme="minorBidi"/>
          <w:spacing w:val="0"/>
          <w:lang w:eastAsia="sk-SK"/>
        </w:rPr>
      </w:pPr>
      <w:hyperlink w:anchor="_Toc167275873" w:history="1">
        <w:r w:rsidR="005D7C55" w:rsidRPr="000700C7">
          <w:rPr>
            <w:rStyle w:val="Hypertextovprepojenie"/>
          </w:rPr>
          <w:t>3.76</w:t>
        </w:r>
        <w:r w:rsidR="005D7C55">
          <w:rPr>
            <w:rFonts w:asciiTheme="minorHAnsi" w:eastAsiaTheme="minorEastAsia" w:hAnsiTheme="minorHAnsi" w:cstheme="minorBidi"/>
            <w:spacing w:val="0"/>
            <w:lang w:eastAsia="sk-SK"/>
          </w:rPr>
          <w:tab/>
        </w:r>
        <w:r w:rsidR="005D7C55" w:rsidRPr="000700C7">
          <w:rPr>
            <w:rStyle w:val="Hypertextovprepojenie"/>
            <w:rFonts w:cs="Arial"/>
          </w:rPr>
          <w:t>251-00 Oporný múr v strednom deliacom páse vľavo v km 34,513 - 34,940</w:t>
        </w:r>
        <w:r w:rsidR="005D7C55">
          <w:rPr>
            <w:webHidden/>
          </w:rPr>
          <w:tab/>
        </w:r>
        <w:r w:rsidR="005D7C55">
          <w:rPr>
            <w:webHidden/>
          </w:rPr>
          <w:fldChar w:fldCharType="begin"/>
        </w:r>
        <w:r w:rsidR="005D7C55">
          <w:rPr>
            <w:webHidden/>
          </w:rPr>
          <w:instrText xml:space="preserve"> PAGEREF _Toc167275873 \h </w:instrText>
        </w:r>
        <w:r w:rsidR="005D7C55">
          <w:rPr>
            <w:webHidden/>
          </w:rPr>
        </w:r>
        <w:r w:rsidR="005D7C55">
          <w:rPr>
            <w:webHidden/>
          </w:rPr>
          <w:fldChar w:fldCharType="separate"/>
        </w:r>
        <w:r w:rsidR="005D7C55">
          <w:rPr>
            <w:webHidden/>
          </w:rPr>
          <w:t>71</w:t>
        </w:r>
        <w:r w:rsidR="005D7C55">
          <w:rPr>
            <w:webHidden/>
          </w:rPr>
          <w:fldChar w:fldCharType="end"/>
        </w:r>
      </w:hyperlink>
    </w:p>
    <w:p w14:paraId="7A068D0D" w14:textId="42CA206A" w:rsidR="005D7C55" w:rsidRDefault="00DB49AF">
      <w:pPr>
        <w:pStyle w:val="Obsah2"/>
        <w:rPr>
          <w:rFonts w:asciiTheme="minorHAnsi" w:eastAsiaTheme="minorEastAsia" w:hAnsiTheme="minorHAnsi" w:cstheme="minorBidi"/>
          <w:spacing w:val="0"/>
          <w:lang w:eastAsia="sk-SK"/>
        </w:rPr>
      </w:pPr>
      <w:hyperlink w:anchor="_Toc167275874" w:history="1">
        <w:r w:rsidR="005D7C55" w:rsidRPr="000700C7">
          <w:rPr>
            <w:rStyle w:val="Hypertextovprepojenie"/>
          </w:rPr>
          <w:t>3.77</w:t>
        </w:r>
        <w:r w:rsidR="005D7C55">
          <w:rPr>
            <w:rFonts w:asciiTheme="minorHAnsi" w:eastAsiaTheme="minorEastAsia" w:hAnsiTheme="minorHAnsi" w:cstheme="minorBidi"/>
            <w:spacing w:val="0"/>
            <w:lang w:eastAsia="sk-SK"/>
          </w:rPr>
          <w:tab/>
        </w:r>
        <w:r w:rsidR="005D7C55" w:rsidRPr="000700C7">
          <w:rPr>
            <w:rStyle w:val="Hypertextovprepojenie"/>
            <w:rFonts w:cs="Arial"/>
          </w:rPr>
          <w:t>252-00 Oporný múr v strednom deliacom páse v vľavo v km 35,068 - 35,507</w:t>
        </w:r>
        <w:r w:rsidR="005D7C55">
          <w:rPr>
            <w:webHidden/>
          </w:rPr>
          <w:tab/>
        </w:r>
        <w:r w:rsidR="005D7C55">
          <w:rPr>
            <w:webHidden/>
          </w:rPr>
          <w:fldChar w:fldCharType="begin"/>
        </w:r>
        <w:r w:rsidR="005D7C55">
          <w:rPr>
            <w:webHidden/>
          </w:rPr>
          <w:instrText xml:space="preserve"> PAGEREF _Toc167275874 \h </w:instrText>
        </w:r>
        <w:r w:rsidR="005D7C55">
          <w:rPr>
            <w:webHidden/>
          </w:rPr>
        </w:r>
        <w:r w:rsidR="005D7C55">
          <w:rPr>
            <w:webHidden/>
          </w:rPr>
          <w:fldChar w:fldCharType="separate"/>
        </w:r>
        <w:r w:rsidR="005D7C55">
          <w:rPr>
            <w:webHidden/>
          </w:rPr>
          <w:t>71</w:t>
        </w:r>
        <w:r w:rsidR="005D7C55">
          <w:rPr>
            <w:webHidden/>
          </w:rPr>
          <w:fldChar w:fldCharType="end"/>
        </w:r>
      </w:hyperlink>
    </w:p>
    <w:p w14:paraId="685E2089" w14:textId="7FB5A73E" w:rsidR="005D7C55" w:rsidRDefault="00DB49AF">
      <w:pPr>
        <w:pStyle w:val="Obsah2"/>
        <w:rPr>
          <w:rFonts w:asciiTheme="minorHAnsi" w:eastAsiaTheme="minorEastAsia" w:hAnsiTheme="minorHAnsi" w:cstheme="minorBidi"/>
          <w:spacing w:val="0"/>
          <w:lang w:eastAsia="sk-SK"/>
        </w:rPr>
      </w:pPr>
      <w:hyperlink w:anchor="_Toc167275875" w:history="1">
        <w:r w:rsidR="005D7C55" w:rsidRPr="000700C7">
          <w:rPr>
            <w:rStyle w:val="Hypertextovprepojenie"/>
          </w:rPr>
          <w:t>3.78</w:t>
        </w:r>
        <w:r w:rsidR="005D7C55">
          <w:rPr>
            <w:rFonts w:asciiTheme="minorHAnsi" w:eastAsiaTheme="minorEastAsia" w:hAnsiTheme="minorHAnsi" w:cstheme="minorBidi"/>
            <w:spacing w:val="0"/>
            <w:lang w:eastAsia="sk-SK"/>
          </w:rPr>
          <w:tab/>
        </w:r>
        <w:r w:rsidR="005D7C55" w:rsidRPr="000700C7">
          <w:rPr>
            <w:rStyle w:val="Hypertextovprepojenie"/>
            <w:rFonts w:cs="Arial"/>
          </w:rPr>
          <w:t>253-00 Oporný múr v strednom deliacom páse v vľavo v km 36,695 - 36,765</w:t>
        </w:r>
        <w:r w:rsidR="005D7C55">
          <w:rPr>
            <w:webHidden/>
          </w:rPr>
          <w:tab/>
        </w:r>
        <w:r w:rsidR="005D7C55">
          <w:rPr>
            <w:webHidden/>
          </w:rPr>
          <w:fldChar w:fldCharType="begin"/>
        </w:r>
        <w:r w:rsidR="005D7C55">
          <w:rPr>
            <w:webHidden/>
          </w:rPr>
          <w:instrText xml:space="preserve"> PAGEREF _Toc167275875 \h </w:instrText>
        </w:r>
        <w:r w:rsidR="005D7C55">
          <w:rPr>
            <w:webHidden/>
          </w:rPr>
        </w:r>
        <w:r w:rsidR="005D7C55">
          <w:rPr>
            <w:webHidden/>
          </w:rPr>
          <w:fldChar w:fldCharType="separate"/>
        </w:r>
        <w:r w:rsidR="005D7C55">
          <w:rPr>
            <w:webHidden/>
          </w:rPr>
          <w:t>71</w:t>
        </w:r>
        <w:r w:rsidR="005D7C55">
          <w:rPr>
            <w:webHidden/>
          </w:rPr>
          <w:fldChar w:fldCharType="end"/>
        </w:r>
      </w:hyperlink>
    </w:p>
    <w:p w14:paraId="7E130880" w14:textId="31F3B0BC" w:rsidR="005D7C55" w:rsidRDefault="00DB49AF">
      <w:pPr>
        <w:pStyle w:val="Obsah2"/>
        <w:rPr>
          <w:rFonts w:asciiTheme="minorHAnsi" w:eastAsiaTheme="minorEastAsia" w:hAnsiTheme="minorHAnsi" w:cstheme="minorBidi"/>
          <w:spacing w:val="0"/>
          <w:lang w:eastAsia="sk-SK"/>
        </w:rPr>
      </w:pPr>
      <w:hyperlink w:anchor="_Toc167275876" w:history="1">
        <w:r w:rsidR="005D7C55" w:rsidRPr="000700C7">
          <w:rPr>
            <w:rStyle w:val="Hypertextovprepojenie"/>
          </w:rPr>
          <w:t>3.79</w:t>
        </w:r>
        <w:r w:rsidR="005D7C55">
          <w:rPr>
            <w:rFonts w:asciiTheme="minorHAnsi" w:eastAsiaTheme="minorEastAsia" w:hAnsiTheme="minorHAnsi" w:cstheme="minorBidi"/>
            <w:spacing w:val="0"/>
            <w:lang w:eastAsia="sk-SK"/>
          </w:rPr>
          <w:tab/>
        </w:r>
        <w:r w:rsidR="005D7C55" w:rsidRPr="000700C7">
          <w:rPr>
            <w:rStyle w:val="Hypertextovprepojenie"/>
            <w:rFonts w:cs="Arial"/>
          </w:rPr>
          <w:t>254-00 Oporný múr v strednom deliacom páse v vľavo v km 36,808 – KÚ</w:t>
        </w:r>
        <w:r w:rsidR="005D7C55">
          <w:rPr>
            <w:webHidden/>
          </w:rPr>
          <w:tab/>
        </w:r>
        <w:r w:rsidR="005D7C55">
          <w:rPr>
            <w:webHidden/>
          </w:rPr>
          <w:fldChar w:fldCharType="begin"/>
        </w:r>
        <w:r w:rsidR="005D7C55">
          <w:rPr>
            <w:webHidden/>
          </w:rPr>
          <w:instrText xml:space="preserve"> PAGEREF _Toc167275876 \h </w:instrText>
        </w:r>
        <w:r w:rsidR="005D7C55">
          <w:rPr>
            <w:webHidden/>
          </w:rPr>
        </w:r>
        <w:r w:rsidR="005D7C55">
          <w:rPr>
            <w:webHidden/>
          </w:rPr>
          <w:fldChar w:fldCharType="separate"/>
        </w:r>
        <w:r w:rsidR="005D7C55">
          <w:rPr>
            <w:webHidden/>
          </w:rPr>
          <w:t>71</w:t>
        </w:r>
        <w:r w:rsidR="005D7C55">
          <w:rPr>
            <w:webHidden/>
          </w:rPr>
          <w:fldChar w:fldCharType="end"/>
        </w:r>
      </w:hyperlink>
    </w:p>
    <w:p w14:paraId="3B3A0372" w14:textId="1EF918FA" w:rsidR="005D7C55" w:rsidRDefault="00DB49AF">
      <w:pPr>
        <w:pStyle w:val="Obsah2"/>
        <w:rPr>
          <w:rFonts w:asciiTheme="minorHAnsi" w:eastAsiaTheme="minorEastAsia" w:hAnsiTheme="minorHAnsi" w:cstheme="minorBidi"/>
          <w:spacing w:val="0"/>
          <w:lang w:eastAsia="sk-SK"/>
        </w:rPr>
      </w:pPr>
      <w:hyperlink w:anchor="_Toc167275877" w:history="1">
        <w:r w:rsidR="005D7C55" w:rsidRPr="000700C7">
          <w:rPr>
            <w:rStyle w:val="Hypertextovprepojenie"/>
          </w:rPr>
          <w:t>3.80</w:t>
        </w:r>
        <w:r w:rsidR="005D7C55">
          <w:rPr>
            <w:rFonts w:asciiTheme="minorHAnsi" w:eastAsiaTheme="minorEastAsia" w:hAnsiTheme="minorHAnsi" w:cstheme="minorBidi"/>
            <w:spacing w:val="0"/>
            <w:lang w:eastAsia="sk-SK"/>
          </w:rPr>
          <w:tab/>
        </w:r>
        <w:r w:rsidR="005D7C55" w:rsidRPr="000700C7">
          <w:rPr>
            <w:rStyle w:val="Hypertextovprepojenie"/>
            <w:rFonts w:cs="Arial"/>
          </w:rPr>
          <w:t>255-00 Oporný múr na preložke cesty I/11 vpravo, v km 0,160 - 0,261</w:t>
        </w:r>
        <w:r w:rsidR="005D7C55">
          <w:rPr>
            <w:webHidden/>
          </w:rPr>
          <w:tab/>
        </w:r>
        <w:r w:rsidR="005D7C55">
          <w:rPr>
            <w:webHidden/>
          </w:rPr>
          <w:fldChar w:fldCharType="begin"/>
        </w:r>
        <w:r w:rsidR="005D7C55">
          <w:rPr>
            <w:webHidden/>
          </w:rPr>
          <w:instrText xml:space="preserve"> PAGEREF _Toc167275877 \h </w:instrText>
        </w:r>
        <w:r w:rsidR="005D7C55">
          <w:rPr>
            <w:webHidden/>
          </w:rPr>
        </w:r>
        <w:r w:rsidR="005D7C55">
          <w:rPr>
            <w:webHidden/>
          </w:rPr>
          <w:fldChar w:fldCharType="separate"/>
        </w:r>
        <w:r w:rsidR="005D7C55">
          <w:rPr>
            <w:webHidden/>
          </w:rPr>
          <w:t>71</w:t>
        </w:r>
        <w:r w:rsidR="005D7C55">
          <w:rPr>
            <w:webHidden/>
          </w:rPr>
          <w:fldChar w:fldCharType="end"/>
        </w:r>
      </w:hyperlink>
    </w:p>
    <w:p w14:paraId="3BA30A73" w14:textId="7CBBCC5C" w:rsidR="005D7C55" w:rsidRDefault="00DB49AF">
      <w:pPr>
        <w:pStyle w:val="Obsah2"/>
        <w:rPr>
          <w:rFonts w:asciiTheme="minorHAnsi" w:eastAsiaTheme="minorEastAsia" w:hAnsiTheme="minorHAnsi" w:cstheme="minorBidi"/>
          <w:spacing w:val="0"/>
          <w:lang w:eastAsia="sk-SK"/>
        </w:rPr>
      </w:pPr>
      <w:hyperlink w:anchor="_Toc167275878" w:history="1">
        <w:r w:rsidR="005D7C55" w:rsidRPr="000700C7">
          <w:rPr>
            <w:rStyle w:val="Hypertextovprepojenie"/>
          </w:rPr>
          <w:t>3.81</w:t>
        </w:r>
        <w:r w:rsidR="005D7C55">
          <w:rPr>
            <w:rFonts w:asciiTheme="minorHAnsi" w:eastAsiaTheme="minorEastAsia" w:hAnsiTheme="minorHAnsi" w:cstheme="minorBidi"/>
            <w:spacing w:val="0"/>
            <w:lang w:eastAsia="sk-SK"/>
          </w:rPr>
          <w:tab/>
        </w:r>
        <w:r w:rsidR="005D7C55" w:rsidRPr="000700C7">
          <w:rPr>
            <w:rStyle w:val="Hypertextovprepojenie"/>
            <w:rFonts w:cs="Arial"/>
          </w:rPr>
          <w:t>256-00 Oporný múr na preložke cesty I/11 vpravo, v km 0,334 - 0,510</w:t>
        </w:r>
        <w:r w:rsidR="005D7C55">
          <w:rPr>
            <w:webHidden/>
          </w:rPr>
          <w:tab/>
        </w:r>
        <w:r w:rsidR="005D7C55">
          <w:rPr>
            <w:webHidden/>
          </w:rPr>
          <w:fldChar w:fldCharType="begin"/>
        </w:r>
        <w:r w:rsidR="005D7C55">
          <w:rPr>
            <w:webHidden/>
          </w:rPr>
          <w:instrText xml:space="preserve"> PAGEREF _Toc167275878 \h </w:instrText>
        </w:r>
        <w:r w:rsidR="005D7C55">
          <w:rPr>
            <w:webHidden/>
          </w:rPr>
        </w:r>
        <w:r w:rsidR="005D7C55">
          <w:rPr>
            <w:webHidden/>
          </w:rPr>
          <w:fldChar w:fldCharType="separate"/>
        </w:r>
        <w:r w:rsidR="005D7C55">
          <w:rPr>
            <w:webHidden/>
          </w:rPr>
          <w:t>72</w:t>
        </w:r>
        <w:r w:rsidR="005D7C55">
          <w:rPr>
            <w:webHidden/>
          </w:rPr>
          <w:fldChar w:fldCharType="end"/>
        </w:r>
      </w:hyperlink>
    </w:p>
    <w:p w14:paraId="78D4B60A" w14:textId="46BEBF64" w:rsidR="005D7C55" w:rsidRDefault="00DB49AF">
      <w:pPr>
        <w:pStyle w:val="Obsah2"/>
        <w:rPr>
          <w:rFonts w:asciiTheme="minorHAnsi" w:eastAsiaTheme="minorEastAsia" w:hAnsiTheme="minorHAnsi" w:cstheme="minorBidi"/>
          <w:spacing w:val="0"/>
          <w:lang w:eastAsia="sk-SK"/>
        </w:rPr>
      </w:pPr>
      <w:hyperlink w:anchor="_Toc167275879" w:history="1">
        <w:r w:rsidR="005D7C55" w:rsidRPr="000700C7">
          <w:rPr>
            <w:rStyle w:val="Hypertextovprepojenie"/>
          </w:rPr>
          <w:t>3.82</w:t>
        </w:r>
        <w:r w:rsidR="005D7C55">
          <w:rPr>
            <w:rFonts w:asciiTheme="minorHAnsi" w:eastAsiaTheme="minorEastAsia" w:hAnsiTheme="minorHAnsi" w:cstheme="minorBidi"/>
            <w:spacing w:val="0"/>
            <w:lang w:eastAsia="sk-SK"/>
          </w:rPr>
          <w:tab/>
        </w:r>
        <w:r w:rsidR="005D7C55" w:rsidRPr="000700C7">
          <w:rPr>
            <w:rStyle w:val="Hypertextovprepojenie"/>
            <w:rFonts w:cs="Arial"/>
          </w:rPr>
          <w:t>257-00 Oporný múr na preložke cesty I/11 vľavo, v km 0,220 - 0,262</w:t>
        </w:r>
        <w:r w:rsidR="005D7C55">
          <w:rPr>
            <w:webHidden/>
          </w:rPr>
          <w:tab/>
        </w:r>
        <w:r w:rsidR="005D7C55">
          <w:rPr>
            <w:webHidden/>
          </w:rPr>
          <w:fldChar w:fldCharType="begin"/>
        </w:r>
        <w:r w:rsidR="005D7C55">
          <w:rPr>
            <w:webHidden/>
          </w:rPr>
          <w:instrText xml:space="preserve"> PAGEREF _Toc167275879 \h </w:instrText>
        </w:r>
        <w:r w:rsidR="005D7C55">
          <w:rPr>
            <w:webHidden/>
          </w:rPr>
        </w:r>
        <w:r w:rsidR="005D7C55">
          <w:rPr>
            <w:webHidden/>
          </w:rPr>
          <w:fldChar w:fldCharType="separate"/>
        </w:r>
        <w:r w:rsidR="005D7C55">
          <w:rPr>
            <w:webHidden/>
          </w:rPr>
          <w:t>72</w:t>
        </w:r>
        <w:r w:rsidR="005D7C55">
          <w:rPr>
            <w:webHidden/>
          </w:rPr>
          <w:fldChar w:fldCharType="end"/>
        </w:r>
      </w:hyperlink>
    </w:p>
    <w:p w14:paraId="13589CCA" w14:textId="24F1B9B8" w:rsidR="005D7C55" w:rsidRDefault="00DB49AF">
      <w:pPr>
        <w:pStyle w:val="Obsah2"/>
        <w:rPr>
          <w:rFonts w:asciiTheme="minorHAnsi" w:eastAsiaTheme="minorEastAsia" w:hAnsiTheme="minorHAnsi" w:cstheme="minorBidi"/>
          <w:spacing w:val="0"/>
          <w:lang w:eastAsia="sk-SK"/>
        </w:rPr>
      </w:pPr>
      <w:hyperlink w:anchor="_Toc167275880" w:history="1">
        <w:r w:rsidR="005D7C55" w:rsidRPr="000700C7">
          <w:rPr>
            <w:rStyle w:val="Hypertextovprepojenie"/>
          </w:rPr>
          <w:t>3.83</w:t>
        </w:r>
        <w:r w:rsidR="005D7C55">
          <w:rPr>
            <w:rFonts w:asciiTheme="minorHAnsi" w:eastAsiaTheme="minorEastAsia" w:hAnsiTheme="minorHAnsi" w:cstheme="minorBidi"/>
            <w:spacing w:val="0"/>
            <w:lang w:eastAsia="sk-SK"/>
          </w:rPr>
          <w:tab/>
        </w:r>
        <w:r w:rsidR="005D7C55" w:rsidRPr="000700C7">
          <w:rPr>
            <w:rStyle w:val="Hypertextovprepojenie"/>
            <w:rFonts w:cs="Arial"/>
          </w:rPr>
          <w:t>258-00 Oporný múr na preložke cesty I/11 vľavo, v km 0,332 - 0,411</w:t>
        </w:r>
        <w:r w:rsidR="005D7C55">
          <w:rPr>
            <w:webHidden/>
          </w:rPr>
          <w:tab/>
        </w:r>
        <w:r w:rsidR="005D7C55">
          <w:rPr>
            <w:webHidden/>
          </w:rPr>
          <w:fldChar w:fldCharType="begin"/>
        </w:r>
        <w:r w:rsidR="005D7C55">
          <w:rPr>
            <w:webHidden/>
          </w:rPr>
          <w:instrText xml:space="preserve"> PAGEREF _Toc167275880 \h </w:instrText>
        </w:r>
        <w:r w:rsidR="005D7C55">
          <w:rPr>
            <w:webHidden/>
          </w:rPr>
        </w:r>
        <w:r w:rsidR="005D7C55">
          <w:rPr>
            <w:webHidden/>
          </w:rPr>
          <w:fldChar w:fldCharType="separate"/>
        </w:r>
        <w:r w:rsidR="005D7C55">
          <w:rPr>
            <w:webHidden/>
          </w:rPr>
          <w:t>72</w:t>
        </w:r>
        <w:r w:rsidR="005D7C55">
          <w:rPr>
            <w:webHidden/>
          </w:rPr>
          <w:fldChar w:fldCharType="end"/>
        </w:r>
      </w:hyperlink>
    </w:p>
    <w:p w14:paraId="4983AE4D" w14:textId="48D349EB" w:rsidR="005D7C55" w:rsidRDefault="00DB49AF">
      <w:pPr>
        <w:pStyle w:val="Obsah2"/>
        <w:rPr>
          <w:rFonts w:asciiTheme="minorHAnsi" w:eastAsiaTheme="minorEastAsia" w:hAnsiTheme="minorHAnsi" w:cstheme="minorBidi"/>
          <w:spacing w:val="0"/>
          <w:lang w:eastAsia="sk-SK"/>
        </w:rPr>
      </w:pPr>
      <w:hyperlink w:anchor="_Toc167275881" w:history="1">
        <w:r w:rsidR="005D7C55" w:rsidRPr="000700C7">
          <w:rPr>
            <w:rStyle w:val="Hypertextovprepojenie"/>
          </w:rPr>
          <w:t>3.84</w:t>
        </w:r>
        <w:r w:rsidR="005D7C55">
          <w:rPr>
            <w:rFonts w:asciiTheme="minorHAnsi" w:eastAsiaTheme="minorEastAsia" w:hAnsiTheme="minorHAnsi" w:cstheme="minorBidi"/>
            <w:spacing w:val="0"/>
            <w:lang w:eastAsia="sk-SK"/>
          </w:rPr>
          <w:tab/>
        </w:r>
        <w:r w:rsidR="005D7C55" w:rsidRPr="000700C7">
          <w:rPr>
            <w:rStyle w:val="Hypertextovprepojenie"/>
            <w:rFonts w:cs="Arial"/>
          </w:rPr>
          <w:t>280-00 Protihluková stena vpravo v km 32,985 - 33,006</w:t>
        </w:r>
        <w:r w:rsidR="005D7C55">
          <w:rPr>
            <w:webHidden/>
          </w:rPr>
          <w:tab/>
        </w:r>
        <w:r w:rsidR="005D7C55">
          <w:rPr>
            <w:webHidden/>
          </w:rPr>
          <w:fldChar w:fldCharType="begin"/>
        </w:r>
        <w:r w:rsidR="005D7C55">
          <w:rPr>
            <w:webHidden/>
          </w:rPr>
          <w:instrText xml:space="preserve"> PAGEREF _Toc167275881 \h </w:instrText>
        </w:r>
        <w:r w:rsidR="005D7C55">
          <w:rPr>
            <w:webHidden/>
          </w:rPr>
        </w:r>
        <w:r w:rsidR="005D7C55">
          <w:rPr>
            <w:webHidden/>
          </w:rPr>
          <w:fldChar w:fldCharType="separate"/>
        </w:r>
        <w:r w:rsidR="005D7C55">
          <w:rPr>
            <w:webHidden/>
          </w:rPr>
          <w:t>72</w:t>
        </w:r>
        <w:r w:rsidR="005D7C55">
          <w:rPr>
            <w:webHidden/>
          </w:rPr>
          <w:fldChar w:fldCharType="end"/>
        </w:r>
      </w:hyperlink>
    </w:p>
    <w:p w14:paraId="5BC28D4C" w14:textId="2BD9DD2E" w:rsidR="005D7C55" w:rsidRDefault="00DB49AF">
      <w:pPr>
        <w:pStyle w:val="Obsah2"/>
        <w:rPr>
          <w:rFonts w:asciiTheme="minorHAnsi" w:eastAsiaTheme="minorEastAsia" w:hAnsiTheme="minorHAnsi" w:cstheme="minorBidi"/>
          <w:spacing w:val="0"/>
          <w:lang w:eastAsia="sk-SK"/>
        </w:rPr>
      </w:pPr>
      <w:hyperlink w:anchor="_Toc167275882" w:history="1">
        <w:r w:rsidR="005D7C55" w:rsidRPr="000700C7">
          <w:rPr>
            <w:rStyle w:val="Hypertextovprepojenie"/>
          </w:rPr>
          <w:t>3.85</w:t>
        </w:r>
        <w:r w:rsidR="005D7C55">
          <w:rPr>
            <w:rFonts w:asciiTheme="minorHAnsi" w:eastAsiaTheme="minorEastAsia" w:hAnsiTheme="minorHAnsi" w:cstheme="minorBidi"/>
            <w:spacing w:val="0"/>
            <w:lang w:eastAsia="sk-SK"/>
          </w:rPr>
          <w:tab/>
        </w:r>
        <w:r w:rsidR="005D7C55" w:rsidRPr="000700C7">
          <w:rPr>
            <w:rStyle w:val="Hypertextovprepojenie"/>
            <w:rFonts w:cs="Arial"/>
          </w:rPr>
          <w:t>280-01 Protihluková stena na moste 201-00 vpravo v km 33,006 - 33,066</w:t>
        </w:r>
        <w:r w:rsidR="005D7C55">
          <w:rPr>
            <w:webHidden/>
          </w:rPr>
          <w:tab/>
        </w:r>
        <w:r w:rsidR="005D7C55">
          <w:rPr>
            <w:webHidden/>
          </w:rPr>
          <w:fldChar w:fldCharType="begin"/>
        </w:r>
        <w:r w:rsidR="005D7C55">
          <w:rPr>
            <w:webHidden/>
          </w:rPr>
          <w:instrText xml:space="preserve"> PAGEREF _Toc167275882 \h </w:instrText>
        </w:r>
        <w:r w:rsidR="005D7C55">
          <w:rPr>
            <w:webHidden/>
          </w:rPr>
        </w:r>
        <w:r w:rsidR="005D7C55">
          <w:rPr>
            <w:webHidden/>
          </w:rPr>
          <w:fldChar w:fldCharType="separate"/>
        </w:r>
        <w:r w:rsidR="005D7C55">
          <w:rPr>
            <w:webHidden/>
          </w:rPr>
          <w:t>72</w:t>
        </w:r>
        <w:r w:rsidR="005D7C55">
          <w:rPr>
            <w:webHidden/>
          </w:rPr>
          <w:fldChar w:fldCharType="end"/>
        </w:r>
      </w:hyperlink>
    </w:p>
    <w:p w14:paraId="51B387D5" w14:textId="724D1668" w:rsidR="005D7C55" w:rsidRDefault="00DB49AF">
      <w:pPr>
        <w:pStyle w:val="Obsah2"/>
        <w:rPr>
          <w:rFonts w:asciiTheme="minorHAnsi" w:eastAsiaTheme="minorEastAsia" w:hAnsiTheme="minorHAnsi" w:cstheme="minorBidi"/>
          <w:spacing w:val="0"/>
          <w:lang w:eastAsia="sk-SK"/>
        </w:rPr>
      </w:pPr>
      <w:hyperlink w:anchor="_Toc167275883" w:history="1">
        <w:r w:rsidR="005D7C55" w:rsidRPr="000700C7">
          <w:rPr>
            <w:rStyle w:val="Hypertextovprepojenie"/>
          </w:rPr>
          <w:t>3.86</w:t>
        </w:r>
        <w:r w:rsidR="005D7C55">
          <w:rPr>
            <w:rFonts w:asciiTheme="minorHAnsi" w:eastAsiaTheme="minorEastAsia" w:hAnsiTheme="minorHAnsi" w:cstheme="minorBidi"/>
            <w:spacing w:val="0"/>
            <w:lang w:eastAsia="sk-SK"/>
          </w:rPr>
          <w:tab/>
        </w:r>
        <w:r w:rsidR="005D7C55" w:rsidRPr="000700C7">
          <w:rPr>
            <w:rStyle w:val="Hypertextovprepojenie"/>
            <w:rFonts w:cs="Arial"/>
          </w:rPr>
          <w:t>280-02 Protihluková stena vpravo v km 33,066 - 33,177</w:t>
        </w:r>
        <w:r w:rsidR="005D7C55">
          <w:rPr>
            <w:webHidden/>
          </w:rPr>
          <w:tab/>
        </w:r>
        <w:r w:rsidR="005D7C55">
          <w:rPr>
            <w:webHidden/>
          </w:rPr>
          <w:fldChar w:fldCharType="begin"/>
        </w:r>
        <w:r w:rsidR="005D7C55">
          <w:rPr>
            <w:webHidden/>
          </w:rPr>
          <w:instrText xml:space="preserve"> PAGEREF _Toc167275883 \h </w:instrText>
        </w:r>
        <w:r w:rsidR="005D7C55">
          <w:rPr>
            <w:webHidden/>
          </w:rPr>
        </w:r>
        <w:r w:rsidR="005D7C55">
          <w:rPr>
            <w:webHidden/>
          </w:rPr>
          <w:fldChar w:fldCharType="separate"/>
        </w:r>
        <w:r w:rsidR="005D7C55">
          <w:rPr>
            <w:webHidden/>
          </w:rPr>
          <w:t>72</w:t>
        </w:r>
        <w:r w:rsidR="005D7C55">
          <w:rPr>
            <w:webHidden/>
          </w:rPr>
          <w:fldChar w:fldCharType="end"/>
        </w:r>
      </w:hyperlink>
    </w:p>
    <w:p w14:paraId="6F6ECD71" w14:textId="51C95C53" w:rsidR="005D7C55" w:rsidRDefault="00DB49AF">
      <w:pPr>
        <w:pStyle w:val="Obsah2"/>
        <w:rPr>
          <w:rFonts w:asciiTheme="minorHAnsi" w:eastAsiaTheme="minorEastAsia" w:hAnsiTheme="minorHAnsi" w:cstheme="minorBidi"/>
          <w:spacing w:val="0"/>
          <w:lang w:eastAsia="sk-SK"/>
        </w:rPr>
      </w:pPr>
      <w:hyperlink w:anchor="_Toc167275884" w:history="1">
        <w:r w:rsidR="005D7C55" w:rsidRPr="000700C7">
          <w:rPr>
            <w:rStyle w:val="Hypertextovprepojenie"/>
          </w:rPr>
          <w:t>3.87</w:t>
        </w:r>
        <w:r w:rsidR="005D7C55">
          <w:rPr>
            <w:rFonts w:asciiTheme="minorHAnsi" w:eastAsiaTheme="minorEastAsia" w:hAnsiTheme="minorHAnsi" w:cstheme="minorBidi"/>
            <w:spacing w:val="0"/>
            <w:lang w:eastAsia="sk-SK"/>
          </w:rPr>
          <w:tab/>
        </w:r>
        <w:r w:rsidR="005D7C55" w:rsidRPr="000700C7">
          <w:rPr>
            <w:rStyle w:val="Hypertextovprepojenie"/>
            <w:rFonts w:cs="Arial"/>
          </w:rPr>
          <w:t>280-03 Protihluková stena na moste 202-00 vpravo v km 33,177 - 33,217</w:t>
        </w:r>
        <w:r w:rsidR="005D7C55">
          <w:rPr>
            <w:webHidden/>
          </w:rPr>
          <w:tab/>
        </w:r>
        <w:r w:rsidR="005D7C55">
          <w:rPr>
            <w:webHidden/>
          </w:rPr>
          <w:fldChar w:fldCharType="begin"/>
        </w:r>
        <w:r w:rsidR="005D7C55">
          <w:rPr>
            <w:webHidden/>
          </w:rPr>
          <w:instrText xml:space="preserve"> PAGEREF _Toc167275884 \h </w:instrText>
        </w:r>
        <w:r w:rsidR="005D7C55">
          <w:rPr>
            <w:webHidden/>
          </w:rPr>
        </w:r>
        <w:r w:rsidR="005D7C55">
          <w:rPr>
            <w:webHidden/>
          </w:rPr>
          <w:fldChar w:fldCharType="separate"/>
        </w:r>
        <w:r w:rsidR="005D7C55">
          <w:rPr>
            <w:webHidden/>
          </w:rPr>
          <w:t>73</w:t>
        </w:r>
        <w:r w:rsidR="005D7C55">
          <w:rPr>
            <w:webHidden/>
          </w:rPr>
          <w:fldChar w:fldCharType="end"/>
        </w:r>
      </w:hyperlink>
    </w:p>
    <w:p w14:paraId="08CC6ACE" w14:textId="3CEFAC1E" w:rsidR="005D7C55" w:rsidRDefault="00DB49AF">
      <w:pPr>
        <w:pStyle w:val="Obsah2"/>
        <w:rPr>
          <w:rFonts w:asciiTheme="minorHAnsi" w:eastAsiaTheme="minorEastAsia" w:hAnsiTheme="minorHAnsi" w:cstheme="minorBidi"/>
          <w:spacing w:val="0"/>
          <w:lang w:eastAsia="sk-SK"/>
        </w:rPr>
      </w:pPr>
      <w:hyperlink w:anchor="_Toc167275885" w:history="1">
        <w:r w:rsidR="005D7C55" w:rsidRPr="000700C7">
          <w:rPr>
            <w:rStyle w:val="Hypertextovprepojenie"/>
          </w:rPr>
          <w:t>3.88</w:t>
        </w:r>
        <w:r w:rsidR="005D7C55">
          <w:rPr>
            <w:rFonts w:asciiTheme="minorHAnsi" w:eastAsiaTheme="minorEastAsia" w:hAnsiTheme="minorHAnsi" w:cstheme="minorBidi"/>
            <w:spacing w:val="0"/>
            <w:lang w:eastAsia="sk-SK"/>
          </w:rPr>
          <w:tab/>
        </w:r>
        <w:r w:rsidR="005D7C55" w:rsidRPr="000700C7">
          <w:rPr>
            <w:rStyle w:val="Hypertextovprepojenie"/>
            <w:rFonts w:cs="Arial"/>
          </w:rPr>
          <w:t>280-04 Protihluková stena vpravo v km 33,217 - 33,752</w:t>
        </w:r>
        <w:r w:rsidR="005D7C55">
          <w:rPr>
            <w:webHidden/>
          </w:rPr>
          <w:tab/>
        </w:r>
        <w:r w:rsidR="005D7C55">
          <w:rPr>
            <w:webHidden/>
          </w:rPr>
          <w:fldChar w:fldCharType="begin"/>
        </w:r>
        <w:r w:rsidR="005D7C55">
          <w:rPr>
            <w:webHidden/>
          </w:rPr>
          <w:instrText xml:space="preserve"> PAGEREF _Toc167275885 \h </w:instrText>
        </w:r>
        <w:r w:rsidR="005D7C55">
          <w:rPr>
            <w:webHidden/>
          </w:rPr>
        </w:r>
        <w:r w:rsidR="005D7C55">
          <w:rPr>
            <w:webHidden/>
          </w:rPr>
          <w:fldChar w:fldCharType="separate"/>
        </w:r>
        <w:r w:rsidR="005D7C55">
          <w:rPr>
            <w:webHidden/>
          </w:rPr>
          <w:t>73</w:t>
        </w:r>
        <w:r w:rsidR="005D7C55">
          <w:rPr>
            <w:webHidden/>
          </w:rPr>
          <w:fldChar w:fldCharType="end"/>
        </w:r>
      </w:hyperlink>
    </w:p>
    <w:p w14:paraId="252A12F7" w14:textId="086AFACD" w:rsidR="005D7C55" w:rsidRDefault="00DB49AF">
      <w:pPr>
        <w:pStyle w:val="Obsah2"/>
        <w:rPr>
          <w:rFonts w:asciiTheme="minorHAnsi" w:eastAsiaTheme="minorEastAsia" w:hAnsiTheme="minorHAnsi" w:cstheme="minorBidi"/>
          <w:spacing w:val="0"/>
          <w:lang w:eastAsia="sk-SK"/>
        </w:rPr>
      </w:pPr>
      <w:hyperlink w:anchor="_Toc167275886" w:history="1">
        <w:r w:rsidR="005D7C55" w:rsidRPr="000700C7">
          <w:rPr>
            <w:rStyle w:val="Hypertextovprepojenie"/>
          </w:rPr>
          <w:t>3.89</w:t>
        </w:r>
        <w:r w:rsidR="005D7C55">
          <w:rPr>
            <w:rFonts w:asciiTheme="minorHAnsi" w:eastAsiaTheme="minorEastAsia" w:hAnsiTheme="minorHAnsi" w:cstheme="minorBidi"/>
            <w:spacing w:val="0"/>
            <w:lang w:eastAsia="sk-SK"/>
          </w:rPr>
          <w:tab/>
        </w:r>
        <w:r w:rsidR="005D7C55" w:rsidRPr="000700C7">
          <w:rPr>
            <w:rStyle w:val="Hypertextovprepojenie"/>
            <w:rFonts w:cs="Arial"/>
          </w:rPr>
          <w:t>280-05 Protihluková stena vpravo v km 33,725 - 33,864 dl. 170 m</w:t>
        </w:r>
        <w:r w:rsidR="005D7C55">
          <w:rPr>
            <w:webHidden/>
          </w:rPr>
          <w:tab/>
        </w:r>
        <w:r w:rsidR="005D7C55">
          <w:rPr>
            <w:webHidden/>
          </w:rPr>
          <w:fldChar w:fldCharType="begin"/>
        </w:r>
        <w:r w:rsidR="005D7C55">
          <w:rPr>
            <w:webHidden/>
          </w:rPr>
          <w:instrText xml:space="preserve"> PAGEREF _Toc167275886 \h </w:instrText>
        </w:r>
        <w:r w:rsidR="005D7C55">
          <w:rPr>
            <w:webHidden/>
          </w:rPr>
        </w:r>
        <w:r w:rsidR="005D7C55">
          <w:rPr>
            <w:webHidden/>
          </w:rPr>
          <w:fldChar w:fldCharType="separate"/>
        </w:r>
        <w:r w:rsidR="005D7C55">
          <w:rPr>
            <w:webHidden/>
          </w:rPr>
          <w:t>73</w:t>
        </w:r>
        <w:r w:rsidR="005D7C55">
          <w:rPr>
            <w:webHidden/>
          </w:rPr>
          <w:fldChar w:fldCharType="end"/>
        </w:r>
      </w:hyperlink>
    </w:p>
    <w:p w14:paraId="5A265510" w14:textId="20335A4F" w:rsidR="005D7C55" w:rsidRDefault="00DB49AF">
      <w:pPr>
        <w:pStyle w:val="Obsah2"/>
        <w:rPr>
          <w:rFonts w:asciiTheme="minorHAnsi" w:eastAsiaTheme="minorEastAsia" w:hAnsiTheme="minorHAnsi" w:cstheme="minorBidi"/>
          <w:spacing w:val="0"/>
          <w:lang w:eastAsia="sk-SK"/>
        </w:rPr>
      </w:pPr>
      <w:hyperlink w:anchor="_Toc167275887" w:history="1">
        <w:r w:rsidR="005D7C55" w:rsidRPr="000700C7">
          <w:rPr>
            <w:rStyle w:val="Hypertextovprepojenie"/>
          </w:rPr>
          <w:t>3.90</w:t>
        </w:r>
        <w:r w:rsidR="005D7C55">
          <w:rPr>
            <w:rFonts w:asciiTheme="minorHAnsi" w:eastAsiaTheme="minorEastAsia" w:hAnsiTheme="minorHAnsi" w:cstheme="minorBidi"/>
            <w:spacing w:val="0"/>
            <w:lang w:eastAsia="sk-SK"/>
          </w:rPr>
          <w:tab/>
        </w:r>
        <w:r w:rsidR="005D7C55" w:rsidRPr="000700C7">
          <w:rPr>
            <w:rStyle w:val="Hypertextovprepojenie"/>
            <w:rFonts w:cs="Arial"/>
          </w:rPr>
          <w:t>280-06 Protihluková stena vpravo v km 33,849 - 33,865</w:t>
        </w:r>
        <w:r w:rsidR="005D7C55">
          <w:rPr>
            <w:webHidden/>
          </w:rPr>
          <w:tab/>
        </w:r>
        <w:r w:rsidR="005D7C55">
          <w:rPr>
            <w:webHidden/>
          </w:rPr>
          <w:fldChar w:fldCharType="begin"/>
        </w:r>
        <w:r w:rsidR="005D7C55">
          <w:rPr>
            <w:webHidden/>
          </w:rPr>
          <w:instrText xml:space="preserve"> PAGEREF _Toc167275887 \h </w:instrText>
        </w:r>
        <w:r w:rsidR="005D7C55">
          <w:rPr>
            <w:webHidden/>
          </w:rPr>
        </w:r>
        <w:r w:rsidR="005D7C55">
          <w:rPr>
            <w:webHidden/>
          </w:rPr>
          <w:fldChar w:fldCharType="separate"/>
        </w:r>
        <w:r w:rsidR="005D7C55">
          <w:rPr>
            <w:webHidden/>
          </w:rPr>
          <w:t>73</w:t>
        </w:r>
        <w:r w:rsidR="005D7C55">
          <w:rPr>
            <w:webHidden/>
          </w:rPr>
          <w:fldChar w:fldCharType="end"/>
        </w:r>
      </w:hyperlink>
    </w:p>
    <w:p w14:paraId="0B9A1DA8" w14:textId="7F6F9FCC" w:rsidR="005D7C55" w:rsidRDefault="00DB49AF">
      <w:pPr>
        <w:pStyle w:val="Obsah2"/>
        <w:rPr>
          <w:rFonts w:asciiTheme="minorHAnsi" w:eastAsiaTheme="minorEastAsia" w:hAnsiTheme="minorHAnsi" w:cstheme="minorBidi"/>
          <w:spacing w:val="0"/>
          <w:lang w:eastAsia="sk-SK"/>
        </w:rPr>
      </w:pPr>
      <w:hyperlink w:anchor="_Toc167275888" w:history="1">
        <w:r w:rsidR="005D7C55" w:rsidRPr="000700C7">
          <w:rPr>
            <w:rStyle w:val="Hypertextovprepojenie"/>
          </w:rPr>
          <w:t>3.91</w:t>
        </w:r>
        <w:r w:rsidR="005D7C55">
          <w:rPr>
            <w:rFonts w:asciiTheme="minorHAnsi" w:eastAsiaTheme="minorEastAsia" w:hAnsiTheme="minorHAnsi" w:cstheme="minorBidi"/>
            <w:spacing w:val="0"/>
            <w:lang w:eastAsia="sk-SK"/>
          </w:rPr>
          <w:tab/>
        </w:r>
        <w:r w:rsidR="005D7C55" w:rsidRPr="000700C7">
          <w:rPr>
            <w:rStyle w:val="Hypertextovprepojenie"/>
            <w:rFonts w:cs="Arial"/>
          </w:rPr>
          <w:t>280-07 Protihluková stena na moste 203-00 vpravo v km 33,865 - 33,884</w:t>
        </w:r>
        <w:r w:rsidR="005D7C55">
          <w:rPr>
            <w:webHidden/>
          </w:rPr>
          <w:tab/>
        </w:r>
        <w:r w:rsidR="005D7C55">
          <w:rPr>
            <w:webHidden/>
          </w:rPr>
          <w:fldChar w:fldCharType="begin"/>
        </w:r>
        <w:r w:rsidR="005D7C55">
          <w:rPr>
            <w:webHidden/>
          </w:rPr>
          <w:instrText xml:space="preserve"> PAGEREF _Toc167275888 \h </w:instrText>
        </w:r>
        <w:r w:rsidR="005D7C55">
          <w:rPr>
            <w:webHidden/>
          </w:rPr>
        </w:r>
        <w:r w:rsidR="005D7C55">
          <w:rPr>
            <w:webHidden/>
          </w:rPr>
          <w:fldChar w:fldCharType="separate"/>
        </w:r>
        <w:r w:rsidR="005D7C55">
          <w:rPr>
            <w:webHidden/>
          </w:rPr>
          <w:t>73</w:t>
        </w:r>
        <w:r w:rsidR="005D7C55">
          <w:rPr>
            <w:webHidden/>
          </w:rPr>
          <w:fldChar w:fldCharType="end"/>
        </w:r>
      </w:hyperlink>
    </w:p>
    <w:p w14:paraId="32707D84" w14:textId="314E9990" w:rsidR="005D7C55" w:rsidRDefault="00DB49AF">
      <w:pPr>
        <w:pStyle w:val="Obsah2"/>
        <w:rPr>
          <w:rFonts w:asciiTheme="minorHAnsi" w:eastAsiaTheme="minorEastAsia" w:hAnsiTheme="minorHAnsi" w:cstheme="minorBidi"/>
          <w:spacing w:val="0"/>
          <w:lang w:eastAsia="sk-SK"/>
        </w:rPr>
      </w:pPr>
      <w:hyperlink w:anchor="_Toc167275889" w:history="1">
        <w:r w:rsidR="005D7C55" w:rsidRPr="000700C7">
          <w:rPr>
            <w:rStyle w:val="Hypertextovprepojenie"/>
          </w:rPr>
          <w:t>3.92</w:t>
        </w:r>
        <w:r w:rsidR="005D7C55">
          <w:rPr>
            <w:rFonts w:asciiTheme="minorHAnsi" w:eastAsiaTheme="minorEastAsia" w:hAnsiTheme="minorHAnsi" w:cstheme="minorBidi"/>
            <w:spacing w:val="0"/>
            <w:lang w:eastAsia="sk-SK"/>
          </w:rPr>
          <w:tab/>
        </w:r>
        <w:r w:rsidR="005D7C55" w:rsidRPr="000700C7">
          <w:rPr>
            <w:rStyle w:val="Hypertextovprepojenie"/>
            <w:rFonts w:cs="Arial"/>
          </w:rPr>
          <w:t>280-08 Protihluková stena vpravo v km 33,893 - 34,478</w:t>
        </w:r>
        <w:r w:rsidR="005D7C55">
          <w:rPr>
            <w:webHidden/>
          </w:rPr>
          <w:tab/>
        </w:r>
        <w:r w:rsidR="005D7C55">
          <w:rPr>
            <w:webHidden/>
          </w:rPr>
          <w:fldChar w:fldCharType="begin"/>
        </w:r>
        <w:r w:rsidR="005D7C55">
          <w:rPr>
            <w:webHidden/>
          </w:rPr>
          <w:instrText xml:space="preserve"> PAGEREF _Toc167275889 \h </w:instrText>
        </w:r>
        <w:r w:rsidR="005D7C55">
          <w:rPr>
            <w:webHidden/>
          </w:rPr>
        </w:r>
        <w:r w:rsidR="005D7C55">
          <w:rPr>
            <w:webHidden/>
          </w:rPr>
          <w:fldChar w:fldCharType="separate"/>
        </w:r>
        <w:r w:rsidR="005D7C55">
          <w:rPr>
            <w:webHidden/>
          </w:rPr>
          <w:t>74</w:t>
        </w:r>
        <w:r w:rsidR="005D7C55">
          <w:rPr>
            <w:webHidden/>
          </w:rPr>
          <w:fldChar w:fldCharType="end"/>
        </w:r>
      </w:hyperlink>
    </w:p>
    <w:p w14:paraId="208BEF5F" w14:textId="2A29869A" w:rsidR="005D7C55" w:rsidRDefault="00DB49AF">
      <w:pPr>
        <w:pStyle w:val="Obsah2"/>
        <w:rPr>
          <w:rFonts w:asciiTheme="minorHAnsi" w:eastAsiaTheme="minorEastAsia" w:hAnsiTheme="minorHAnsi" w:cstheme="minorBidi"/>
          <w:spacing w:val="0"/>
          <w:lang w:eastAsia="sk-SK"/>
        </w:rPr>
      </w:pPr>
      <w:hyperlink w:anchor="_Toc167275890" w:history="1">
        <w:r w:rsidR="005D7C55" w:rsidRPr="000700C7">
          <w:rPr>
            <w:rStyle w:val="Hypertextovprepojenie"/>
          </w:rPr>
          <w:t>3.93</w:t>
        </w:r>
        <w:r w:rsidR="005D7C55">
          <w:rPr>
            <w:rFonts w:asciiTheme="minorHAnsi" w:eastAsiaTheme="minorEastAsia" w:hAnsiTheme="minorHAnsi" w:cstheme="minorBidi"/>
            <w:spacing w:val="0"/>
            <w:lang w:eastAsia="sk-SK"/>
          </w:rPr>
          <w:tab/>
        </w:r>
        <w:r w:rsidR="005D7C55" w:rsidRPr="000700C7">
          <w:rPr>
            <w:rStyle w:val="Hypertextovprepojenie"/>
            <w:rFonts w:cs="Arial"/>
          </w:rPr>
          <w:t>280-09 Protihluková stena na moste 204-00 vpravo v km 34,478 - 34,514</w:t>
        </w:r>
        <w:r w:rsidR="005D7C55">
          <w:rPr>
            <w:webHidden/>
          </w:rPr>
          <w:tab/>
        </w:r>
        <w:r w:rsidR="005D7C55">
          <w:rPr>
            <w:webHidden/>
          </w:rPr>
          <w:fldChar w:fldCharType="begin"/>
        </w:r>
        <w:r w:rsidR="005D7C55">
          <w:rPr>
            <w:webHidden/>
          </w:rPr>
          <w:instrText xml:space="preserve"> PAGEREF _Toc167275890 \h </w:instrText>
        </w:r>
        <w:r w:rsidR="005D7C55">
          <w:rPr>
            <w:webHidden/>
          </w:rPr>
        </w:r>
        <w:r w:rsidR="005D7C55">
          <w:rPr>
            <w:webHidden/>
          </w:rPr>
          <w:fldChar w:fldCharType="separate"/>
        </w:r>
        <w:r w:rsidR="005D7C55">
          <w:rPr>
            <w:webHidden/>
          </w:rPr>
          <w:t>74</w:t>
        </w:r>
        <w:r w:rsidR="005D7C55">
          <w:rPr>
            <w:webHidden/>
          </w:rPr>
          <w:fldChar w:fldCharType="end"/>
        </w:r>
      </w:hyperlink>
    </w:p>
    <w:p w14:paraId="336ACEC1" w14:textId="135537AA" w:rsidR="005D7C55" w:rsidRDefault="00DB49AF">
      <w:pPr>
        <w:pStyle w:val="Obsah2"/>
        <w:rPr>
          <w:rFonts w:asciiTheme="minorHAnsi" w:eastAsiaTheme="minorEastAsia" w:hAnsiTheme="minorHAnsi" w:cstheme="minorBidi"/>
          <w:spacing w:val="0"/>
          <w:lang w:eastAsia="sk-SK"/>
        </w:rPr>
      </w:pPr>
      <w:hyperlink w:anchor="_Toc167275891" w:history="1">
        <w:r w:rsidR="005D7C55" w:rsidRPr="000700C7">
          <w:rPr>
            <w:rStyle w:val="Hypertextovprepojenie"/>
          </w:rPr>
          <w:t>3.94</w:t>
        </w:r>
        <w:r w:rsidR="005D7C55">
          <w:rPr>
            <w:rFonts w:asciiTheme="minorHAnsi" w:eastAsiaTheme="minorEastAsia" w:hAnsiTheme="minorHAnsi" w:cstheme="minorBidi"/>
            <w:spacing w:val="0"/>
            <w:lang w:eastAsia="sk-SK"/>
          </w:rPr>
          <w:tab/>
        </w:r>
        <w:r w:rsidR="005D7C55" w:rsidRPr="000700C7">
          <w:rPr>
            <w:rStyle w:val="Hypertextovprepojenie"/>
            <w:rFonts w:cs="Arial"/>
          </w:rPr>
          <w:t>280-10 Protihluková stena vpravo v km 34,514 - 34,701</w:t>
        </w:r>
        <w:r w:rsidR="005D7C55">
          <w:rPr>
            <w:webHidden/>
          </w:rPr>
          <w:tab/>
        </w:r>
        <w:r w:rsidR="005D7C55">
          <w:rPr>
            <w:webHidden/>
          </w:rPr>
          <w:fldChar w:fldCharType="begin"/>
        </w:r>
        <w:r w:rsidR="005D7C55">
          <w:rPr>
            <w:webHidden/>
          </w:rPr>
          <w:instrText xml:space="preserve"> PAGEREF _Toc167275891 \h </w:instrText>
        </w:r>
        <w:r w:rsidR="005D7C55">
          <w:rPr>
            <w:webHidden/>
          </w:rPr>
        </w:r>
        <w:r w:rsidR="005D7C55">
          <w:rPr>
            <w:webHidden/>
          </w:rPr>
          <w:fldChar w:fldCharType="separate"/>
        </w:r>
        <w:r w:rsidR="005D7C55">
          <w:rPr>
            <w:webHidden/>
          </w:rPr>
          <w:t>74</w:t>
        </w:r>
        <w:r w:rsidR="005D7C55">
          <w:rPr>
            <w:webHidden/>
          </w:rPr>
          <w:fldChar w:fldCharType="end"/>
        </w:r>
      </w:hyperlink>
    </w:p>
    <w:p w14:paraId="238A8148" w14:textId="2CD2B95D" w:rsidR="005D7C55" w:rsidRDefault="00DB49AF">
      <w:pPr>
        <w:pStyle w:val="Obsah2"/>
        <w:rPr>
          <w:rFonts w:asciiTheme="minorHAnsi" w:eastAsiaTheme="minorEastAsia" w:hAnsiTheme="minorHAnsi" w:cstheme="minorBidi"/>
          <w:spacing w:val="0"/>
          <w:lang w:eastAsia="sk-SK"/>
        </w:rPr>
      </w:pPr>
      <w:hyperlink w:anchor="_Toc167275892" w:history="1">
        <w:r w:rsidR="005D7C55" w:rsidRPr="000700C7">
          <w:rPr>
            <w:rStyle w:val="Hypertextovprepojenie"/>
          </w:rPr>
          <w:t>3.95</w:t>
        </w:r>
        <w:r w:rsidR="005D7C55">
          <w:rPr>
            <w:rFonts w:asciiTheme="minorHAnsi" w:eastAsiaTheme="minorEastAsia" w:hAnsiTheme="minorHAnsi" w:cstheme="minorBidi"/>
            <w:spacing w:val="0"/>
            <w:lang w:eastAsia="sk-SK"/>
          </w:rPr>
          <w:tab/>
        </w:r>
        <w:r w:rsidR="005D7C55" w:rsidRPr="000700C7">
          <w:rPr>
            <w:rStyle w:val="Hypertextovprepojenie"/>
            <w:rFonts w:cs="Arial"/>
          </w:rPr>
          <w:t>280-11 Protihluková stena na moste 207-00 vpravo v km 35,919 - 36,053</w:t>
        </w:r>
        <w:r w:rsidR="005D7C55">
          <w:rPr>
            <w:webHidden/>
          </w:rPr>
          <w:tab/>
        </w:r>
        <w:r w:rsidR="005D7C55">
          <w:rPr>
            <w:webHidden/>
          </w:rPr>
          <w:fldChar w:fldCharType="begin"/>
        </w:r>
        <w:r w:rsidR="005D7C55">
          <w:rPr>
            <w:webHidden/>
          </w:rPr>
          <w:instrText xml:space="preserve"> PAGEREF _Toc167275892 \h </w:instrText>
        </w:r>
        <w:r w:rsidR="005D7C55">
          <w:rPr>
            <w:webHidden/>
          </w:rPr>
        </w:r>
        <w:r w:rsidR="005D7C55">
          <w:rPr>
            <w:webHidden/>
          </w:rPr>
          <w:fldChar w:fldCharType="separate"/>
        </w:r>
        <w:r w:rsidR="005D7C55">
          <w:rPr>
            <w:webHidden/>
          </w:rPr>
          <w:t>74</w:t>
        </w:r>
        <w:r w:rsidR="005D7C55">
          <w:rPr>
            <w:webHidden/>
          </w:rPr>
          <w:fldChar w:fldCharType="end"/>
        </w:r>
      </w:hyperlink>
    </w:p>
    <w:p w14:paraId="138E5F5B" w14:textId="0BA069B3" w:rsidR="005D7C55" w:rsidRDefault="00DB49AF">
      <w:pPr>
        <w:pStyle w:val="Obsah2"/>
        <w:rPr>
          <w:rFonts w:asciiTheme="minorHAnsi" w:eastAsiaTheme="minorEastAsia" w:hAnsiTheme="minorHAnsi" w:cstheme="minorBidi"/>
          <w:spacing w:val="0"/>
          <w:lang w:eastAsia="sk-SK"/>
        </w:rPr>
      </w:pPr>
      <w:hyperlink w:anchor="_Toc167275893" w:history="1">
        <w:r w:rsidR="005D7C55" w:rsidRPr="000700C7">
          <w:rPr>
            <w:rStyle w:val="Hypertextovprepojenie"/>
          </w:rPr>
          <w:t>3.96</w:t>
        </w:r>
        <w:r w:rsidR="005D7C55">
          <w:rPr>
            <w:rFonts w:asciiTheme="minorHAnsi" w:eastAsiaTheme="minorEastAsia" w:hAnsiTheme="minorHAnsi" w:cstheme="minorBidi"/>
            <w:spacing w:val="0"/>
            <w:lang w:eastAsia="sk-SK"/>
          </w:rPr>
          <w:tab/>
        </w:r>
        <w:r w:rsidR="005D7C55" w:rsidRPr="000700C7">
          <w:rPr>
            <w:rStyle w:val="Hypertextovprepojenie"/>
            <w:rFonts w:cs="Arial"/>
          </w:rPr>
          <w:t>280-12 Protihluková stena na moste 208-00 vpravo v km 36,762 - 36,826</w:t>
        </w:r>
        <w:r w:rsidR="005D7C55">
          <w:rPr>
            <w:webHidden/>
          </w:rPr>
          <w:tab/>
        </w:r>
        <w:r w:rsidR="005D7C55">
          <w:rPr>
            <w:webHidden/>
          </w:rPr>
          <w:fldChar w:fldCharType="begin"/>
        </w:r>
        <w:r w:rsidR="005D7C55">
          <w:rPr>
            <w:webHidden/>
          </w:rPr>
          <w:instrText xml:space="preserve"> PAGEREF _Toc167275893 \h </w:instrText>
        </w:r>
        <w:r w:rsidR="005D7C55">
          <w:rPr>
            <w:webHidden/>
          </w:rPr>
        </w:r>
        <w:r w:rsidR="005D7C55">
          <w:rPr>
            <w:webHidden/>
          </w:rPr>
          <w:fldChar w:fldCharType="separate"/>
        </w:r>
        <w:r w:rsidR="005D7C55">
          <w:rPr>
            <w:webHidden/>
          </w:rPr>
          <w:t>75</w:t>
        </w:r>
        <w:r w:rsidR="005D7C55">
          <w:rPr>
            <w:webHidden/>
          </w:rPr>
          <w:fldChar w:fldCharType="end"/>
        </w:r>
      </w:hyperlink>
    </w:p>
    <w:p w14:paraId="57ECE260" w14:textId="1F837F13" w:rsidR="005D7C55" w:rsidRDefault="00DB49AF">
      <w:pPr>
        <w:pStyle w:val="Obsah2"/>
        <w:rPr>
          <w:rFonts w:asciiTheme="minorHAnsi" w:eastAsiaTheme="minorEastAsia" w:hAnsiTheme="minorHAnsi" w:cstheme="minorBidi"/>
          <w:spacing w:val="0"/>
          <w:lang w:eastAsia="sk-SK"/>
        </w:rPr>
      </w:pPr>
      <w:hyperlink w:anchor="_Toc167275894" w:history="1">
        <w:r w:rsidR="005D7C55" w:rsidRPr="000700C7">
          <w:rPr>
            <w:rStyle w:val="Hypertextovprepojenie"/>
          </w:rPr>
          <w:t>3.97</w:t>
        </w:r>
        <w:r w:rsidR="005D7C55">
          <w:rPr>
            <w:rFonts w:asciiTheme="minorHAnsi" w:eastAsiaTheme="minorEastAsia" w:hAnsiTheme="minorHAnsi" w:cstheme="minorBidi"/>
            <w:spacing w:val="0"/>
            <w:lang w:eastAsia="sk-SK"/>
          </w:rPr>
          <w:tab/>
        </w:r>
        <w:r w:rsidR="005D7C55" w:rsidRPr="000700C7">
          <w:rPr>
            <w:rStyle w:val="Hypertextovprepojenie"/>
            <w:rFonts w:cs="Arial"/>
          </w:rPr>
          <w:t>280-13 Protihluková stena vpravo v km 36,826 – 36,992</w:t>
        </w:r>
        <w:r w:rsidR="005D7C55">
          <w:rPr>
            <w:webHidden/>
          </w:rPr>
          <w:tab/>
        </w:r>
        <w:r w:rsidR="005D7C55">
          <w:rPr>
            <w:webHidden/>
          </w:rPr>
          <w:fldChar w:fldCharType="begin"/>
        </w:r>
        <w:r w:rsidR="005D7C55">
          <w:rPr>
            <w:webHidden/>
          </w:rPr>
          <w:instrText xml:space="preserve"> PAGEREF _Toc167275894 \h </w:instrText>
        </w:r>
        <w:r w:rsidR="005D7C55">
          <w:rPr>
            <w:webHidden/>
          </w:rPr>
        </w:r>
        <w:r w:rsidR="005D7C55">
          <w:rPr>
            <w:webHidden/>
          </w:rPr>
          <w:fldChar w:fldCharType="separate"/>
        </w:r>
        <w:r w:rsidR="005D7C55">
          <w:rPr>
            <w:webHidden/>
          </w:rPr>
          <w:t>75</w:t>
        </w:r>
        <w:r w:rsidR="005D7C55">
          <w:rPr>
            <w:webHidden/>
          </w:rPr>
          <w:fldChar w:fldCharType="end"/>
        </w:r>
      </w:hyperlink>
    </w:p>
    <w:p w14:paraId="35B55F2F" w14:textId="5CF316B4" w:rsidR="005D7C55" w:rsidRDefault="00DB49AF">
      <w:pPr>
        <w:pStyle w:val="Obsah2"/>
        <w:rPr>
          <w:rFonts w:asciiTheme="minorHAnsi" w:eastAsiaTheme="minorEastAsia" w:hAnsiTheme="minorHAnsi" w:cstheme="minorBidi"/>
          <w:spacing w:val="0"/>
          <w:lang w:eastAsia="sk-SK"/>
        </w:rPr>
      </w:pPr>
      <w:hyperlink w:anchor="_Toc167275895" w:history="1">
        <w:r w:rsidR="005D7C55" w:rsidRPr="000700C7">
          <w:rPr>
            <w:rStyle w:val="Hypertextovprepojenie"/>
          </w:rPr>
          <w:t>3.98</w:t>
        </w:r>
        <w:r w:rsidR="005D7C55">
          <w:rPr>
            <w:rFonts w:asciiTheme="minorHAnsi" w:eastAsiaTheme="minorEastAsia" w:hAnsiTheme="minorHAnsi" w:cstheme="minorBidi"/>
            <w:spacing w:val="0"/>
            <w:lang w:eastAsia="sk-SK"/>
          </w:rPr>
          <w:tab/>
        </w:r>
        <w:r w:rsidR="005D7C55" w:rsidRPr="000700C7">
          <w:rPr>
            <w:rStyle w:val="Hypertextovprepojenie"/>
            <w:rFonts w:cs="Arial"/>
          </w:rPr>
          <w:t>280-14 Protihluková stena vpravo v km 36,992 – 37,019</w:t>
        </w:r>
        <w:r w:rsidR="005D7C55">
          <w:rPr>
            <w:webHidden/>
          </w:rPr>
          <w:tab/>
        </w:r>
        <w:r w:rsidR="005D7C55">
          <w:rPr>
            <w:webHidden/>
          </w:rPr>
          <w:fldChar w:fldCharType="begin"/>
        </w:r>
        <w:r w:rsidR="005D7C55">
          <w:rPr>
            <w:webHidden/>
          </w:rPr>
          <w:instrText xml:space="preserve"> PAGEREF _Toc167275895 \h </w:instrText>
        </w:r>
        <w:r w:rsidR="005D7C55">
          <w:rPr>
            <w:webHidden/>
          </w:rPr>
        </w:r>
        <w:r w:rsidR="005D7C55">
          <w:rPr>
            <w:webHidden/>
          </w:rPr>
          <w:fldChar w:fldCharType="separate"/>
        </w:r>
        <w:r w:rsidR="005D7C55">
          <w:rPr>
            <w:webHidden/>
          </w:rPr>
          <w:t>75</w:t>
        </w:r>
        <w:r w:rsidR="005D7C55">
          <w:rPr>
            <w:webHidden/>
          </w:rPr>
          <w:fldChar w:fldCharType="end"/>
        </w:r>
      </w:hyperlink>
    </w:p>
    <w:p w14:paraId="0A114D8B" w14:textId="7C29FB5B" w:rsidR="005D7C55" w:rsidRDefault="00DB49AF">
      <w:pPr>
        <w:pStyle w:val="Obsah2"/>
        <w:rPr>
          <w:rFonts w:asciiTheme="minorHAnsi" w:eastAsiaTheme="minorEastAsia" w:hAnsiTheme="minorHAnsi" w:cstheme="minorBidi"/>
          <w:spacing w:val="0"/>
          <w:lang w:eastAsia="sk-SK"/>
        </w:rPr>
      </w:pPr>
      <w:hyperlink w:anchor="_Toc167275896" w:history="1">
        <w:r w:rsidR="005D7C55" w:rsidRPr="000700C7">
          <w:rPr>
            <w:rStyle w:val="Hypertextovprepojenie"/>
          </w:rPr>
          <w:t>3.99</w:t>
        </w:r>
        <w:r w:rsidR="005D7C55">
          <w:rPr>
            <w:rFonts w:asciiTheme="minorHAnsi" w:eastAsiaTheme="minorEastAsia" w:hAnsiTheme="minorHAnsi" w:cstheme="minorBidi"/>
            <w:spacing w:val="0"/>
            <w:lang w:eastAsia="sk-SK"/>
          </w:rPr>
          <w:tab/>
        </w:r>
        <w:r w:rsidR="005D7C55" w:rsidRPr="000700C7">
          <w:rPr>
            <w:rStyle w:val="Hypertextovprepojenie"/>
            <w:rFonts w:cs="Arial"/>
          </w:rPr>
          <w:t>281-00 Protihluková stena v strede v km 35,775 - 35,907</w:t>
        </w:r>
        <w:r w:rsidR="005D7C55">
          <w:rPr>
            <w:webHidden/>
          </w:rPr>
          <w:tab/>
        </w:r>
        <w:r w:rsidR="005D7C55">
          <w:rPr>
            <w:webHidden/>
          </w:rPr>
          <w:fldChar w:fldCharType="begin"/>
        </w:r>
        <w:r w:rsidR="005D7C55">
          <w:rPr>
            <w:webHidden/>
          </w:rPr>
          <w:instrText xml:space="preserve"> PAGEREF _Toc167275896 \h </w:instrText>
        </w:r>
        <w:r w:rsidR="005D7C55">
          <w:rPr>
            <w:webHidden/>
          </w:rPr>
        </w:r>
        <w:r w:rsidR="005D7C55">
          <w:rPr>
            <w:webHidden/>
          </w:rPr>
          <w:fldChar w:fldCharType="separate"/>
        </w:r>
        <w:r w:rsidR="005D7C55">
          <w:rPr>
            <w:webHidden/>
          </w:rPr>
          <w:t>75</w:t>
        </w:r>
        <w:r w:rsidR="005D7C55">
          <w:rPr>
            <w:webHidden/>
          </w:rPr>
          <w:fldChar w:fldCharType="end"/>
        </w:r>
      </w:hyperlink>
    </w:p>
    <w:p w14:paraId="54D87B34" w14:textId="55C2E89C" w:rsidR="005D7C55" w:rsidRDefault="00DB49AF">
      <w:pPr>
        <w:pStyle w:val="Obsah2"/>
        <w:rPr>
          <w:rFonts w:asciiTheme="minorHAnsi" w:eastAsiaTheme="minorEastAsia" w:hAnsiTheme="minorHAnsi" w:cstheme="minorBidi"/>
          <w:spacing w:val="0"/>
          <w:lang w:eastAsia="sk-SK"/>
        </w:rPr>
      </w:pPr>
      <w:hyperlink w:anchor="_Toc167275897" w:history="1">
        <w:r w:rsidR="005D7C55" w:rsidRPr="000700C7">
          <w:rPr>
            <w:rStyle w:val="Hypertextovprepojenie"/>
          </w:rPr>
          <w:t>3.100</w:t>
        </w:r>
        <w:r w:rsidR="005D7C55">
          <w:rPr>
            <w:rFonts w:asciiTheme="minorHAnsi" w:eastAsiaTheme="minorEastAsia" w:hAnsiTheme="minorHAnsi" w:cstheme="minorBidi"/>
            <w:spacing w:val="0"/>
            <w:lang w:eastAsia="sk-SK"/>
          </w:rPr>
          <w:tab/>
        </w:r>
        <w:r w:rsidR="005D7C55" w:rsidRPr="000700C7">
          <w:rPr>
            <w:rStyle w:val="Hypertextovprepojenie"/>
            <w:rFonts w:cs="Arial"/>
          </w:rPr>
          <w:t>281-01 Protihluková stena na moste 207-00 v strede v km 35,907 - 36,048</w:t>
        </w:r>
        <w:r w:rsidR="005D7C55">
          <w:rPr>
            <w:webHidden/>
          </w:rPr>
          <w:tab/>
        </w:r>
        <w:r w:rsidR="005D7C55">
          <w:rPr>
            <w:webHidden/>
          </w:rPr>
          <w:fldChar w:fldCharType="begin"/>
        </w:r>
        <w:r w:rsidR="005D7C55">
          <w:rPr>
            <w:webHidden/>
          </w:rPr>
          <w:instrText xml:space="preserve"> PAGEREF _Toc167275897 \h </w:instrText>
        </w:r>
        <w:r w:rsidR="005D7C55">
          <w:rPr>
            <w:webHidden/>
          </w:rPr>
        </w:r>
        <w:r w:rsidR="005D7C55">
          <w:rPr>
            <w:webHidden/>
          </w:rPr>
          <w:fldChar w:fldCharType="separate"/>
        </w:r>
        <w:r w:rsidR="005D7C55">
          <w:rPr>
            <w:webHidden/>
          </w:rPr>
          <w:t>75</w:t>
        </w:r>
        <w:r w:rsidR="005D7C55">
          <w:rPr>
            <w:webHidden/>
          </w:rPr>
          <w:fldChar w:fldCharType="end"/>
        </w:r>
      </w:hyperlink>
    </w:p>
    <w:p w14:paraId="0FFB4C17" w14:textId="7873A497" w:rsidR="005D7C55" w:rsidRDefault="00DB49AF">
      <w:pPr>
        <w:pStyle w:val="Obsah2"/>
        <w:rPr>
          <w:rFonts w:asciiTheme="minorHAnsi" w:eastAsiaTheme="minorEastAsia" w:hAnsiTheme="minorHAnsi" w:cstheme="minorBidi"/>
          <w:spacing w:val="0"/>
          <w:lang w:eastAsia="sk-SK"/>
        </w:rPr>
      </w:pPr>
      <w:hyperlink w:anchor="_Toc167275898" w:history="1">
        <w:r w:rsidR="005D7C55" w:rsidRPr="000700C7">
          <w:rPr>
            <w:rStyle w:val="Hypertextovprepojenie"/>
          </w:rPr>
          <w:t>3.101</w:t>
        </w:r>
        <w:r w:rsidR="005D7C55">
          <w:rPr>
            <w:rFonts w:asciiTheme="minorHAnsi" w:eastAsiaTheme="minorEastAsia" w:hAnsiTheme="minorHAnsi" w:cstheme="minorBidi"/>
            <w:spacing w:val="0"/>
            <w:lang w:eastAsia="sk-SK"/>
          </w:rPr>
          <w:tab/>
        </w:r>
        <w:r w:rsidR="005D7C55" w:rsidRPr="000700C7">
          <w:rPr>
            <w:rStyle w:val="Hypertextovprepojenie"/>
            <w:rFonts w:cs="Arial"/>
          </w:rPr>
          <w:t>282-00 Protihluková stena na jestvujúcom moste ev.č. 11A-010 vľavo v km ZÚ - 33,043</w:t>
        </w:r>
        <w:r w:rsidR="005D7C55">
          <w:rPr>
            <w:webHidden/>
          </w:rPr>
          <w:tab/>
        </w:r>
        <w:r w:rsidR="005D7C55">
          <w:rPr>
            <w:webHidden/>
          </w:rPr>
          <w:fldChar w:fldCharType="begin"/>
        </w:r>
        <w:r w:rsidR="005D7C55">
          <w:rPr>
            <w:webHidden/>
          </w:rPr>
          <w:instrText xml:space="preserve"> PAGEREF _Toc167275898 \h </w:instrText>
        </w:r>
        <w:r w:rsidR="005D7C55">
          <w:rPr>
            <w:webHidden/>
          </w:rPr>
        </w:r>
        <w:r w:rsidR="005D7C55">
          <w:rPr>
            <w:webHidden/>
          </w:rPr>
          <w:fldChar w:fldCharType="separate"/>
        </w:r>
        <w:r w:rsidR="005D7C55">
          <w:rPr>
            <w:webHidden/>
          </w:rPr>
          <w:t>76</w:t>
        </w:r>
        <w:r w:rsidR="005D7C55">
          <w:rPr>
            <w:webHidden/>
          </w:rPr>
          <w:fldChar w:fldCharType="end"/>
        </w:r>
      </w:hyperlink>
    </w:p>
    <w:p w14:paraId="36A2CBCC" w14:textId="265245AE" w:rsidR="005D7C55" w:rsidRDefault="00DB49AF">
      <w:pPr>
        <w:pStyle w:val="Obsah2"/>
        <w:rPr>
          <w:rFonts w:asciiTheme="minorHAnsi" w:eastAsiaTheme="minorEastAsia" w:hAnsiTheme="minorHAnsi" w:cstheme="minorBidi"/>
          <w:spacing w:val="0"/>
          <w:lang w:eastAsia="sk-SK"/>
        </w:rPr>
      </w:pPr>
      <w:hyperlink w:anchor="_Toc167275899" w:history="1">
        <w:r w:rsidR="005D7C55" w:rsidRPr="000700C7">
          <w:rPr>
            <w:rStyle w:val="Hypertextovprepojenie"/>
          </w:rPr>
          <w:t>3.102</w:t>
        </w:r>
        <w:r w:rsidR="005D7C55">
          <w:rPr>
            <w:rFonts w:asciiTheme="minorHAnsi" w:eastAsiaTheme="minorEastAsia" w:hAnsiTheme="minorHAnsi" w:cstheme="minorBidi"/>
            <w:spacing w:val="0"/>
            <w:lang w:eastAsia="sk-SK"/>
          </w:rPr>
          <w:tab/>
        </w:r>
        <w:r w:rsidR="005D7C55" w:rsidRPr="000700C7">
          <w:rPr>
            <w:rStyle w:val="Hypertextovprepojenie"/>
            <w:rFonts w:cs="Arial"/>
          </w:rPr>
          <w:t>282-01 Protihluková stena vľavo v km 33,043 - 33,182</w:t>
        </w:r>
        <w:r w:rsidR="005D7C55">
          <w:rPr>
            <w:webHidden/>
          </w:rPr>
          <w:tab/>
        </w:r>
        <w:r w:rsidR="005D7C55">
          <w:rPr>
            <w:webHidden/>
          </w:rPr>
          <w:fldChar w:fldCharType="begin"/>
        </w:r>
        <w:r w:rsidR="005D7C55">
          <w:rPr>
            <w:webHidden/>
          </w:rPr>
          <w:instrText xml:space="preserve"> PAGEREF _Toc167275899 \h </w:instrText>
        </w:r>
        <w:r w:rsidR="005D7C55">
          <w:rPr>
            <w:webHidden/>
          </w:rPr>
        </w:r>
        <w:r w:rsidR="005D7C55">
          <w:rPr>
            <w:webHidden/>
          </w:rPr>
          <w:fldChar w:fldCharType="separate"/>
        </w:r>
        <w:r w:rsidR="005D7C55">
          <w:rPr>
            <w:webHidden/>
          </w:rPr>
          <w:t>76</w:t>
        </w:r>
        <w:r w:rsidR="005D7C55">
          <w:rPr>
            <w:webHidden/>
          </w:rPr>
          <w:fldChar w:fldCharType="end"/>
        </w:r>
      </w:hyperlink>
    </w:p>
    <w:p w14:paraId="1E7128DA" w14:textId="30D3A907" w:rsidR="005D7C55" w:rsidRDefault="00DB49AF">
      <w:pPr>
        <w:pStyle w:val="Obsah2"/>
        <w:rPr>
          <w:rFonts w:asciiTheme="minorHAnsi" w:eastAsiaTheme="minorEastAsia" w:hAnsiTheme="minorHAnsi" w:cstheme="minorBidi"/>
          <w:spacing w:val="0"/>
          <w:lang w:eastAsia="sk-SK"/>
        </w:rPr>
      </w:pPr>
      <w:hyperlink w:anchor="_Toc167275900" w:history="1">
        <w:r w:rsidR="005D7C55" w:rsidRPr="000700C7">
          <w:rPr>
            <w:rStyle w:val="Hypertextovprepojenie"/>
          </w:rPr>
          <w:t>3.103</w:t>
        </w:r>
        <w:r w:rsidR="005D7C55">
          <w:rPr>
            <w:rFonts w:asciiTheme="minorHAnsi" w:eastAsiaTheme="minorEastAsia" w:hAnsiTheme="minorHAnsi" w:cstheme="minorBidi"/>
            <w:spacing w:val="0"/>
            <w:lang w:eastAsia="sk-SK"/>
          </w:rPr>
          <w:tab/>
        </w:r>
        <w:r w:rsidR="005D7C55" w:rsidRPr="000700C7">
          <w:rPr>
            <w:rStyle w:val="Hypertextovprepojenie"/>
            <w:rFonts w:cs="Arial"/>
          </w:rPr>
          <w:t>282-02  Protihluková stena na jestvujúcom moste ev.č. 11A-009 vľavo v km 33,191 - 33,229</w:t>
        </w:r>
        <w:r w:rsidR="005D7C55">
          <w:rPr>
            <w:webHidden/>
          </w:rPr>
          <w:tab/>
        </w:r>
        <w:r w:rsidR="005D7C55">
          <w:rPr>
            <w:webHidden/>
          </w:rPr>
          <w:fldChar w:fldCharType="begin"/>
        </w:r>
        <w:r w:rsidR="005D7C55">
          <w:rPr>
            <w:webHidden/>
          </w:rPr>
          <w:instrText xml:space="preserve"> PAGEREF _Toc167275900 \h </w:instrText>
        </w:r>
        <w:r w:rsidR="005D7C55">
          <w:rPr>
            <w:webHidden/>
          </w:rPr>
        </w:r>
        <w:r w:rsidR="005D7C55">
          <w:rPr>
            <w:webHidden/>
          </w:rPr>
          <w:fldChar w:fldCharType="separate"/>
        </w:r>
        <w:r w:rsidR="005D7C55">
          <w:rPr>
            <w:webHidden/>
          </w:rPr>
          <w:t>76</w:t>
        </w:r>
        <w:r w:rsidR="005D7C55">
          <w:rPr>
            <w:webHidden/>
          </w:rPr>
          <w:fldChar w:fldCharType="end"/>
        </w:r>
      </w:hyperlink>
    </w:p>
    <w:p w14:paraId="76390191" w14:textId="278357E9" w:rsidR="005D7C55" w:rsidRDefault="00DB49AF">
      <w:pPr>
        <w:pStyle w:val="Obsah2"/>
        <w:rPr>
          <w:rFonts w:asciiTheme="minorHAnsi" w:eastAsiaTheme="minorEastAsia" w:hAnsiTheme="minorHAnsi" w:cstheme="minorBidi"/>
          <w:spacing w:val="0"/>
          <w:lang w:eastAsia="sk-SK"/>
        </w:rPr>
      </w:pPr>
      <w:hyperlink w:anchor="_Toc167275901" w:history="1">
        <w:r w:rsidR="005D7C55" w:rsidRPr="000700C7">
          <w:rPr>
            <w:rStyle w:val="Hypertextovprepojenie"/>
          </w:rPr>
          <w:t>3.104</w:t>
        </w:r>
        <w:r w:rsidR="005D7C55">
          <w:rPr>
            <w:rFonts w:asciiTheme="minorHAnsi" w:eastAsiaTheme="minorEastAsia" w:hAnsiTheme="minorHAnsi" w:cstheme="minorBidi"/>
            <w:spacing w:val="0"/>
            <w:lang w:eastAsia="sk-SK"/>
          </w:rPr>
          <w:tab/>
        </w:r>
        <w:r w:rsidR="005D7C55" w:rsidRPr="000700C7">
          <w:rPr>
            <w:rStyle w:val="Hypertextovprepojenie"/>
            <w:rFonts w:cs="Arial"/>
          </w:rPr>
          <w:t>282-03 Protihluková stena vľavo v km 33,229 - 33,275</w:t>
        </w:r>
        <w:r w:rsidR="005D7C55">
          <w:rPr>
            <w:webHidden/>
          </w:rPr>
          <w:tab/>
        </w:r>
        <w:r w:rsidR="005D7C55">
          <w:rPr>
            <w:webHidden/>
          </w:rPr>
          <w:fldChar w:fldCharType="begin"/>
        </w:r>
        <w:r w:rsidR="005D7C55">
          <w:rPr>
            <w:webHidden/>
          </w:rPr>
          <w:instrText xml:space="preserve"> PAGEREF _Toc167275901 \h </w:instrText>
        </w:r>
        <w:r w:rsidR="005D7C55">
          <w:rPr>
            <w:webHidden/>
          </w:rPr>
        </w:r>
        <w:r w:rsidR="005D7C55">
          <w:rPr>
            <w:webHidden/>
          </w:rPr>
          <w:fldChar w:fldCharType="separate"/>
        </w:r>
        <w:r w:rsidR="005D7C55">
          <w:rPr>
            <w:webHidden/>
          </w:rPr>
          <w:t>76</w:t>
        </w:r>
        <w:r w:rsidR="005D7C55">
          <w:rPr>
            <w:webHidden/>
          </w:rPr>
          <w:fldChar w:fldCharType="end"/>
        </w:r>
      </w:hyperlink>
    </w:p>
    <w:p w14:paraId="03FE17BB" w14:textId="1C7CD14C" w:rsidR="005D7C55" w:rsidRDefault="00DB49AF">
      <w:pPr>
        <w:pStyle w:val="Obsah2"/>
        <w:rPr>
          <w:rFonts w:asciiTheme="minorHAnsi" w:eastAsiaTheme="minorEastAsia" w:hAnsiTheme="minorHAnsi" w:cstheme="minorBidi"/>
          <w:spacing w:val="0"/>
          <w:lang w:eastAsia="sk-SK"/>
        </w:rPr>
      </w:pPr>
      <w:hyperlink w:anchor="_Toc167275902" w:history="1">
        <w:r w:rsidR="005D7C55" w:rsidRPr="000700C7">
          <w:rPr>
            <w:rStyle w:val="Hypertextovprepojenie"/>
          </w:rPr>
          <w:t>3.105</w:t>
        </w:r>
        <w:r w:rsidR="005D7C55">
          <w:rPr>
            <w:rFonts w:asciiTheme="minorHAnsi" w:eastAsiaTheme="minorEastAsia" w:hAnsiTheme="minorHAnsi" w:cstheme="minorBidi"/>
            <w:spacing w:val="0"/>
            <w:lang w:eastAsia="sk-SK"/>
          </w:rPr>
          <w:tab/>
        </w:r>
        <w:r w:rsidR="005D7C55" w:rsidRPr="000700C7">
          <w:rPr>
            <w:rStyle w:val="Hypertextovprepojenie"/>
            <w:rFonts w:cs="Arial"/>
          </w:rPr>
          <w:t>282-04 Protihluková stena vľavo v km 33,824 - 33,871</w:t>
        </w:r>
        <w:r w:rsidR="005D7C55">
          <w:rPr>
            <w:webHidden/>
          </w:rPr>
          <w:tab/>
        </w:r>
        <w:r w:rsidR="005D7C55">
          <w:rPr>
            <w:webHidden/>
          </w:rPr>
          <w:fldChar w:fldCharType="begin"/>
        </w:r>
        <w:r w:rsidR="005D7C55">
          <w:rPr>
            <w:webHidden/>
          </w:rPr>
          <w:instrText xml:space="preserve"> PAGEREF _Toc167275902 \h </w:instrText>
        </w:r>
        <w:r w:rsidR="005D7C55">
          <w:rPr>
            <w:webHidden/>
          </w:rPr>
        </w:r>
        <w:r w:rsidR="005D7C55">
          <w:rPr>
            <w:webHidden/>
          </w:rPr>
          <w:fldChar w:fldCharType="separate"/>
        </w:r>
        <w:r w:rsidR="005D7C55">
          <w:rPr>
            <w:webHidden/>
          </w:rPr>
          <w:t>76</w:t>
        </w:r>
        <w:r w:rsidR="005D7C55">
          <w:rPr>
            <w:webHidden/>
          </w:rPr>
          <w:fldChar w:fldCharType="end"/>
        </w:r>
      </w:hyperlink>
    </w:p>
    <w:p w14:paraId="45E124BE" w14:textId="3DFD2E26" w:rsidR="005D7C55" w:rsidRDefault="00DB49AF">
      <w:pPr>
        <w:pStyle w:val="Obsah2"/>
        <w:rPr>
          <w:rFonts w:asciiTheme="minorHAnsi" w:eastAsiaTheme="minorEastAsia" w:hAnsiTheme="minorHAnsi" w:cstheme="minorBidi"/>
          <w:spacing w:val="0"/>
          <w:lang w:eastAsia="sk-SK"/>
        </w:rPr>
      </w:pPr>
      <w:hyperlink w:anchor="_Toc167275903" w:history="1">
        <w:r w:rsidR="005D7C55" w:rsidRPr="000700C7">
          <w:rPr>
            <w:rStyle w:val="Hypertextovprepojenie"/>
          </w:rPr>
          <w:t>3.106</w:t>
        </w:r>
        <w:r w:rsidR="005D7C55">
          <w:rPr>
            <w:rFonts w:asciiTheme="minorHAnsi" w:eastAsiaTheme="minorEastAsia" w:hAnsiTheme="minorHAnsi" w:cstheme="minorBidi"/>
            <w:spacing w:val="0"/>
            <w:lang w:eastAsia="sk-SK"/>
          </w:rPr>
          <w:tab/>
        </w:r>
        <w:r w:rsidR="005D7C55" w:rsidRPr="000700C7">
          <w:rPr>
            <w:rStyle w:val="Hypertextovprepojenie"/>
            <w:rFonts w:cs="Arial"/>
          </w:rPr>
          <w:t>282-05 Protihluková stena na jestvujúcom moste ev.č. 11A-008 vľavo v km 33,871 - 33,892</w:t>
        </w:r>
        <w:r w:rsidR="005D7C55">
          <w:rPr>
            <w:webHidden/>
          </w:rPr>
          <w:tab/>
        </w:r>
        <w:r w:rsidR="005D7C55">
          <w:rPr>
            <w:webHidden/>
          </w:rPr>
          <w:fldChar w:fldCharType="begin"/>
        </w:r>
        <w:r w:rsidR="005D7C55">
          <w:rPr>
            <w:webHidden/>
          </w:rPr>
          <w:instrText xml:space="preserve"> PAGEREF _Toc167275903 \h </w:instrText>
        </w:r>
        <w:r w:rsidR="005D7C55">
          <w:rPr>
            <w:webHidden/>
          </w:rPr>
        </w:r>
        <w:r w:rsidR="005D7C55">
          <w:rPr>
            <w:webHidden/>
          </w:rPr>
          <w:fldChar w:fldCharType="separate"/>
        </w:r>
        <w:r w:rsidR="005D7C55">
          <w:rPr>
            <w:webHidden/>
          </w:rPr>
          <w:t>77</w:t>
        </w:r>
        <w:r w:rsidR="005D7C55">
          <w:rPr>
            <w:webHidden/>
          </w:rPr>
          <w:fldChar w:fldCharType="end"/>
        </w:r>
      </w:hyperlink>
    </w:p>
    <w:p w14:paraId="694B759F" w14:textId="5C709B68" w:rsidR="005D7C55" w:rsidRDefault="00DB49AF">
      <w:pPr>
        <w:pStyle w:val="Obsah2"/>
        <w:rPr>
          <w:rFonts w:asciiTheme="minorHAnsi" w:eastAsiaTheme="minorEastAsia" w:hAnsiTheme="minorHAnsi" w:cstheme="minorBidi"/>
          <w:spacing w:val="0"/>
          <w:lang w:eastAsia="sk-SK"/>
        </w:rPr>
      </w:pPr>
      <w:hyperlink w:anchor="_Toc167275904" w:history="1">
        <w:r w:rsidR="005D7C55" w:rsidRPr="000700C7">
          <w:rPr>
            <w:rStyle w:val="Hypertextovprepojenie"/>
          </w:rPr>
          <w:t>3.107</w:t>
        </w:r>
        <w:r w:rsidR="005D7C55">
          <w:rPr>
            <w:rFonts w:asciiTheme="minorHAnsi" w:eastAsiaTheme="minorEastAsia" w:hAnsiTheme="minorHAnsi" w:cstheme="minorBidi"/>
            <w:spacing w:val="0"/>
            <w:lang w:eastAsia="sk-SK"/>
          </w:rPr>
          <w:tab/>
        </w:r>
        <w:r w:rsidR="005D7C55" w:rsidRPr="000700C7">
          <w:rPr>
            <w:rStyle w:val="Hypertextovprepojenie"/>
            <w:rFonts w:cs="Arial"/>
          </w:rPr>
          <w:t>282-06 Protihluková stena vľavo v km 33,892 - 34,489</w:t>
        </w:r>
        <w:r w:rsidR="005D7C55">
          <w:rPr>
            <w:webHidden/>
          </w:rPr>
          <w:tab/>
        </w:r>
        <w:r w:rsidR="005D7C55">
          <w:rPr>
            <w:webHidden/>
          </w:rPr>
          <w:fldChar w:fldCharType="begin"/>
        </w:r>
        <w:r w:rsidR="005D7C55">
          <w:rPr>
            <w:webHidden/>
          </w:rPr>
          <w:instrText xml:space="preserve"> PAGEREF _Toc167275904 \h </w:instrText>
        </w:r>
        <w:r w:rsidR="005D7C55">
          <w:rPr>
            <w:webHidden/>
          </w:rPr>
        </w:r>
        <w:r w:rsidR="005D7C55">
          <w:rPr>
            <w:webHidden/>
          </w:rPr>
          <w:fldChar w:fldCharType="separate"/>
        </w:r>
        <w:r w:rsidR="005D7C55">
          <w:rPr>
            <w:webHidden/>
          </w:rPr>
          <w:t>77</w:t>
        </w:r>
        <w:r w:rsidR="005D7C55">
          <w:rPr>
            <w:webHidden/>
          </w:rPr>
          <w:fldChar w:fldCharType="end"/>
        </w:r>
      </w:hyperlink>
    </w:p>
    <w:p w14:paraId="0EEC447C" w14:textId="22FDB74C" w:rsidR="005D7C55" w:rsidRDefault="00DB49AF">
      <w:pPr>
        <w:pStyle w:val="Obsah2"/>
        <w:rPr>
          <w:rFonts w:asciiTheme="minorHAnsi" w:eastAsiaTheme="minorEastAsia" w:hAnsiTheme="minorHAnsi" w:cstheme="minorBidi"/>
          <w:spacing w:val="0"/>
          <w:lang w:eastAsia="sk-SK"/>
        </w:rPr>
      </w:pPr>
      <w:hyperlink w:anchor="_Toc167275905" w:history="1">
        <w:r w:rsidR="005D7C55" w:rsidRPr="000700C7">
          <w:rPr>
            <w:rStyle w:val="Hypertextovprepojenie"/>
          </w:rPr>
          <w:t>3.108</w:t>
        </w:r>
        <w:r w:rsidR="005D7C55">
          <w:rPr>
            <w:rFonts w:asciiTheme="minorHAnsi" w:eastAsiaTheme="minorEastAsia" w:hAnsiTheme="minorHAnsi" w:cstheme="minorBidi"/>
            <w:spacing w:val="0"/>
            <w:lang w:eastAsia="sk-SK"/>
          </w:rPr>
          <w:tab/>
        </w:r>
        <w:r w:rsidR="005D7C55" w:rsidRPr="000700C7">
          <w:rPr>
            <w:rStyle w:val="Hypertextovprepojenie"/>
            <w:rFonts w:cs="Arial"/>
          </w:rPr>
          <w:t>282-07 Protihluková stena na jestvujúcom moste ev. č. 11A-007 vľavo v km 34,489 - 34,529</w:t>
        </w:r>
        <w:r w:rsidR="005D7C55">
          <w:rPr>
            <w:webHidden/>
          </w:rPr>
          <w:tab/>
        </w:r>
        <w:r w:rsidR="005D7C55">
          <w:rPr>
            <w:webHidden/>
          </w:rPr>
          <w:fldChar w:fldCharType="begin"/>
        </w:r>
        <w:r w:rsidR="005D7C55">
          <w:rPr>
            <w:webHidden/>
          </w:rPr>
          <w:instrText xml:space="preserve"> PAGEREF _Toc167275905 \h </w:instrText>
        </w:r>
        <w:r w:rsidR="005D7C55">
          <w:rPr>
            <w:webHidden/>
          </w:rPr>
        </w:r>
        <w:r w:rsidR="005D7C55">
          <w:rPr>
            <w:webHidden/>
          </w:rPr>
          <w:fldChar w:fldCharType="separate"/>
        </w:r>
        <w:r w:rsidR="005D7C55">
          <w:rPr>
            <w:webHidden/>
          </w:rPr>
          <w:t>77</w:t>
        </w:r>
        <w:r w:rsidR="005D7C55">
          <w:rPr>
            <w:webHidden/>
          </w:rPr>
          <w:fldChar w:fldCharType="end"/>
        </w:r>
      </w:hyperlink>
    </w:p>
    <w:p w14:paraId="190BF5DB" w14:textId="4A3A79C4" w:rsidR="005D7C55" w:rsidRDefault="00DB49AF">
      <w:pPr>
        <w:pStyle w:val="Obsah2"/>
        <w:rPr>
          <w:rFonts w:asciiTheme="minorHAnsi" w:eastAsiaTheme="minorEastAsia" w:hAnsiTheme="minorHAnsi" w:cstheme="minorBidi"/>
          <w:spacing w:val="0"/>
          <w:lang w:eastAsia="sk-SK"/>
        </w:rPr>
      </w:pPr>
      <w:hyperlink w:anchor="_Toc167275906" w:history="1">
        <w:r w:rsidR="005D7C55" w:rsidRPr="000700C7">
          <w:rPr>
            <w:rStyle w:val="Hypertextovprepojenie"/>
          </w:rPr>
          <w:t>3.109</w:t>
        </w:r>
        <w:r w:rsidR="005D7C55">
          <w:rPr>
            <w:rFonts w:asciiTheme="minorHAnsi" w:eastAsiaTheme="minorEastAsia" w:hAnsiTheme="minorHAnsi" w:cstheme="minorBidi"/>
            <w:spacing w:val="0"/>
            <w:lang w:eastAsia="sk-SK"/>
          </w:rPr>
          <w:tab/>
        </w:r>
        <w:r w:rsidR="005D7C55" w:rsidRPr="000700C7">
          <w:rPr>
            <w:rStyle w:val="Hypertextovprepojenie"/>
            <w:rFonts w:cs="Arial"/>
          </w:rPr>
          <w:t>282-08 Protihluková stena vľavo v km 34,529 - 34,938</w:t>
        </w:r>
        <w:r w:rsidR="005D7C55">
          <w:rPr>
            <w:webHidden/>
          </w:rPr>
          <w:tab/>
        </w:r>
        <w:r w:rsidR="005D7C55">
          <w:rPr>
            <w:webHidden/>
          </w:rPr>
          <w:fldChar w:fldCharType="begin"/>
        </w:r>
        <w:r w:rsidR="005D7C55">
          <w:rPr>
            <w:webHidden/>
          </w:rPr>
          <w:instrText xml:space="preserve"> PAGEREF _Toc167275906 \h </w:instrText>
        </w:r>
        <w:r w:rsidR="005D7C55">
          <w:rPr>
            <w:webHidden/>
          </w:rPr>
        </w:r>
        <w:r w:rsidR="005D7C55">
          <w:rPr>
            <w:webHidden/>
          </w:rPr>
          <w:fldChar w:fldCharType="separate"/>
        </w:r>
        <w:r w:rsidR="005D7C55">
          <w:rPr>
            <w:webHidden/>
          </w:rPr>
          <w:t>77</w:t>
        </w:r>
        <w:r w:rsidR="005D7C55">
          <w:rPr>
            <w:webHidden/>
          </w:rPr>
          <w:fldChar w:fldCharType="end"/>
        </w:r>
      </w:hyperlink>
    </w:p>
    <w:p w14:paraId="7AE39DDC" w14:textId="081C4841" w:rsidR="005D7C55" w:rsidRDefault="00DB49AF">
      <w:pPr>
        <w:pStyle w:val="Obsah2"/>
        <w:rPr>
          <w:rFonts w:asciiTheme="minorHAnsi" w:eastAsiaTheme="minorEastAsia" w:hAnsiTheme="minorHAnsi" w:cstheme="minorBidi"/>
          <w:spacing w:val="0"/>
          <w:lang w:eastAsia="sk-SK"/>
        </w:rPr>
      </w:pPr>
      <w:hyperlink w:anchor="_Toc167275907" w:history="1">
        <w:r w:rsidR="005D7C55" w:rsidRPr="000700C7">
          <w:rPr>
            <w:rStyle w:val="Hypertextovprepojenie"/>
          </w:rPr>
          <w:t>3.110</w:t>
        </w:r>
        <w:r w:rsidR="005D7C55">
          <w:rPr>
            <w:rFonts w:asciiTheme="minorHAnsi" w:eastAsiaTheme="minorEastAsia" w:hAnsiTheme="minorHAnsi" w:cstheme="minorBidi"/>
            <w:spacing w:val="0"/>
            <w:lang w:eastAsia="sk-SK"/>
          </w:rPr>
          <w:tab/>
        </w:r>
        <w:r w:rsidR="005D7C55" w:rsidRPr="000700C7">
          <w:rPr>
            <w:rStyle w:val="Hypertextovprepojenie"/>
            <w:rFonts w:cs="Arial"/>
          </w:rPr>
          <w:t>282-09 Protihluková stena na jestvujúcom moste ev.č. 11A-006 vľavo v km 34,938 - 35,058</w:t>
        </w:r>
        <w:r w:rsidR="005D7C55">
          <w:rPr>
            <w:webHidden/>
          </w:rPr>
          <w:tab/>
        </w:r>
        <w:r w:rsidR="005D7C55">
          <w:rPr>
            <w:webHidden/>
          </w:rPr>
          <w:fldChar w:fldCharType="begin"/>
        </w:r>
        <w:r w:rsidR="005D7C55">
          <w:rPr>
            <w:webHidden/>
          </w:rPr>
          <w:instrText xml:space="preserve"> PAGEREF _Toc167275907 \h </w:instrText>
        </w:r>
        <w:r w:rsidR="005D7C55">
          <w:rPr>
            <w:webHidden/>
          </w:rPr>
        </w:r>
        <w:r w:rsidR="005D7C55">
          <w:rPr>
            <w:webHidden/>
          </w:rPr>
          <w:fldChar w:fldCharType="separate"/>
        </w:r>
        <w:r w:rsidR="005D7C55">
          <w:rPr>
            <w:webHidden/>
          </w:rPr>
          <w:t>77</w:t>
        </w:r>
        <w:r w:rsidR="005D7C55">
          <w:rPr>
            <w:webHidden/>
          </w:rPr>
          <w:fldChar w:fldCharType="end"/>
        </w:r>
      </w:hyperlink>
    </w:p>
    <w:p w14:paraId="092BEFD2" w14:textId="003DCD47" w:rsidR="005D7C55" w:rsidRDefault="00DB49AF">
      <w:pPr>
        <w:pStyle w:val="Obsah2"/>
        <w:rPr>
          <w:rFonts w:asciiTheme="minorHAnsi" w:eastAsiaTheme="minorEastAsia" w:hAnsiTheme="minorHAnsi" w:cstheme="minorBidi"/>
          <w:spacing w:val="0"/>
          <w:lang w:eastAsia="sk-SK"/>
        </w:rPr>
      </w:pPr>
      <w:hyperlink w:anchor="_Toc167275908" w:history="1">
        <w:r w:rsidR="005D7C55" w:rsidRPr="000700C7">
          <w:rPr>
            <w:rStyle w:val="Hypertextovprepojenie"/>
          </w:rPr>
          <w:t>3.111</w:t>
        </w:r>
        <w:r w:rsidR="005D7C55">
          <w:rPr>
            <w:rFonts w:asciiTheme="minorHAnsi" w:eastAsiaTheme="minorEastAsia" w:hAnsiTheme="minorHAnsi" w:cstheme="minorBidi"/>
            <w:spacing w:val="0"/>
            <w:lang w:eastAsia="sk-SK"/>
          </w:rPr>
          <w:tab/>
        </w:r>
        <w:r w:rsidR="005D7C55" w:rsidRPr="000700C7">
          <w:rPr>
            <w:rStyle w:val="Hypertextovprepojenie"/>
            <w:rFonts w:cs="Arial"/>
          </w:rPr>
          <w:t>282-10 Protihluková stena vľavo v km 35,058 - 35,441</w:t>
        </w:r>
        <w:r w:rsidR="005D7C55">
          <w:rPr>
            <w:webHidden/>
          </w:rPr>
          <w:tab/>
        </w:r>
        <w:r w:rsidR="005D7C55">
          <w:rPr>
            <w:webHidden/>
          </w:rPr>
          <w:fldChar w:fldCharType="begin"/>
        </w:r>
        <w:r w:rsidR="005D7C55">
          <w:rPr>
            <w:webHidden/>
          </w:rPr>
          <w:instrText xml:space="preserve"> PAGEREF _Toc167275908 \h </w:instrText>
        </w:r>
        <w:r w:rsidR="005D7C55">
          <w:rPr>
            <w:webHidden/>
          </w:rPr>
        </w:r>
        <w:r w:rsidR="005D7C55">
          <w:rPr>
            <w:webHidden/>
          </w:rPr>
          <w:fldChar w:fldCharType="separate"/>
        </w:r>
        <w:r w:rsidR="005D7C55">
          <w:rPr>
            <w:webHidden/>
          </w:rPr>
          <w:t>78</w:t>
        </w:r>
        <w:r w:rsidR="005D7C55">
          <w:rPr>
            <w:webHidden/>
          </w:rPr>
          <w:fldChar w:fldCharType="end"/>
        </w:r>
      </w:hyperlink>
    </w:p>
    <w:p w14:paraId="759BF82B" w14:textId="2BEEE6FF" w:rsidR="005D7C55" w:rsidRDefault="00DB49AF">
      <w:pPr>
        <w:pStyle w:val="Obsah2"/>
        <w:rPr>
          <w:rFonts w:asciiTheme="minorHAnsi" w:eastAsiaTheme="minorEastAsia" w:hAnsiTheme="minorHAnsi" w:cstheme="minorBidi"/>
          <w:spacing w:val="0"/>
          <w:lang w:eastAsia="sk-SK"/>
        </w:rPr>
      </w:pPr>
      <w:hyperlink w:anchor="_Toc167275909" w:history="1">
        <w:r w:rsidR="005D7C55" w:rsidRPr="000700C7">
          <w:rPr>
            <w:rStyle w:val="Hypertextovprepojenie"/>
          </w:rPr>
          <w:t>3.112</w:t>
        </w:r>
        <w:r w:rsidR="005D7C55">
          <w:rPr>
            <w:rFonts w:asciiTheme="minorHAnsi" w:eastAsiaTheme="minorEastAsia" w:hAnsiTheme="minorHAnsi" w:cstheme="minorBidi"/>
            <w:spacing w:val="0"/>
            <w:lang w:eastAsia="sk-SK"/>
          </w:rPr>
          <w:tab/>
        </w:r>
        <w:r w:rsidR="005D7C55" w:rsidRPr="000700C7">
          <w:rPr>
            <w:rStyle w:val="Hypertextovprepojenie"/>
            <w:rFonts w:cs="Arial"/>
          </w:rPr>
          <w:t>282-11 Protihluková stena na jestvujúcich mostoch ev.č. 11A-003 a 11A-004 vľavo v km 35,443 - 35,750</w:t>
        </w:r>
        <w:r w:rsidR="005D7C55">
          <w:rPr>
            <w:webHidden/>
          </w:rPr>
          <w:tab/>
        </w:r>
        <w:r w:rsidR="005D7C55">
          <w:rPr>
            <w:webHidden/>
          </w:rPr>
          <w:fldChar w:fldCharType="begin"/>
        </w:r>
        <w:r w:rsidR="005D7C55">
          <w:rPr>
            <w:webHidden/>
          </w:rPr>
          <w:instrText xml:space="preserve"> PAGEREF _Toc167275909 \h </w:instrText>
        </w:r>
        <w:r w:rsidR="005D7C55">
          <w:rPr>
            <w:webHidden/>
          </w:rPr>
        </w:r>
        <w:r w:rsidR="005D7C55">
          <w:rPr>
            <w:webHidden/>
          </w:rPr>
          <w:fldChar w:fldCharType="separate"/>
        </w:r>
        <w:r w:rsidR="005D7C55">
          <w:rPr>
            <w:webHidden/>
          </w:rPr>
          <w:t>78</w:t>
        </w:r>
        <w:r w:rsidR="005D7C55">
          <w:rPr>
            <w:webHidden/>
          </w:rPr>
          <w:fldChar w:fldCharType="end"/>
        </w:r>
      </w:hyperlink>
    </w:p>
    <w:p w14:paraId="7B8C8241" w14:textId="280B5860" w:rsidR="005D7C55" w:rsidRDefault="00DB49AF">
      <w:pPr>
        <w:pStyle w:val="Obsah2"/>
        <w:rPr>
          <w:rFonts w:asciiTheme="minorHAnsi" w:eastAsiaTheme="minorEastAsia" w:hAnsiTheme="minorHAnsi" w:cstheme="minorBidi"/>
          <w:spacing w:val="0"/>
          <w:lang w:eastAsia="sk-SK"/>
        </w:rPr>
      </w:pPr>
      <w:hyperlink w:anchor="_Toc167275910" w:history="1">
        <w:r w:rsidR="005D7C55" w:rsidRPr="000700C7">
          <w:rPr>
            <w:rStyle w:val="Hypertextovprepojenie"/>
          </w:rPr>
          <w:t>3.113</w:t>
        </w:r>
        <w:r w:rsidR="005D7C55">
          <w:rPr>
            <w:rFonts w:asciiTheme="minorHAnsi" w:eastAsiaTheme="minorEastAsia" w:hAnsiTheme="minorHAnsi" w:cstheme="minorBidi"/>
            <w:spacing w:val="0"/>
            <w:lang w:eastAsia="sk-SK"/>
          </w:rPr>
          <w:tab/>
        </w:r>
        <w:r w:rsidR="005D7C55" w:rsidRPr="000700C7">
          <w:rPr>
            <w:rStyle w:val="Hypertextovprepojenie"/>
            <w:rFonts w:cs="Arial"/>
          </w:rPr>
          <w:t>282-12 Protihluková stena vľavo v km 35,750 - 35,910</w:t>
        </w:r>
        <w:r w:rsidR="005D7C55">
          <w:rPr>
            <w:webHidden/>
          </w:rPr>
          <w:tab/>
        </w:r>
        <w:r w:rsidR="005D7C55">
          <w:rPr>
            <w:webHidden/>
          </w:rPr>
          <w:fldChar w:fldCharType="begin"/>
        </w:r>
        <w:r w:rsidR="005D7C55">
          <w:rPr>
            <w:webHidden/>
          </w:rPr>
          <w:instrText xml:space="preserve"> PAGEREF _Toc167275910 \h </w:instrText>
        </w:r>
        <w:r w:rsidR="005D7C55">
          <w:rPr>
            <w:webHidden/>
          </w:rPr>
        </w:r>
        <w:r w:rsidR="005D7C55">
          <w:rPr>
            <w:webHidden/>
          </w:rPr>
          <w:fldChar w:fldCharType="separate"/>
        </w:r>
        <w:r w:rsidR="005D7C55">
          <w:rPr>
            <w:webHidden/>
          </w:rPr>
          <w:t>78</w:t>
        </w:r>
        <w:r w:rsidR="005D7C55">
          <w:rPr>
            <w:webHidden/>
          </w:rPr>
          <w:fldChar w:fldCharType="end"/>
        </w:r>
      </w:hyperlink>
    </w:p>
    <w:p w14:paraId="586DE289" w14:textId="4B8AC464" w:rsidR="005D7C55" w:rsidRDefault="00DB49AF">
      <w:pPr>
        <w:pStyle w:val="Obsah2"/>
        <w:rPr>
          <w:rFonts w:asciiTheme="minorHAnsi" w:eastAsiaTheme="minorEastAsia" w:hAnsiTheme="minorHAnsi" w:cstheme="minorBidi"/>
          <w:spacing w:val="0"/>
          <w:lang w:eastAsia="sk-SK"/>
        </w:rPr>
      </w:pPr>
      <w:hyperlink w:anchor="_Toc167275911" w:history="1">
        <w:r w:rsidR="005D7C55" w:rsidRPr="000700C7">
          <w:rPr>
            <w:rStyle w:val="Hypertextovprepojenie"/>
          </w:rPr>
          <w:t>3.114</w:t>
        </w:r>
        <w:r w:rsidR="005D7C55">
          <w:rPr>
            <w:rFonts w:asciiTheme="minorHAnsi" w:eastAsiaTheme="minorEastAsia" w:hAnsiTheme="minorHAnsi" w:cstheme="minorBidi"/>
            <w:spacing w:val="0"/>
            <w:lang w:eastAsia="sk-SK"/>
          </w:rPr>
          <w:tab/>
        </w:r>
        <w:r w:rsidR="005D7C55" w:rsidRPr="000700C7">
          <w:rPr>
            <w:rStyle w:val="Hypertextovprepojenie"/>
            <w:rFonts w:cs="Arial"/>
          </w:rPr>
          <w:t>282-13 Protihluková stena na jestvujúcom moste ev.č. 11A-002 vľavo v km 35,910 - 36,052</w:t>
        </w:r>
        <w:r w:rsidR="005D7C55">
          <w:rPr>
            <w:webHidden/>
          </w:rPr>
          <w:tab/>
        </w:r>
        <w:r w:rsidR="005D7C55">
          <w:rPr>
            <w:webHidden/>
          </w:rPr>
          <w:fldChar w:fldCharType="begin"/>
        </w:r>
        <w:r w:rsidR="005D7C55">
          <w:rPr>
            <w:webHidden/>
          </w:rPr>
          <w:instrText xml:space="preserve"> PAGEREF _Toc167275911 \h </w:instrText>
        </w:r>
        <w:r w:rsidR="005D7C55">
          <w:rPr>
            <w:webHidden/>
          </w:rPr>
        </w:r>
        <w:r w:rsidR="005D7C55">
          <w:rPr>
            <w:webHidden/>
          </w:rPr>
          <w:fldChar w:fldCharType="separate"/>
        </w:r>
        <w:r w:rsidR="005D7C55">
          <w:rPr>
            <w:webHidden/>
          </w:rPr>
          <w:t>78</w:t>
        </w:r>
        <w:r w:rsidR="005D7C55">
          <w:rPr>
            <w:webHidden/>
          </w:rPr>
          <w:fldChar w:fldCharType="end"/>
        </w:r>
      </w:hyperlink>
    </w:p>
    <w:p w14:paraId="0A988368" w14:textId="08345240" w:rsidR="005D7C55" w:rsidRDefault="00DB49AF">
      <w:pPr>
        <w:pStyle w:val="Obsah2"/>
        <w:rPr>
          <w:rFonts w:asciiTheme="minorHAnsi" w:eastAsiaTheme="minorEastAsia" w:hAnsiTheme="minorHAnsi" w:cstheme="minorBidi"/>
          <w:spacing w:val="0"/>
          <w:lang w:eastAsia="sk-SK"/>
        </w:rPr>
      </w:pPr>
      <w:hyperlink w:anchor="_Toc167275912" w:history="1">
        <w:r w:rsidR="005D7C55" w:rsidRPr="000700C7">
          <w:rPr>
            <w:rStyle w:val="Hypertextovprepojenie"/>
          </w:rPr>
          <w:t>3.115</w:t>
        </w:r>
        <w:r w:rsidR="005D7C55">
          <w:rPr>
            <w:rFonts w:asciiTheme="minorHAnsi" w:eastAsiaTheme="minorEastAsia" w:hAnsiTheme="minorHAnsi" w:cstheme="minorBidi"/>
            <w:spacing w:val="0"/>
            <w:lang w:eastAsia="sk-SK"/>
          </w:rPr>
          <w:tab/>
        </w:r>
        <w:r w:rsidR="005D7C55" w:rsidRPr="000700C7">
          <w:rPr>
            <w:rStyle w:val="Hypertextovprepojenie"/>
            <w:rFonts w:cs="Arial"/>
          </w:rPr>
          <w:t>283-00 Demolácia jestvujúcich PHS</w:t>
        </w:r>
        <w:r w:rsidR="005D7C55">
          <w:rPr>
            <w:webHidden/>
          </w:rPr>
          <w:tab/>
        </w:r>
        <w:r w:rsidR="005D7C55">
          <w:rPr>
            <w:webHidden/>
          </w:rPr>
          <w:fldChar w:fldCharType="begin"/>
        </w:r>
        <w:r w:rsidR="005D7C55">
          <w:rPr>
            <w:webHidden/>
          </w:rPr>
          <w:instrText xml:space="preserve"> PAGEREF _Toc167275912 \h </w:instrText>
        </w:r>
        <w:r w:rsidR="005D7C55">
          <w:rPr>
            <w:webHidden/>
          </w:rPr>
        </w:r>
        <w:r w:rsidR="005D7C55">
          <w:rPr>
            <w:webHidden/>
          </w:rPr>
          <w:fldChar w:fldCharType="separate"/>
        </w:r>
        <w:r w:rsidR="005D7C55">
          <w:rPr>
            <w:webHidden/>
          </w:rPr>
          <w:t>79</w:t>
        </w:r>
        <w:r w:rsidR="005D7C55">
          <w:rPr>
            <w:webHidden/>
          </w:rPr>
          <w:fldChar w:fldCharType="end"/>
        </w:r>
      </w:hyperlink>
    </w:p>
    <w:p w14:paraId="17F5D3E6" w14:textId="0DAF38B8" w:rsidR="005D7C55" w:rsidRDefault="00DB49AF">
      <w:pPr>
        <w:pStyle w:val="Obsah2"/>
        <w:rPr>
          <w:rFonts w:asciiTheme="minorHAnsi" w:eastAsiaTheme="minorEastAsia" w:hAnsiTheme="minorHAnsi" w:cstheme="minorBidi"/>
          <w:spacing w:val="0"/>
          <w:lang w:eastAsia="sk-SK"/>
        </w:rPr>
      </w:pPr>
      <w:hyperlink w:anchor="_Toc167275913" w:history="1">
        <w:r w:rsidR="005D7C55" w:rsidRPr="000700C7">
          <w:rPr>
            <w:rStyle w:val="Hypertextovprepojenie"/>
          </w:rPr>
          <w:t>3.116</w:t>
        </w:r>
        <w:r w:rsidR="005D7C55">
          <w:rPr>
            <w:rFonts w:asciiTheme="minorHAnsi" w:eastAsiaTheme="minorEastAsia" w:hAnsiTheme="minorHAnsi" w:cstheme="minorBidi"/>
            <w:spacing w:val="0"/>
            <w:lang w:eastAsia="sk-SK"/>
          </w:rPr>
          <w:tab/>
        </w:r>
        <w:r w:rsidR="005D7C55" w:rsidRPr="000700C7">
          <w:rPr>
            <w:rStyle w:val="Hypertextovprepojenie"/>
            <w:rFonts w:cs="Arial"/>
          </w:rPr>
          <w:t>301-00 Oplotenie diaľnice</w:t>
        </w:r>
        <w:r w:rsidR="005D7C55">
          <w:rPr>
            <w:webHidden/>
          </w:rPr>
          <w:tab/>
        </w:r>
        <w:r w:rsidR="005D7C55">
          <w:rPr>
            <w:webHidden/>
          </w:rPr>
          <w:fldChar w:fldCharType="begin"/>
        </w:r>
        <w:r w:rsidR="005D7C55">
          <w:rPr>
            <w:webHidden/>
          </w:rPr>
          <w:instrText xml:space="preserve"> PAGEREF _Toc167275913 \h </w:instrText>
        </w:r>
        <w:r w:rsidR="005D7C55">
          <w:rPr>
            <w:webHidden/>
          </w:rPr>
        </w:r>
        <w:r w:rsidR="005D7C55">
          <w:rPr>
            <w:webHidden/>
          </w:rPr>
          <w:fldChar w:fldCharType="separate"/>
        </w:r>
        <w:r w:rsidR="005D7C55">
          <w:rPr>
            <w:webHidden/>
          </w:rPr>
          <w:t>79</w:t>
        </w:r>
        <w:r w:rsidR="005D7C55">
          <w:rPr>
            <w:webHidden/>
          </w:rPr>
          <w:fldChar w:fldCharType="end"/>
        </w:r>
      </w:hyperlink>
    </w:p>
    <w:p w14:paraId="4CCECAFD" w14:textId="4BDF27F1" w:rsidR="005D7C55" w:rsidRDefault="00DB49AF">
      <w:pPr>
        <w:pStyle w:val="Obsah2"/>
        <w:rPr>
          <w:rFonts w:asciiTheme="minorHAnsi" w:eastAsiaTheme="minorEastAsia" w:hAnsiTheme="minorHAnsi" w:cstheme="minorBidi"/>
          <w:spacing w:val="0"/>
          <w:lang w:eastAsia="sk-SK"/>
        </w:rPr>
      </w:pPr>
      <w:hyperlink w:anchor="_Toc167275914" w:history="1">
        <w:r w:rsidR="005D7C55" w:rsidRPr="000700C7">
          <w:rPr>
            <w:rStyle w:val="Hypertextovprepojenie"/>
          </w:rPr>
          <w:t>3.117</w:t>
        </w:r>
        <w:r w:rsidR="005D7C55">
          <w:rPr>
            <w:rFonts w:asciiTheme="minorHAnsi" w:eastAsiaTheme="minorEastAsia" w:hAnsiTheme="minorHAnsi" w:cstheme="minorBidi"/>
            <w:spacing w:val="0"/>
            <w:lang w:eastAsia="sk-SK"/>
          </w:rPr>
          <w:tab/>
        </w:r>
        <w:r w:rsidR="005D7C55" w:rsidRPr="000700C7">
          <w:rPr>
            <w:rStyle w:val="Hypertextovprepojenie"/>
            <w:rFonts w:cs="Arial"/>
          </w:rPr>
          <w:t>302-00 Náhradné oplotenie súkromných pozemkov</w:t>
        </w:r>
        <w:r w:rsidR="005D7C55">
          <w:rPr>
            <w:webHidden/>
          </w:rPr>
          <w:tab/>
        </w:r>
        <w:r w:rsidR="005D7C55">
          <w:rPr>
            <w:webHidden/>
          </w:rPr>
          <w:fldChar w:fldCharType="begin"/>
        </w:r>
        <w:r w:rsidR="005D7C55">
          <w:rPr>
            <w:webHidden/>
          </w:rPr>
          <w:instrText xml:space="preserve"> PAGEREF _Toc167275914 \h </w:instrText>
        </w:r>
        <w:r w:rsidR="005D7C55">
          <w:rPr>
            <w:webHidden/>
          </w:rPr>
        </w:r>
        <w:r w:rsidR="005D7C55">
          <w:rPr>
            <w:webHidden/>
          </w:rPr>
          <w:fldChar w:fldCharType="separate"/>
        </w:r>
        <w:r w:rsidR="005D7C55">
          <w:rPr>
            <w:webHidden/>
          </w:rPr>
          <w:t>79</w:t>
        </w:r>
        <w:r w:rsidR="005D7C55">
          <w:rPr>
            <w:webHidden/>
          </w:rPr>
          <w:fldChar w:fldCharType="end"/>
        </w:r>
      </w:hyperlink>
    </w:p>
    <w:p w14:paraId="344E1ABC" w14:textId="0BF0D7AB" w:rsidR="005D7C55" w:rsidRDefault="00DB49AF">
      <w:pPr>
        <w:pStyle w:val="Obsah2"/>
        <w:rPr>
          <w:rFonts w:asciiTheme="minorHAnsi" w:eastAsiaTheme="minorEastAsia" w:hAnsiTheme="minorHAnsi" w:cstheme="minorBidi"/>
          <w:spacing w:val="0"/>
          <w:lang w:eastAsia="sk-SK"/>
        </w:rPr>
      </w:pPr>
      <w:hyperlink w:anchor="_Toc167275915" w:history="1">
        <w:r w:rsidR="005D7C55" w:rsidRPr="000700C7">
          <w:rPr>
            <w:rStyle w:val="Hypertextovprepojenie"/>
            <w:rFonts w:cs="Arial"/>
          </w:rPr>
          <w:t>Tunel Horelica</w:t>
        </w:r>
        <w:r w:rsidR="005D7C55">
          <w:rPr>
            <w:webHidden/>
          </w:rPr>
          <w:tab/>
        </w:r>
        <w:r w:rsidR="005D7C55">
          <w:rPr>
            <w:webHidden/>
          </w:rPr>
          <w:fldChar w:fldCharType="begin"/>
        </w:r>
        <w:r w:rsidR="005D7C55">
          <w:rPr>
            <w:webHidden/>
          </w:rPr>
          <w:instrText xml:space="preserve"> PAGEREF _Toc167275915 \h </w:instrText>
        </w:r>
        <w:r w:rsidR="005D7C55">
          <w:rPr>
            <w:webHidden/>
          </w:rPr>
        </w:r>
        <w:r w:rsidR="005D7C55">
          <w:rPr>
            <w:webHidden/>
          </w:rPr>
          <w:fldChar w:fldCharType="separate"/>
        </w:r>
        <w:r w:rsidR="005D7C55">
          <w:rPr>
            <w:webHidden/>
          </w:rPr>
          <w:t>79</w:t>
        </w:r>
        <w:r w:rsidR="005D7C55">
          <w:rPr>
            <w:webHidden/>
          </w:rPr>
          <w:fldChar w:fldCharType="end"/>
        </w:r>
      </w:hyperlink>
    </w:p>
    <w:p w14:paraId="33647B6F" w14:textId="40EBF4C0" w:rsidR="005D7C55" w:rsidRDefault="00DB49AF">
      <w:pPr>
        <w:pStyle w:val="Obsah2"/>
        <w:rPr>
          <w:rFonts w:asciiTheme="minorHAnsi" w:eastAsiaTheme="minorEastAsia" w:hAnsiTheme="minorHAnsi" w:cstheme="minorBidi"/>
          <w:spacing w:val="0"/>
          <w:lang w:eastAsia="sk-SK"/>
        </w:rPr>
      </w:pPr>
      <w:hyperlink w:anchor="_Toc167275916" w:history="1">
        <w:r w:rsidR="005D7C55" w:rsidRPr="000700C7">
          <w:rPr>
            <w:rStyle w:val="Hypertextovprepojenie"/>
          </w:rPr>
          <w:t>3.118</w:t>
        </w:r>
        <w:r w:rsidR="005D7C55">
          <w:rPr>
            <w:rFonts w:asciiTheme="minorHAnsi" w:eastAsiaTheme="minorEastAsia" w:hAnsiTheme="minorHAnsi" w:cstheme="minorBidi"/>
            <w:spacing w:val="0"/>
            <w:lang w:eastAsia="sk-SK"/>
          </w:rPr>
          <w:tab/>
        </w:r>
        <w:r w:rsidR="005D7C55" w:rsidRPr="000700C7">
          <w:rPr>
            <w:rStyle w:val="Hypertextovprepojenie"/>
            <w:rFonts w:cs="Arial"/>
          </w:rPr>
          <w:t>401-00 Pravá tunelová rúra</w:t>
        </w:r>
        <w:r w:rsidR="005D7C55">
          <w:rPr>
            <w:webHidden/>
          </w:rPr>
          <w:tab/>
        </w:r>
        <w:r w:rsidR="005D7C55">
          <w:rPr>
            <w:webHidden/>
          </w:rPr>
          <w:fldChar w:fldCharType="begin"/>
        </w:r>
        <w:r w:rsidR="005D7C55">
          <w:rPr>
            <w:webHidden/>
          </w:rPr>
          <w:instrText xml:space="preserve"> PAGEREF _Toc167275916 \h </w:instrText>
        </w:r>
        <w:r w:rsidR="005D7C55">
          <w:rPr>
            <w:webHidden/>
          </w:rPr>
        </w:r>
        <w:r w:rsidR="005D7C55">
          <w:rPr>
            <w:webHidden/>
          </w:rPr>
          <w:fldChar w:fldCharType="separate"/>
        </w:r>
        <w:r w:rsidR="005D7C55">
          <w:rPr>
            <w:webHidden/>
          </w:rPr>
          <w:t>79</w:t>
        </w:r>
        <w:r w:rsidR="005D7C55">
          <w:rPr>
            <w:webHidden/>
          </w:rPr>
          <w:fldChar w:fldCharType="end"/>
        </w:r>
      </w:hyperlink>
    </w:p>
    <w:p w14:paraId="30E022B3" w14:textId="4FBA76CF" w:rsidR="005D7C55" w:rsidRDefault="00DB49AF">
      <w:pPr>
        <w:pStyle w:val="Obsah2"/>
        <w:rPr>
          <w:rFonts w:asciiTheme="minorHAnsi" w:eastAsiaTheme="minorEastAsia" w:hAnsiTheme="minorHAnsi" w:cstheme="minorBidi"/>
          <w:spacing w:val="0"/>
          <w:lang w:eastAsia="sk-SK"/>
        </w:rPr>
      </w:pPr>
      <w:hyperlink w:anchor="_Toc167275917" w:history="1">
        <w:r w:rsidR="005D7C55" w:rsidRPr="000700C7">
          <w:rPr>
            <w:rStyle w:val="Hypertextovprepojenie"/>
          </w:rPr>
          <w:t>3.119</w:t>
        </w:r>
        <w:r w:rsidR="005D7C55">
          <w:rPr>
            <w:rFonts w:asciiTheme="minorHAnsi" w:eastAsiaTheme="minorEastAsia" w:hAnsiTheme="minorHAnsi" w:cstheme="minorBidi"/>
            <w:spacing w:val="0"/>
            <w:lang w:eastAsia="sk-SK"/>
          </w:rPr>
          <w:tab/>
        </w:r>
        <w:r w:rsidR="005D7C55" w:rsidRPr="000700C7">
          <w:rPr>
            <w:rStyle w:val="Hypertextovprepojenie"/>
            <w:rFonts w:cs="Arial"/>
          </w:rPr>
          <w:t>401-00.01 Portál Žilina</w:t>
        </w:r>
        <w:r w:rsidR="005D7C55">
          <w:rPr>
            <w:webHidden/>
          </w:rPr>
          <w:tab/>
        </w:r>
        <w:r w:rsidR="005D7C55">
          <w:rPr>
            <w:webHidden/>
          </w:rPr>
          <w:fldChar w:fldCharType="begin"/>
        </w:r>
        <w:r w:rsidR="005D7C55">
          <w:rPr>
            <w:webHidden/>
          </w:rPr>
          <w:instrText xml:space="preserve"> PAGEREF _Toc167275917 \h </w:instrText>
        </w:r>
        <w:r w:rsidR="005D7C55">
          <w:rPr>
            <w:webHidden/>
          </w:rPr>
        </w:r>
        <w:r w:rsidR="005D7C55">
          <w:rPr>
            <w:webHidden/>
          </w:rPr>
          <w:fldChar w:fldCharType="separate"/>
        </w:r>
        <w:r w:rsidR="005D7C55">
          <w:rPr>
            <w:webHidden/>
          </w:rPr>
          <w:t>80</w:t>
        </w:r>
        <w:r w:rsidR="005D7C55">
          <w:rPr>
            <w:webHidden/>
          </w:rPr>
          <w:fldChar w:fldCharType="end"/>
        </w:r>
      </w:hyperlink>
    </w:p>
    <w:p w14:paraId="219FEA8C" w14:textId="574DCEC0" w:rsidR="005D7C55" w:rsidRDefault="00DB49AF">
      <w:pPr>
        <w:pStyle w:val="Obsah2"/>
        <w:rPr>
          <w:rFonts w:asciiTheme="minorHAnsi" w:eastAsiaTheme="minorEastAsia" w:hAnsiTheme="minorHAnsi" w:cstheme="minorBidi"/>
          <w:spacing w:val="0"/>
          <w:lang w:eastAsia="sk-SK"/>
        </w:rPr>
      </w:pPr>
      <w:hyperlink w:anchor="_Toc167275918" w:history="1">
        <w:r w:rsidR="005D7C55" w:rsidRPr="000700C7">
          <w:rPr>
            <w:rStyle w:val="Hypertextovprepojenie"/>
          </w:rPr>
          <w:t>3.120</w:t>
        </w:r>
        <w:r w:rsidR="005D7C55">
          <w:rPr>
            <w:rFonts w:asciiTheme="minorHAnsi" w:eastAsiaTheme="minorEastAsia" w:hAnsiTheme="minorHAnsi" w:cstheme="minorBidi"/>
            <w:spacing w:val="0"/>
            <w:lang w:eastAsia="sk-SK"/>
          </w:rPr>
          <w:tab/>
        </w:r>
        <w:r w:rsidR="005D7C55" w:rsidRPr="000700C7">
          <w:rPr>
            <w:rStyle w:val="Hypertextovprepojenie"/>
            <w:rFonts w:cs="Arial"/>
          </w:rPr>
          <w:t>401-00.011 Portál na razenie a HTÚ</w:t>
        </w:r>
        <w:r w:rsidR="005D7C55">
          <w:rPr>
            <w:webHidden/>
          </w:rPr>
          <w:tab/>
        </w:r>
        <w:r w:rsidR="005D7C55">
          <w:rPr>
            <w:webHidden/>
          </w:rPr>
          <w:fldChar w:fldCharType="begin"/>
        </w:r>
        <w:r w:rsidR="005D7C55">
          <w:rPr>
            <w:webHidden/>
          </w:rPr>
          <w:instrText xml:space="preserve"> PAGEREF _Toc167275918 \h </w:instrText>
        </w:r>
        <w:r w:rsidR="005D7C55">
          <w:rPr>
            <w:webHidden/>
          </w:rPr>
        </w:r>
        <w:r w:rsidR="005D7C55">
          <w:rPr>
            <w:webHidden/>
          </w:rPr>
          <w:fldChar w:fldCharType="separate"/>
        </w:r>
        <w:r w:rsidR="005D7C55">
          <w:rPr>
            <w:webHidden/>
          </w:rPr>
          <w:t>80</w:t>
        </w:r>
        <w:r w:rsidR="005D7C55">
          <w:rPr>
            <w:webHidden/>
          </w:rPr>
          <w:fldChar w:fldCharType="end"/>
        </w:r>
      </w:hyperlink>
    </w:p>
    <w:p w14:paraId="0EF5B535" w14:textId="2FEE4511" w:rsidR="005D7C55" w:rsidRDefault="00DB49AF">
      <w:pPr>
        <w:pStyle w:val="Obsah2"/>
        <w:rPr>
          <w:rFonts w:asciiTheme="minorHAnsi" w:eastAsiaTheme="minorEastAsia" w:hAnsiTheme="minorHAnsi" w:cstheme="minorBidi"/>
          <w:spacing w:val="0"/>
          <w:lang w:eastAsia="sk-SK"/>
        </w:rPr>
      </w:pPr>
      <w:hyperlink w:anchor="_Toc167275919" w:history="1">
        <w:r w:rsidR="005D7C55" w:rsidRPr="000700C7">
          <w:rPr>
            <w:rStyle w:val="Hypertextovprepojenie"/>
          </w:rPr>
          <w:t>3.121</w:t>
        </w:r>
        <w:r w:rsidR="005D7C55">
          <w:rPr>
            <w:rFonts w:asciiTheme="minorHAnsi" w:eastAsiaTheme="minorEastAsia" w:hAnsiTheme="minorHAnsi" w:cstheme="minorBidi"/>
            <w:spacing w:val="0"/>
            <w:lang w:eastAsia="sk-SK"/>
          </w:rPr>
          <w:tab/>
        </w:r>
        <w:r w:rsidR="005D7C55" w:rsidRPr="000700C7">
          <w:rPr>
            <w:rStyle w:val="Hypertextovprepojenie"/>
            <w:rFonts w:cs="Arial"/>
          </w:rPr>
          <w:t>401-00.012 Zárubný múr a konečné terénne úpravy</w:t>
        </w:r>
        <w:r w:rsidR="005D7C55">
          <w:rPr>
            <w:webHidden/>
          </w:rPr>
          <w:tab/>
        </w:r>
        <w:r w:rsidR="005D7C55">
          <w:rPr>
            <w:webHidden/>
          </w:rPr>
          <w:fldChar w:fldCharType="begin"/>
        </w:r>
        <w:r w:rsidR="005D7C55">
          <w:rPr>
            <w:webHidden/>
          </w:rPr>
          <w:instrText xml:space="preserve"> PAGEREF _Toc167275919 \h </w:instrText>
        </w:r>
        <w:r w:rsidR="005D7C55">
          <w:rPr>
            <w:webHidden/>
          </w:rPr>
        </w:r>
        <w:r w:rsidR="005D7C55">
          <w:rPr>
            <w:webHidden/>
          </w:rPr>
          <w:fldChar w:fldCharType="separate"/>
        </w:r>
        <w:r w:rsidR="005D7C55">
          <w:rPr>
            <w:webHidden/>
          </w:rPr>
          <w:t>80</w:t>
        </w:r>
        <w:r w:rsidR="005D7C55">
          <w:rPr>
            <w:webHidden/>
          </w:rPr>
          <w:fldChar w:fldCharType="end"/>
        </w:r>
      </w:hyperlink>
    </w:p>
    <w:p w14:paraId="03357C83" w14:textId="53C5B7BC" w:rsidR="005D7C55" w:rsidRDefault="00DB49AF">
      <w:pPr>
        <w:pStyle w:val="Obsah2"/>
        <w:rPr>
          <w:rFonts w:asciiTheme="minorHAnsi" w:eastAsiaTheme="minorEastAsia" w:hAnsiTheme="minorHAnsi" w:cstheme="minorBidi"/>
          <w:spacing w:val="0"/>
          <w:lang w:eastAsia="sk-SK"/>
        </w:rPr>
      </w:pPr>
      <w:hyperlink w:anchor="_Toc167275920" w:history="1">
        <w:r w:rsidR="005D7C55" w:rsidRPr="000700C7">
          <w:rPr>
            <w:rStyle w:val="Hypertextovprepojenie"/>
          </w:rPr>
          <w:t>3.122</w:t>
        </w:r>
        <w:r w:rsidR="005D7C55">
          <w:rPr>
            <w:rFonts w:asciiTheme="minorHAnsi" w:eastAsiaTheme="minorEastAsia" w:hAnsiTheme="minorHAnsi" w:cstheme="minorBidi"/>
            <w:spacing w:val="0"/>
            <w:lang w:eastAsia="sk-SK"/>
          </w:rPr>
          <w:tab/>
        </w:r>
        <w:r w:rsidR="005D7C55" w:rsidRPr="000700C7">
          <w:rPr>
            <w:rStyle w:val="Hypertextovprepojenie"/>
            <w:rFonts w:cs="Arial"/>
          </w:rPr>
          <w:t>401-00.02 Portál Čadca</w:t>
        </w:r>
        <w:r w:rsidR="005D7C55">
          <w:rPr>
            <w:webHidden/>
          </w:rPr>
          <w:tab/>
        </w:r>
        <w:r w:rsidR="005D7C55">
          <w:rPr>
            <w:webHidden/>
          </w:rPr>
          <w:fldChar w:fldCharType="begin"/>
        </w:r>
        <w:r w:rsidR="005D7C55">
          <w:rPr>
            <w:webHidden/>
          </w:rPr>
          <w:instrText xml:space="preserve"> PAGEREF _Toc167275920 \h </w:instrText>
        </w:r>
        <w:r w:rsidR="005D7C55">
          <w:rPr>
            <w:webHidden/>
          </w:rPr>
        </w:r>
        <w:r w:rsidR="005D7C55">
          <w:rPr>
            <w:webHidden/>
          </w:rPr>
          <w:fldChar w:fldCharType="separate"/>
        </w:r>
        <w:r w:rsidR="005D7C55">
          <w:rPr>
            <w:webHidden/>
          </w:rPr>
          <w:t>80</w:t>
        </w:r>
        <w:r w:rsidR="005D7C55">
          <w:rPr>
            <w:webHidden/>
          </w:rPr>
          <w:fldChar w:fldCharType="end"/>
        </w:r>
      </w:hyperlink>
    </w:p>
    <w:p w14:paraId="35F6614B" w14:textId="03147EF7" w:rsidR="005D7C55" w:rsidRDefault="00DB49AF">
      <w:pPr>
        <w:pStyle w:val="Obsah2"/>
        <w:rPr>
          <w:rFonts w:asciiTheme="minorHAnsi" w:eastAsiaTheme="minorEastAsia" w:hAnsiTheme="minorHAnsi" w:cstheme="minorBidi"/>
          <w:spacing w:val="0"/>
          <w:lang w:eastAsia="sk-SK"/>
        </w:rPr>
      </w:pPr>
      <w:hyperlink w:anchor="_Toc167275921" w:history="1">
        <w:r w:rsidR="005D7C55" w:rsidRPr="000700C7">
          <w:rPr>
            <w:rStyle w:val="Hypertextovprepojenie"/>
          </w:rPr>
          <w:t>3.123</w:t>
        </w:r>
        <w:r w:rsidR="005D7C55">
          <w:rPr>
            <w:rFonts w:asciiTheme="minorHAnsi" w:eastAsiaTheme="minorEastAsia" w:hAnsiTheme="minorHAnsi" w:cstheme="minorBidi"/>
            <w:spacing w:val="0"/>
            <w:lang w:eastAsia="sk-SK"/>
          </w:rPr>
          <w:tab/>
        </w:r>
        <w:r w:rsidR="005D7C55" w:rsidRPr="000700C7">
          <w:rPr>
            <w:rStyle w:val="Hypertextovprepojenie"/>
            <w:rFonts w:cs="Arial"/>
          </w:rPr>
          <w:t>401-00.021 Portál na razenie a HTÚ</w:t>
        </w:r>
        <w:r w:rsidR="005D7C55">
          <w:rPr>
            <w:webHidden/>
          </w:rPr>
          <w:tab/>
        </w:r>
        <w:r w:rsidR="005D7C55">
          <w:rPr>
            <w:webHidden/>
          </w:rPr>
          <w:fldChar w:fldCharType="begin"/>
        </w:r>
        <w:r w:rsidR="005D7C55">
          <w:rPr>
            <w:webHidden/>
          </w:rPr>
          <w:instrText xml:space="preserve"> PAGEREF _Toc167275921 \h </w:instrText>
        </w:r>
        <w:r w:rsidR="005D7C55">
          <w:rPr>
            <w:webHidden/>
          </w:rPr>
        </w:r>
        <w:r w:rsidR="005D7C55">
          <w:rPr>
            <w:webHidden/>
          </w:rPr>
          <w:fldChar w:fldCharType="separate"/>
        </w:r>
        <w:r w:rsidR="005D7C55">
          <w:rPr>
            <w:webHidden/>
          </w:rPr>
          <w:t>80</w:t>
        </w:r>
        <w:r w:rsidR="005D7C55">
          <w:rPr>
            <w:webHidden/>
          </w:rPr>
          <w:fldChar w:fldCharType="end"/>
        </w:r>
      </w:hyperlink>
    </w:p>
    <w:p w14:paraId="47FF3A76" w14:textId="636F490E" w:rsidR="005D7C55" w:rsidRDefault="00DB49AF">
      <w:pPr>
        <w:pStyle w:val="Obsah2"/>
        <w:rPr>
          <w:rFonts w:asciiTheme="minorHAnsi" w:eastAsiaTheme="minorEastAsia" w:hAnsiTheme="minorHAnsi" w:cstheme="minorBidi"/>
          <w:spacing w:val="0"/>
          <w:lang w:eastAsia="sk-SK"/>
        </w:rPr>
      </w:pPr>
      <w:hyperlink w:anchor="_Toc167275922" w:history="1">
        <w:r w:rsidR="005D7C55" w:rsidRPr="000700C7">
          <w:rPr>
            <w:rStyle w:val="Hypertextovprepojenie"/>
          </w:rPr>
          <w:t>3.124</w:t>
        </w:r>
        <w:r w:rsidR="005D7C55">
          <w:rPr>
            <w:rFonts w:asciiTheme="minorHAnsi" w:eastAsiaTheme="minorEastAsia" w:hAnsiTheme="minorHAnsi" w:cstheme="minorBidi"/>
            <w:spacing w:val="0"/>
            <w:lang w:eastAsia="sk-SK"/>
          </w:rPr>
          <w:tab/>
        </w:r>
        <w:r w:rsidR="005D7C55" w:rsidRPr="000700C7">
          <w:rPr>
            <w:rStyle w:val="Hypertextovprepojenie"/>
            <w:rFonts w:cs="Arial"/>
          </w:rPr>
          <w:t>401-00.022 Konečné terénne úpravy</w:t>
        </w:r>
        <w:r w:rsidR="005D7C55">
          <w:rPr>
            <w:webHidden/>
          </w:rPr>
          <w:tab/>
        </w:r>
        <w:r w:rsidR="005D7C55">
          <w:rPr>
            <w:webHidden/>
          </w:rPr>
          <w:fldChar w:fldCharType="begin"/>
        </w:r>
        <w:r w:rsidR="005D7C55">
          <w:rPr>
            <w:webHidden/>
          </w:rPr>
          <w:instrText xml:space="preserve"> PAGEREF _Toc167275922 \h </w:instrText>
        </w:r>
        <w:r w:rsidR="005D7C55">
          <w:rPr>
            <w:webHidden/>
          </w:rPr>
        </w:r>
        <w:r w:rsidR="005D7C55">
          <w:rPr>
            <w:webHidden/>
          </w:rPr>
          <w:fldChar w:fldCharType="separate"/>
        </w:r>
        <w:r w:rsidR="005D7C55">
          <w:rPr>
            <w:webHidden/>
          </w:rPr>
          <w:t>80</w:t>
        </w:r>
        <w:r w:rsidR="005D7C55">
          <w:rPr>
            <w:webHidden/>
          </w:rPr>
          <w:fldChar w:fldCharType="end"/>
        </w:r>
      </w:hyperlink>
    </w:p>
    <w:p w14:paraId="2572A4E6" w14:textId="79543970" w:rsidR="005D7C55" w:rsidRDefault="00DB49AF">
      <w:pPr>
        <w:pStyle w:val="Obsah2"/>
        <w:rPr>
          <w:rFonts w:asciiTheme="minorHAnsi" w:eastAsiaTheme="minorEastAsia" w:hAnsiTheme="minorHAnsi" w:cstheme="minorBidi"/>
          <w:spacing w:val="0"/>
          <w:lang w:eastAsia="sk-SK"/>
        </w:rPr>
      </w:pPr>
      <w:hyperlink w:anchor="_Toc167275923" w:history="1">
        <w:r w:rsidR="005D7C55" w:rsidRPr="000700C7">
          <w:rPr>
            <w:rStyle w:val="Hypertextovprepojenie"/>
          </w:rPr>
          <w:t>3.125</w:t>
        </w:r>
        <w:r w:rsidR="005D7C55">
          <w:rPr>
            <w:rFonts w:asciiTheme="minorHAnsi" w:eastAsiaTheme="minorEastAsia" w:hAnsiTheme="minorHAnsi" w:cstheme="minorBidi"/>
            <w:spacing w:val="0"/>
            <w:lang w:eastAsia="sk-SK"/>
          </w:rPr>
          <w:tab/>
        </w:r>
        <w:r w:rsidR="005D7C55" w:rsidRPr="000700C7">
          <w:rPr>
            <w:rStyle w:val="Hypertextovprepojenie"/>
            <w:rFonts w:cs="Arial"/>
          </w:rPr>
          <w:t>401-00.03 Hĺbený tunel</w:t>
        </w:r>
        <w:r w:rsidR="005D7C55">
          <w:rPr>
            <w:webHidden/>
          </w:rPr>
          <w:tab/>
        </w:r>
        <w:r w:rsidR="005D7C55">
          <w:rPr>
            <w:webHidden/>
          </w:rPr>
          <w:fldChar w:fldCharType="begin"/>
        </w:r>
        <w:r w:rsidR="005D7C55">
          <w:rPr>
            <w:webHidden/>
          </w:rPr>
          <w:instrText xml:space="preserve"> PAGEREF _Toc167275923 \h </w:instrText>
        </w:r>
        <w:r w:rsidR="005D7C55">
          <w:rPr>
            <w:webHidden/>
          </w:rPr>
        </w:r>
        <w:r w:rsidR="005D7C55">
          <w:rPr>
            <w:webHidden/>
          </w:rPr>
          <w:fldChar w:fldCharType="separate"/>
        </w:r>
        <w:r w:rsidR="005D7C55">
          <w:rPr>
            <w:webHidden/>
          </w:rPr>
          <w:t>81</w:t>
        </w:r>
        <w:r w:rsidR="005D7C55">
          <w:rPr>
            <w:webHidden/>
          </w:rPr>
          <w:fldChar w:fldCharType="end"/>
        </w:r>
      </w:hyperlink>
    </w:p>
    <w:p w14:paraId="3A2CD1D7" w14:textId="2F0D3251" w:rsidR="005D7C55" w:rsidRDefault="00DB49AF">
      <w:pPr>
        <w:pStyle w:val="Obsah2"/>
        <w:rPr>
          <w:rFonts w:asciiTheme="minorHAnsi" w:eastAsiaTheme="minorEastAsia" w:hAnsiTheme="minorHAnsi" w:cstheme="minorBidi"/>
          <w:spacing w:val="0"/>
          <w:lang w:eastAsia="sk-SK"/>
        </w:rPr>
      </w:pPr>
      <w:hyperlink w:anchor="_Toc167275924" w:history="1">
        <w:r w:rsidR="005D7C55" w:rsidRPr="000700C7">
          <w:rPr>
            <w:rStyle w:val="Hypertextovprepojenie"/>
          </w:rPr>
          <w:t>3.126</w:t>
        </w:r>
        <w:r w:rsidR="005D7C55">
          <w:rPr>
            <w:rFonts w:asciiTheme="minorHAnsi" w:eastAsiaTheme="minorEastAsia" w:hAnsiTheme="minorHAnsi" w:cstheme="minorBidi"/>
            <w:spacing w:val="0"/>
            <w:lang w:eastAsia="sk-SK"/>
          </w:rPr>
          <w:tab/>
        </w:r>
        <w:r w:rsidR="005D7C55" w:rsidRPr="000700C7">
          <w:rPr>
            <w:rStyle w:val="Hypertextovprepojenie"/>
            <w:rFonts w:cs="Arial"/>
          </w:rPr>
          <w:t>401-00.04 Razený tunel</w:t>
        </w:r>
        <w:r w:rsidR="005D7C55">
          <w:rPr>
            <w:webHidden/>
          </w:rPr>
          <w:tab/>
        </w:r>
        <w:r w:rsidR="005D7C55">
          <w:rPr>
            <w:webHidden/>
          </w:rPr>
          <w:fldChar w:fldCharType="begin"/>
        </w:r>
        <w:r w:rsidR="005D7C55">
          <w:rPr>
            <w:webHidden/>
          </w:rPr>
          <w:instrText xml:space="preserve"> PAGEREF _Toc167275924 \h </w:instrText>
        </w:r>
        <w:r w:rsidR="005D7C55">
          <w:rPr>
            <w:webHidden/>
          </w:rPr>
        </w:r>
        <w:r w:rsidR="005D7C55">
          <w:rPr>
            <w:webHidden/>
          </w:rPr>
          <w:fldChar w:fldCharType="separate"/>
        </w:r>
        <w:r w:rsidR="005D7C55">
          <w:rPr>
            <w:webHidden/>
          </w:rPr>
          <w:t>81</w:t>
        </w:r>
        <w:r w:rsidR="005D7C55">
          <w:rPr>
            <w:webHidden/>
          </w:rPr>
          <w:fldChar w:fldCharType="end"/>
        </w:r>
      </w:hyperlink>
    </w:p>
    <w:p w14:paraId="647AE71E" w14:textId="5324EA12" w:rsidR="005D7C55" w:rsidRDefault="00DB49AF">
      <w:pPr>
        <w:pStyle w:val="Obsah2"/>
        <w:rPr>
          <w:rFonts w:asciiTheme="minorHAnsi" w:eastAsiaTheme="minorEastAsia" w:hAnsiTheme="minorHAnsi" w:cstheme="minorBidi"/>
          <w:spacing w:val="0"/>
          <w:lang w:eastAsia="sk-SK"/>
        </w:rPr>
      </w:pPr>
      <w:hyperlink w:anchor="_Toc167275925" w:history="1">
        <w:r w:rsidR="005D7C55" w:rsidRPr="000700C7">
          <w:rPr>
            <w:rStyle w:val="Hypertextovprepojenie"/>
          </w:rPr>
          <w:t>3.127</w:t>
        </w:r>
        <w:r w:rsidR="005D7C55">
          <w:rPr>
            <w:rFonts w:asciiTheme="minorHAnsi" w:eastAsiaTheme="minorEastAsia" w:hAnsiTheme="minorHAnsi" w:cstheme="minorBidi"/>
            <w:spacing w:val="0"/>
            <w:lang w:eastAsia="sk-SK"/>
          </w:rPr>
          <w:tab/>
        </w:r>
        <w:r w:rsidR="005D7C55" w:rsidRPr="000700C7">
          <w:rPr>
            <w:rStyle w:val="Hypertextovprepojenie"/>
            <w:rFonts w:cs="Arial"/>
          </w:rPr>
          <w:t>401-00.05 Priečne prepojenie</w:t>
        </w:r>
        <w:r w:rsidR="005D7C55">
          <w:rPr>
            <w:webHidden/>
          </w:rPr>
          <w:tab/>
        </w:r>
        <w:r w:rsidR="005D7C55">
          <w:rPr>
            <w:webHidden/>
          </w:rPr>
          <w:fldChar w:fldCharType="begin"/>
        </w:r>
        <w:r w:rsidR="005D7C55">
          <w:rPr>
            <w:webHidden/>
          </w:rPr>
          <w:instrText xml:space="preserve"> PAGEREF _Toc167275925 \h </w:instrText>
        </w:r>
        <w:r w:rsidR="005D7C55">
          <w:rPr>
            <w:webHidden/>
          </w:rPr>
        </w:r>
        <w:r w:rsidR="005D7C55">
          <w:rPr>
            <w:webHidden/>
          </w:rPr>
          <w:fldChar w:fldCharType="separate"/>
        </w:r>
        <w:r w:rsidR="005D7C55">
          <w:rPr>
            <w:webHidden/>
          </w:rPr>
          <w:t>81</w:t>
        </w:r>
        <w:r w:rsidR="005D7C55">
          <w:rPr>
            <w:webHidden/>
          </w:rPr>
          <w:fldChar w:fldCharType="end"/>
        </w:r>
      </w:hyperlink>
    </w:p>
    <w:p w14:paraId="5A0144B6" w14:textId="18190C5E" w:rsidR="005D7C55" w:rsidRDefault="00DB49AF">
      <w:pPr>
        <w:pStyle w:val="Obsah2"/>
        <w:rPr>
          <w:rFonts w:asciiTheme="minorHAnsi" w:eastAsiaTheme="minorEastAsia" w:hAnsiTheme="minorHAnsi" w:cstheme="minorBidi"/>
          <w:spacing w:val="0"/>
          <w:lang w:eastAsia="sk-SK"/>
        </w:rPr>
      </w:pPr>
      <w:hyperlink w:anchor="_Toc167275926" w:history="1">
        <w:r w:rsidR="005D7C55" w:rsidRPr="000700C7">
          <w:rPr>
            <w:rStyle w:val="Hypertextovprepojenie"/>
          </w:rPr>
          <w:t>3.128</w:t>
        </w:r>
        <w:r w:rsidR="005D7C55">
          <w:rPr>
            <w:rFonts w:asciiTheme="minorHAnsi" w:eastAsiaTheme="minorEastAsia" w:hAnsiTheme="minorHAnsi" w:cstheme="minorBidi"/>
            <w:spacing w:val="0"/>
            <w:lang w:eastAsia="sk-SK"/>
          </w:rPr>
          <w:tab/>
        </w:r>
        <w:r w:rsidR="005D7C55" w:rsidRPr="000700C7">
          <w:rPr>
            <w:rStyle w:val="Hypertextovprepojenie"/>
            <w:rFonts w:cs="Arial"/>
          </w:rPr>
          <w:t>401-00.06 Kolektor a káblovody</w:t>
        </w:r>
        <w:r w:rsidR="005D7C55">
          <w:rPr>
            <w:webHidden/>
          </w:rPr>
          <w:tab/>
        </w:r>
        <w:r w:rsidR="005D7C55">
          <w:rPr>
            <w:webHidden/>
          </w:rPr>
          <w:fldChar w:fldCharType="begin"/>
        </w:r>
        <w:r w:rsidR="005D7C55">
          <w:rPr>
            <w:webHidden/>
          </w:rPr>
          <w:instrText xml:space="preserve"> PAGEREF _Toc167275926 \h </w:instrText>
        </w:r>
        <w:r w:rsidR="005D7C55">
          <w:rPr>
            <w:webHidden/>
          </w:rPr>
        </w:r>
        <w:r w:rsidR="005D7C55">
          <w:rPr>
            <w:webHidden/>
          </w:rPr>
          <w:fldChar w:fldCharType="separate"/>
        </w:r>
        <w:r w:rsidR="005D7C55">
          <w:rPr>
            <w:webHidden/>
          </w:rPr>
          <w:t>81</w:t>
        </w:r>
        <w:r w:rsidR="005D7C55">
          <w:rPr>
            <w:webHidden/>
          </w:rPr>
          <w:fldChar w:fldCharType="end"/>
        </w:r>
      </w:hyperlink>
    </w:p>
    <w:p w14:paraId="7DB5D9A6" w14:textId="54E0AB9E" w:rsidR="005D7C55" w:rsidRDefault="00DB49AF">
      <w:pPr>
        <w:pStyle w:val="Obsah2"/>
        <w:rPr>
          <w:rFonts w:asciiTheme="minorHAnsi" w:eastAsiaTheme="minorEastAsia" w:hAnsiTheme="minorHAnsi" w:cstheme="minorBidi"/>
          <w:spacing w:val="0"/>
          <w:lang w:eastAsia="sk-SK"/>
        </w:rPr>
      </w:pPr>
      <w:hyperlink w:anchor="_Toc167275927" w:history="1">
        <w:r w:rsidR="005D7C55" w:rsidRPr="000700C7">
          <w:rPr>
            <w:rStyle w:val="Hypertextovprepojenie"/>
          </w:rPr>
          <w:t>3.129</w:t>
        </w:r>
        <w:r w:rsidR="005D7C55">
          <w:rPr>
            <w:rFonts w:asciiTheme="minorHAnsi" w:eastAsiaTheme="minorEastAsia" w:hAnsiTheme="minorHAnsi" w:cstheme="minorBidi"/>
            <w:spacing w:val="0"/>
            <w:lang w:eastAsia="sk-SK"/>
          </w:rPr>
          <w:tab/>
        </w:r>
        <w:r w:rsidR="005D7C55" w:rsidRPr="000700C7">
          <w:rPr>
            <w:rStyle w:val="Hypertextovprepojenie"/>
            <w:rFonts w:cs="Arial"/>
          </w:rPr>
          <w:t>401-00.07 Drenážne odvodnenie tunela</w:t>
        </w:r>
        <w:r w:rsidR="005D7C55">
          <w:rPr>
            <w:webHidden/>
          </w:rPr>
          <w:tab/>
        </w:r>
        <w:r w:rsidR="005D7C55">
          <w:rPr>
            <w:webHidden/>
          </w:rPr>
          <w:fldChar w:fldCharType="begin"/>
        </w:r>
        <w:r w:rsidR="005D7C55">
          <w:rPr>
            <w:webHidden/>
          </w:rPr>
          <w:instrText xml:space="preserve"> PAGEREF _Toc167275927 \h </w:instrText>
        </w:r>
        <w:r w:rsidR="005D7C55">
          <w:rPr>
            <w:webHidden/>
          </w:rPr>
        </w:r>
        <w:r w:rsidR="005D7C55">
          <w:rPr>
            <w:webHidden/>
          </w:rPr>
          <w:fldChar w:fldCharType="separate"/>
        </w:r>
        <w:r w:rsidR="005D7C55">
          <w:rPr>
            <w:webHidden/>
          </w:rPr>
          <w:t>81</w:t>
        </w:r>
        <w:r w:rsidR="005D7C55">
          <w:rPr>
            <w:webHidden/>
          </w:rPr>
          <w:fldChar w:fldCharType="end"/>
        </w:r>
      </w:hyperlink>
    </w:p>
    <w:p w14:paraId="446BA5D9" w14:textId="5DF1308E" w:rsidR="005D7C55" w:rsidRDefault="00DB49AF">
      <w:pPr>
        <w:pStyle w:val="Obsah2"/>
        <w:rPr>
          <w:rFonts w:asciiTheme="minorHAnsi" w:eastAsiaTheme="minorEastAsia" w:hAnsiTheme="minorHAnsi" w:cstheme="minorBidi"/>
          <w:spacing w:val="0"/>
          <w:lang w:eastAsia="sk-SK"/>
        </w:rPr>
      </w:pPr>
      <w:hyperlink w:anchor="_Toc167275928" w:history="1">
        <w:r w:rsidR="005D7C55" w:rsidRPr="000700C7">
          <w:rPr>
            <w:rStyle w:val="Hypertextovprepojenie"/>
          </w:rPr>
          <w:t>3.130</w:t>
        </w:r>
        <w:r w:rsidR="005D7C55">
          <w:rPr>
            <w:rFonts w:asciiTheme="minorHAnsi" w:eastAsiaTheme="minorEastAsia" w:hAnsiTheme="minorHAnsi" w:cstheme="minorBidi"/>
            <w:spacing w:val="0"/>
            <w:lang w:eastAsia="sk-SK"/>
          </w:rPr>
          <w:tab/>
        </w:r>
        <w:r w:rsidR="005D7C55" w:rsidRPr="000700C7">
          <w:rPr>
            <w:rStyle w:val="Hypertextovprepojenie"/>
            <w:rFonts w:cs="Arial"/>
          </w:rPr>
          <w:t>401-00.08 Odvodnenie vozovky</w:t>
        </w:r>
        <w:r w:rsidR="005D7C55">
          <w:rPr>
            <w:webHidden/>
          </w:rPr>
          <w:tab/>
        </w:r>
        <w:r w:rsidR="005D7C55">
          <w:rPr>
            <w:webHidden/>
          </w:rPr>
          <w:fldChar w:fldCharType="begin"/>
        </w:r>
        <w:r w:rsidR="005D7C55">
          <w:rPr>
            <w:webHidden/>
          </w:rPr>
          <w:instrText xml:space="preserve"> PAGEREF _Toc167275928 \h </w:instrText>
        </w:r>
        <w:r w:rsidR="005D7C55">
          <w:rPr>
            <w:webHidden/>
          </w:rPr>
        </w:r>
        <w:r w:rsidR="005D7C55">
          <w:rPr>
            <w:webHidden/>
          </w:rPr>
          <w:fldChar w:fldCharType="separate"/>
        </w:r>
        <w:r w:rsidR="005D7C55">
          <w:rPr>
            <w:webHidden/>
          </w:rPr>
          <w:t>82</w:t>
        </w:r>
        <w:r w:rsidR="005D7C55">
          <w:rPr>
            <w:webHidden/>
          </w:rPr>
          <w:fldChar w:fldCharType="end"/>
        </w:r>
      </w:hyperlink>
    </w:p>
    <w:p w14:paraId="70C64913" w14:textId="4FD10156" w:rsidR="005D7C55" w:rsidRDefault="00DB49AF">
      <w:pPr>
        <w:pStyle w:val="Obsah2"/>
        <w:rPr>
          <w:rFonts w:asciiTheme="minorHAnsi" w:eastAsiaTheme="minorEastAsia" w:hAnsiTheme="minorHAnsi" w:cstheme="minorBidi"/>
          <w:spacing w:val="0"/>
          <w:lang w:eastAsia="sk-SK"/>
        </w:rPr>
      </w:pPr>
      <w:hyperlink w:anchor="_Toc167275929" w:history="1">
        <w:r w:rsidR="005D7C55" w:rsidRPr="000700C7">
          <w:rPr>
            <w:rStyle w:val="Hypertextovprepojenie"/>
          </w:rPr>
          <w:t>3.131</w:t>
        </w:r>
        <w:r w:rsidR="005D7C55">
          <w:rPr>
            <w:rFonts w:asciiTheme="minorHAnsi" w:eastAsiaTheme="minorEastAsia" w:hAnsiTheme="minorHAnsi" w:cstheme="minorBidi"/>
            <w:spacing w:val="0"/>
            <w:lang w:eastAsia="sk-SK"/>
          </w:rPr>
          <w:tab/>
        </w:r>
        <w:r w:rsidR="005D7C55" w:rsidRPr="000700C7">
          <w:rPr>
            <w:rStyle w:val="Hypertextovprepojenie"/>
            <w:rFonts w:cs="Arial"/>
          </w:rPr>
          <w:t>401-00.09 Vozovka a chodníky</w:t>
        </w:r>
        <w:r w:rsidR="005D7C55">
          <w:rPr>
            <w:webHidden/>
          </w:rPr>
          <w:tab/>
        </w:r>
        <w:r w:rsidR="005D7C55">
          <w:rPr>
            <w:webHidden/>
          </w:rPr>
          <w:fldChar w:fldCharType="begin"/>
        </w:r>
        <w:r w:rsidR="005D7C55">
          <w:rPr>
            <w:webHidden/>
          </w:rPr>
          <w:instrText xml:space="preserve"> PAGEREF _Toc167275929 \h </w:instrText>
        </w:r>
        <w:r w:rsidR="005D7C55">
          <w:rPr>
            <w:webHidden/>
          </w:rPr>
        </w:r>
        <w:r w:rsidR="005D7C55">
          <w:rPr>
            <w:webHidden/>
          </w:rPr>
          <w:fldChar w:fldCharType="separate"/>
        </w:r>
        <w:r w:rsidR="005D7C55">
          <w:rPr>
            <w:webHidden/>
          </w:rPr>
          <w:t>82</w:t>
        </w:r>
        <w:r w:rsidR="005D7C55">
          <w:rPr>
            <w:webHidden/>
          </w:rPr>
          <w:fldChar w:fldCharType="end"/>
        </w:r>
      </w:hyperlink>
    </w:p>
    <w:p w14:paraId="01EE568B" w14:textId="14FF1154" w:rsidR="005D7C55" w:rsidRDefault="00DB49AF">
      <w:pPr>
        <w:pStyle w:val="Obsah2"/>
        <w:rPr>
          <w:rFonts w:asciiTheme="minorHAnsi" w:eastAsiaTheme="minorEastAsia" w:hAnsiTheme="minorHAnsi" w:cstheme="minorBidi"/>
          <w:spacing w:val="0"/>
          <w:lang w:eastAsia="sk-SK"/>
        </w:rPr>
      </w:pPr>
      <w:hyperlink w:anchor="_Toc167275930" w:history="1">
        <w:r w:rsidR="005D7C55" w:rsidRPr="000700C7">
          <w:rPr>
            <w:rStyle w:val="Hypertextovprepojenie"/>
          </w:rPr>
          <w:t>3.132</w:t>
        </w:r>
        <w:r w:rsidR="005D7C55">
          <w:rPr>
            <w:rFonts w:asciiTheme="minorHAnsi" w:eastAsiaTheme="minorEastAsia" w:hAnsiTheme="minorHAnsi" w:cstheme="minorBidi"/>
            <w:spacing w:val="0"/>
            <w:lang w:eastAsia="sk-SK"/>
          </w:rPr>
          <w:tab/>
        </w:r>
        <w:r w:rsidR="005D7C55" w:rsidRPr="000700C7">
          <w:rPr>
            <w:rStyle w:val="Hypertextovprepojenie"/>
            <w:rFonts w:cs="Arial"/>
          </w:rPr>
          <w:t>401-00.10 Úprava technologickej centrály</w:t>
        </w:r>
        <w:r w:rsidR="005D7C55">
          <w:rPr>
            <w:webHidden/>
          </w:rPr>
          <w:tab/>
        </w:r>
        <w:r w:rsidR="005D7C55">
          <w:rPr>
            <w:webHidden/>
          </w:rPr>
          <w:fldChar w:fldCharType="begin"/>
        </w:r>
        <w:r w:rsidR="005D7C55">
          <w:rPr>
            <w:webHidden/>
          </w:rPr>
          <w:instrText xml:space="preserve"> PAGEREF _Toc167275930 \h </w:instrText>
        </w:r>
        <w:r w:rsidR="005D7C55">
          <w:rPr>
            <w:webHidden/>
          </w:rPr>
        </w:r>
        <w:r w:rsidR="005D7C55">
          <w:rPr>
            <w:webHidden/>
          </w:rPr>
          <w:fldChar w:fldCharType="separate"/>
        </w:r>
        <w:r w:rsidR="005D7C55">
          <w:rPr>
            <w:webHidden/>
          </w:rPr>
          <w:t>82</w:t>
        </w:r>
        <w:r w:rsidR="005D7C55">
          <w:rPr>
            <w:webHidden/>
          </w:rPr>
          <w:fldChar w:fldCharType="end"/>
        </w:r>
      </w:hyperlink>
    </w:p>
    <w:p w14:paraId="2F7AB0B2" w14:textId="0425FFCD" w:rsidR="005D7C55" w:rsidRDefault="00DB49AF">
      <w:pPr>
        <w:pStyle w:val="Obsah2"/>
        <w:rPr>
          <w:rFonts w:asciiTheme="minorHAnsi" w:eastAsiaTheme="minorEastAsia" w:hAnsiTheme="minorHAnsi" w:cstheme="minorBidi"/>
          <w:spacing w:val="0"/>
          <w:lang w:eastAsia="sk-SK"/>
        </w:rPr>
      </w:pPr>
      <w:hyperlink w:anchor="_Toc167275931" w:history="1">
        <w:r w:rsidR="005D7C55" w:rsidRPr="000700C7">
          <w:rPr>
            <w:rStyle w:val="Hypertextovprepojenie"/>
          </w:rPr>
          <w:t>3.133</w:t>
        </w:r>
        <w:r w:rsidR="005D7C55">
          <w:rPr>
            <w:rFonts w:asciiTheme="minorHAnsi" w:eastAsiaTheme="minorEastAsia" w:hAnsiTheme="minorHAnsi" w:cstheme="minorBidi"/>
            <w:spacing w:val="0"/>
            <w:lang w:eastAsia="sk-SK"/>
          </w:rPr>
          <w:tab/>
        </w:r>
        <w:r w:rsidR="005D7C55" w:rsidRPr="000700C7">
          <w:rPr>
            <w:rStyle w:val="Hypertextovprepojenie"/>
            <w:rFonts w:cs="Arial"/>
          </w:rPr>
          <w:t>401-00.11 Rekonštrukcia obslužného objektu</w:t>
        </w:r>
        <w:r w:rsidR="005D7C55">
          <w:rPr>
            <w:webHidden/>
          </w:rPr>
          <w:tab/>
        </w:r>
        <w:r w:rsidR="005D7C55">
          <w:rPr>
            <w:webHidden/>
          </w:rPr>
          <w:fldChar w:fldCharType="begin"/>
        </w:r>
        <w:r w:rsidR="005D7C55">
          <w:rPr>
            <w:webHidden/>
          </w:rPr>
          <w:instrText xml:space="preserve"> PAGEREF _Toc167275931 \h </w:instrText>
        </w:r>
        <w:r w:rsidR="005D7C55">
          <w:rPr>
            <w:webHidden/>
          </w:rPr>
        </w:r>
        <w:r w:rsidR="005D7C55">
          <w:rPr>
            <w:webHidden/>
          </w:rPr>
          <w:fldChar w:fldCharType="separate"/>
        </w:r>
        <w:r w:rsidR="005D7C55">
          <w:rPr>
            <w:webHidden/>
          </w:rPr>
          <w:t>82</w:t>
        </w:r>
        <w:r w:rsidR="005D7C55">
          <w:rPr>
            <w:webHidden/>
          </w:rPr>
          <w:fldChar w:fldCharType="end"/>
        </w:r>
      </w:hyperlink>
    </w:p>
    <w:p w14:paraId="10D957DD" w14:textId="056DAF54" w:rsidR="005D7C55" w:rsidRDefault="00DB49AF">
      <w:pPr>
        <w:pStyle w:val="Obsah2"/>
        <w:rPr>
          <w:rFonts w:asciiTheme="minorHAnsi" w:eastAsiaTheme="minorEastAsia" w:hAnsiTheme="minorHAnsi" w:cstheme="minorBidi"/>
          <w:spacing w:val="0"/>
          <w:lang w:eastAsia="sk-SK"/>
        </w:rPr>
      </w:pPr>
      <w:hyperlink w:anchor="_Toc167275932" w:history="1">
        <w:r w:rsidR="005D7C55" w:rsidRPr="000700C7">
          <w:rPr>
            <w:rStyle w:val="Hypertextovprepojenie"/>
          </w:rPr>
          <w:t>3.134</w:t>
        </w:r>
        <w:r w:rsidR="005D7C55">
          <w:rPr>
            <w:rFonts w:asciiTheme="minorHAnsi" w:eastAsiaTheme="minorEastAsia" w:hAnsiTheme="minorHAnsi" w:cstheme="minorBidi"/>
            <w:spacing w:val="0"/>
            <w:lang w:eastAsia="sk-SK"/>
          </w:rPr>
          <w:tab/>
        </w:r>
        <w:r w:rsidR="005D7C55" w:rsidRPr="000700C7">
          <w:rPr>
            <w:rStyle w:val="Hypertextovprepojenie"/>
            <w:rFonts w:cs="Arial"/>
          </w:rPr>
          <w:t>401-00.12 Protipožiarny vodovod</w:t>
        </w:r>
        <w:r w:rsidR="005D7C55">
          <w:rPr>
            <w:webHidden/>
          </w:rPr>
          <w:tab/>
        </w:r>
        <w:r w:rsidR="005D7C55">
          <w:rPr>
            <w:webHidden/>
          </w:rPr>
          <w:fldChar w:fldCharType="begin"/>
        </w:r>
        <w:r w:rsidR="005D7C55">
          <w:rPr>
            <w:webHidden/>
          </w:rPr>
          <w:instrText xml:space="preserve"> PAGEREF _Toc167275932 \h </w:instrText>
        </w:r>
        <w:r w:rsidR="005D7C55">
          <w:rPr>
            <w:webHidden/>
          </w:rPr>
        </w:r>
        <w:r w:rsidR="005D7C55">
          <w:rPr>
            <w:webHidden/>
          </w:rPr>
          <w:fldChar w:fldCharType="separate"/>
        </w:r>
        <w:r w:rsidR="005D7C55">
          <w:rPr>
            <w:webHidden/>
          </w:rPr>
          <w:t>82</w:t>
        </w:r>
        <w:r w:rsidR="005D7C55">
          <w:rPr>
            <w:webHidden/>
          </w:rPr>
          <w:fldChar w:fldCharType="end"/>
        </w:r>
      </w:hyperlink>
    </w:p>
    <w:p w14:paraId="7D0C706E" w14:textId="25855282" w:rsidR="005D7C55" w:rsidRDefault="00DB49AF">
      <w:pPr>
        <w:pStyle w:val="Obsah2"/>
        <w:rPr>
          <w:rFonts w:asciiTheme="minorHAnsi" w:eastAsiaTheme="minorEastAsia" w:hAnsiTheme="minorHAnsi" w:cstheme="minorBidi"/>
          <w:spacing w:val="0"/>
          <w:lang w:eastAsia="sk-SK"/>
        </w:rPr>
      </w:pPr>
      <w:hyperlink w:anchor="_Toc167275933" w:history="1">
        <w:r w:rsidR="005D7C55" w:rsidRPr="000700C7">
          <w:rPr>
            <w:rStyle w:val="Hypertextovprepojenie"/>
          </w:rPr>
          <w:t>3.135</w:t>
        </w:r>
        <w:r w:rsidR="005D7C55">
          <w:rPr>
            <w:rFonts w:asciiTheme="minorHAnsi" w:eastAsiaTheme="minorEastAsia" w:hAnsiTheme="minorHAnsi" w:cstheme="minorBidi"/>
            <w:spacing w:val="0"/>
            <w:lang w:eastAsia="sk-SK"/>
          </w:rPr>
          <w:tab/>
        </w:r>
        <w:r w:rsidR="005D7C55" w:rsidRPr="000700C7">
          <w:rPr>
            <w:rStyle w:val="Hypertextovprepojenie"/>
            <w:rFonts w:cs="Arial"/>
          </w:rPr>
          <w:t>401-00.12.1 Úprava odberného objektu</w:t>
        </w:r>
        <w:r w:rsidR="005D7C55">
          <w:rPr>
            <w:webHidden/>
          </w:rPr>
          <w:tab/>
        </w:r>
        <w:r w:rsidR="005D7C55">
          <w:rPr>
            <w:webHidden/>
          </w:rPr>
          <w:fldChar w:fldCharType="begin"/>
        </w:r>
        <w:r w:rsidR="005D7C55">
          <w:rPr>
            <w:webHidden/>
          </w:rPr>
          <w:instrText xml:space="preserve"> PAGEREF _Toc167275933 \h </w:instrText>
        </w:r>
        <w:r w:rsidR="005D7C55">
          <w:rPr>
            <w:webHidden/>
          </w:rPr>
        </w:r>
        <w:r w:rsidR="005D7C55">
          <w:rPr>
            <w:webHidden/>
          </w:rPr>
          <w:fldChar w:fldCharType="separate"/>
        </w:r>
        <w:r w:rsidR="005D7C55">
          <w:rPr>
            <w:webHidden/>
          </w:rPr>
          <w:t>82</w:t>
        </w:r>
        <w:r w:rsidR="005D7C55">
          <w:rPr>
            <w:webHidden/>
          </w:rPr>
          <w:fldChar w:fldCharType="end"/>
        </w:r>
      </w:hyperlink>
    </w:p>
    <w:p w14:paraId="6142202C" w14:textId="70162C56" w:rsidR="005D7C55" w:rsidRDefault="00DB49AF">
      <w:pPr>
        <w:pStyle w:val="Obsah2"/>
        <w:rPr>
          <w:rFonts w:asciiTheme="minorHAnsi" w:eastAsiaTheme="minorEastAsia" w:hAnsiTheme="minorHAnsi" w:cstheme="minorBidi"/>
          <w:spacing w:val="0"/>
          <w:lang w:eastAsia="sk-SK"/>
        </w:rPr>
      </w:pPr>
      <w:hyperlink w:anchor="_Toc167275934" w:history="1">
        <w:r w:rsidR="005D7C55" w:rsidRPr="000700C7">
          <w:rPr>
            <w:rStyle w:val="Hypertextovprepojenie"/>
          </w:rPr>
          <w:t>3.136</w:t>
        </w:r>
        <w:r w:rsidR="005D7C55">
          <w:rPr>
            <w:rFonts w:asciiTheme="minorHAnsi" w:eastAsiaTheme="minorEastAsia" w:hAnsiTheme="minorHAnsi" w:cstheme="minorBidi"/>
            <w:spacing w:val="0"/>
            <w:lang w:eastAsia="sk-SK"/>
          </w:rPr>
          <w:tab/>
        </w:r>
        <w:r w:rsidR="005D7C55" w:rsidRPr="000700C7">
          <w:rPr>
            <w:rStyle w:val="Hypertextovprepojenie"/>
            <w:rFonts w:cs="Arial"/>
          </w:rPr>
          <w:t>401-11 Technologická časť</w:t>
        </w:r>
        <w:r w:rsidR="005D7C55">
          <w:rPr>
            <w:webHidden/>
          </w:rPr>
          <w:tab/>
        </w:r>
        <w:r w:rsidR="005D7C55">
          <w:rPr>
            <w:webHidden/>
          </w:rPr>
          <w:fldChar w:fldCharType="begin"/>
        </w:r>
        <w:r w:rsidR="005D7C55">
          <w:rPr>
            <w:webHidden/>
          </w:rPr>
          <w:instrText xml:space="preserve"> PAGEREF _Toc167275934 \h </w:instrText>
        </w:r>
        <w:r w:rsidR="005D7C55">
          <w:rPr>
            <w:webHidden/>
          </w:rPr>
        </w:r>
        <w:r w:rsidR="005D7C55">
          <w:rPr>
            <w:webHidden/>
          </w:rPr>
          <w:fldChar w:fldCharType="separate"/>
        </w:r>
        <w:r w:rsidR="005D7C55">
          <w:rPr>
            <w:webHidden/>
          </w:rPr>
          <w:t>82</w:t>
        </w:r>
        <w:r w:rsidR="005D7C55">
          <w:rPr>
            <w:webHidden/>
          </w:rPr>
          <w:fldChar w:fldCharType="end"/>
        </w:r>
      </w:hyperlink>
    </w:p>
    <w:p w14:paraId="40D92DB2" w14:textId="2566261A" w:rsidR="005D7C55" w:rsidRDefault="00DB49AF">
      <w:pPr>
        <w:pStyle w:val="Obsah2"/>
        <w:rPr>
          <w:rFonts w:asciiTheme="minorHAnsi" w:eastAsiaTheme="minorEastAsia" w:hAnsiTheme="minorHAnsi" w:cstheme="minorBidi"/>
          <w:spacing w:val="0"/>
          <w:lang w:eastAsia="sk-SK"/>
        </w:rPr>
      </w:pPr>
      <w:hyperlink w:anchor="_Toc167275935" w:history="1">
        <w:r w:rsidR="005D7C55" w:rsidRPr="000700C7">
          <w:rPr>
            <w:rStyle w:val="Hypertextovprepojenie"/>
          </w:rPr>
          <w:t>3.137</w:t>
        </w:r>
        <w:r w:rsidR="005D7C55">
          <w:rPr>
            <w:rFonts w:asciiTheme="minorHAnsi" w:eastAsiaTheme="minorEastAsia" w:hAnsiTheme="minorHAnsi" w:cstheme="minorBidi"/>
            <w:spacing w:val="0"/>
            <w:lang w:eastAsia="sk-SK"/>
          </w:rPr>
          <w:tab/>
        </w:r>
        <w:r w:rsidR="005D7C55" w:rsidRPr="000700C7">
          <w:rPr>
            <w:rStyle w:val="Hypertextovprepojenie"/>
            <w:rFonts w:cs="Arial"/>
          </w:rPr>
          <w:t>401-11.01 Napájanie tunela elektrickou energiou</w:t>
        </w:r>
        <w:r w:rsidR="005D7C55">
          <w:rPr>
            <w:webHidden/>
          </w:rPr>
          <w:tab/>
        </w:r>
        <w:r w:rsidR="005D7C55">
          <w:rPr>
            <w:webHidden/>
          </w:rPr>
          <w:fldChar w:fldCharType="begin"/>
        </w:r>
        <w:r w:rsidR="005D7C55">
          <w:rPr>
            <w:webHidden/>
          </w:rPr>
          <w:instrText xml:space="preserve"> PAGEREF _Toc167275935 \h </w:instrText>
        </w:r>
        <w:r w:rsidR="005D7C55">
          <w:rPr>
            <w:webHidden/>
          </w:rPr>
        </w:r>
        <w:r w:rsidR="005D7C55">
          <w:rPr>
            <w:webHidden/>
          </w:rPr>
          <w:fldChar w:fldCharType="separate"/>
        </w:r>
        <w:r w:rsidR="005D7C55">
          <w:rPr>
            <w:webHidden/>
          </w:rPr>
          <w:t>82</w:t>
        </w:r>
        <w:r w:rsidR="005D7C55">
          <w:rPr>
            <w:webHidden/>
          </w:rPr>
          <w:fldChar w:fldCharType="end"/>
        </w:r>
      </w:hyperlink>
    </w:p>
    <w:p w14:paraId="66BAED37" w14:textId="7E844F15" w:rsidR="005D7C55" w:rsidRDefault="00DB49AF">
      <w:pPr>
        <w:pStyle w:val="Obsah2"/>
        <w:rPr>
          <w:rFonts w:asciiTheme="minorHAnsi" w:eastAsiaTheme="minorEastAsia" w:hAnsiTheme="minorHAnsi" w:cstheme="minorBidi"/>
          <w:spacing w:val="0"/>
          <w:lang w:eastAsia="sk-SK"/>
        </w:rPr>
      </w:pPr>
      <w:hyperlink w:anchor="_Toc167275936" w:history="1">
        <w:r w:rsidR="005D7C55" w:rsidRPr="000700C7">
          <w:rPr>
            <w:rStyle w:val="Hypertextovprepojenie"/>
          </w:rPr>
          <w:t>3.138</w:t>
        </w:r>
        <w:r w:rsidR="005D7C55">
          <w:rPr>
            <w:rFonts w:asciiTheme="minorHAnsi" w:eastAsiaTheme="minorEastAsia" w:hAnsiTheme="minorHAnsi" w:cstheme="minorBidi"/>
            <w:spacing w:val="0"/>
            <w:lang w:eastAsia="sk-SK"/>
          </w:rPr>
          <w:tab/>
        </w:r>
        <w:r w:rsidR="005D7C55" w:rsidRPr="000700C7">
          <w:rPr>
            <w:rStyle w:val="Hypertextovprepojenie"/>
            <w:rFonts w:cs="Arial"/>
          </w:rPr>
          <w:t>401-11.02 Centrálny riadiaci systém tunela</w:t>
        </w:r>
        <w:r w:rsidR="005D7C55">
          <w:rPr>
            <w:webHidden/>
          </w:rPr>
          <w:tab/>
        </w:r>
        <w:r w:rsidR="005D7C55">
          <w:rPr>
            <w:webHidden/>
          </w:rPr>
          <w:fldChar w:fldCharType="begin"/>
        </w:r>
        <w:r w:rsidR="005D7C55">
          <w:rPr>
            <w:webHidden/>
          </w:rPr>
          <w:instrText xml:space="preserve"> PAGEREF _Toc167275936 \h </w:instrText>
        </w:r>
        <w:r w:rsidR="005D7C55">
          <w:rPr>
            <w:webHidden/>
          </w:rPr>
        </w:r>
        <w:r w:rsidR="005D7C55">
          <w:rPr>
            <w:webHidden/>
          </w:rPr>
          <w:fldChar w:fldCharType="separate"/>
        </w:r>
        <w:r w:rsidR="005D7C55">
          <w:rPr>
            <w:webHidden/>
          </w:rPr>
          <w:t>83</w:t>
        </w:r>
        <w:r w:rsidR="005D7C55">
          <w:rPr>
            <w:webHidden/>
          </w:rPr>
          <w:fldChar w:fldCharType="end"/>
        </w:r>
      </w:hyperlink>
    </w:p>
    <w:p w14:paraId="2C2B31DF" w14:textId="0873C68A" w:rsidR="005D7C55" w:rsidRDefault="00DB49AF">
      <w:pPr>
        <w:pStyle w:val="Obsah2"/>
        <w:rPr>
          <w:rFonts w:asciiTheme="minorHAnsi" w:eastAsiaTheme="minorEastAsia" w:hAnsiTheme="minorHAnsi" w:cstheme="minorBidi"/>
          <w:spacing w:val="0"/>
          <w:lang w:eastAsia="sk-SK"/>
        </w:rPr>
      </w:pPr>
      <w:hyperlink w:anchor="_Toc167275937" w:history="1">
        <w:r w:rsidR="005D7C55" w:rsidRPr="000700C7">
          <w:rPr>
            <w:rStyle w:val="Hypertextovprepojenie"/>
          </w:rPr>
          <w:t>3.139</w:t>
        </w:r>
        <w:r w:rsidR="005D7C55">
          <w:rPr>
            <w:rFonts w:asciiTheme="minorHAnsi" w:eastAsiaTheme="minorEastAsia" w:hAnsiTheme="minorHAnsi" w:cstheme="minorBidi"/>
            <w:spacing w:val="0"/>
            <w:lang w:eastAsia="sk-SK"/>
          </w:rPr>
          <w:tab/>
        </w:r>
        <w:r w:rsidR="005D7C55" w:rsidRPr="000700C7">
          <w:rPr>
            <w:rStyle w:val="Hypertextovprepojenie"/>
            <w:rFonts w:cs="Arial"/>
          </w:rPr>
          <w:t>401-11.03 Vetranie tunela</w:t>
        </w:r>
        <w:r w:rsidR="005D7C55">
          <w:rPr>
            <w:webHidden/>
          </w:rPr>
          <w:tab/>
        </w:r>
        <w:r w:rsidR="005D7C55">
          <w:rPr>
            <w:webHidden/>
          </w:rPr>
          <w:fldChar w:fldCharType="begin"/>
        </w:r>
        <w:r w:rsidR="005D7C55">
          <w:rPr>
            <w:webHidden/>
          </w:rPr>
          <w:instrText xml:space="preserve"> PAGEREF _Toc167275937 \h </w:instrText>
        </w:r>
        <w:r w:rsidR="005D7C55">
          <w:rPr>
            <w:webHidden/>
          </w:rPr>
        </w:r>
        <w:r w:rsidR="005D7C55">
          <w:rPr>
            <w:webHidden/>
          </w:rPr>
          <w:fldChar w:fldCharType="separate"/>
        </w:r>
        <w:r w:rsidR="005D7C55">
          <w:rPr>
            <w:webHidden/>
          </w:rPr>
          <w:t>83</w:t>
        </w:r>
        <w:r w:rsidR="005D7C55">
          <w:rPr>
            <w:webHidden/>
          </w:rPr>
          <w:fldChar w:fldCharType="end"/>
        </w:r>
      </w:hyperlink>
    </w:p>
    <w:p w14:paraId="1024F827" w14:textId="412DE373" w:rsidR="005D7C55" w:rsidRDefault="00DB49AF">
      <w:pPr>
        <w:pStyle w:val="Obsah2"/>
        <w:rPr>
          <w:rFonts w:asciiTheme="minorHAnsi" w:eastAsiaTheme="minorEastAsia" w:hAnsiTheme="minorHAnsi" w:cstheme="minorBidi"/>
          <w:spacing w:val="0"/>
          <w:lang w:eastAsia="sk-SK"/>
        </w:rPr>
      </w:pPr>
      <w:hyperlink w:anchor="_Toc167275938" w:history="1">
        <w:r w:rsidR="005D7C55" w:rsidRPr="000700C7">
          <w:rPr>
            <w:rStyle w:val="Hypertextovprepojenie"/>
          </w:rPr>
          <w:t>3.140</w:t>
        </w:r>
        <w:r w:rsidR="005D7C55">
          <w:rPr>
            <w:rFonts w:asciiTheme="minorHAnsi" w:eastAsiaTheme="minorEastAsia" w:hAnsiTheme="minorHAnsi" w:cstheme="minorBidi"/>
            <w:spacing w:val="0"/>
            <w:lang w:eastAsia="sk-SK"/>
          </w:rPr>
          <w:tab/>
        </w:r>
        <w:r w:rsidR="005D7C55" w:rsidRPr="000700C7">
          <w:rPr>
            <w:rStyle w:val="Hypertextovprepojenie"/>
            <w:rFonts w:cs="Arial"/>
          </w:rPr>
          <w:t>401-11.04 Osvetlenie tunela</w:t>
        </w:r>
        <w:r w:rsidR="005D7C55">
          <w:rPr>
            <w:webHidden/>
          </w:rPr>
          <w:tab/>
        </w:r>
        <w:r w:rsidR="005D7C55">
          <w:rPr>
            <w:webHidden/>
          </w:rPr>
          <w:fldChar w:fldCharType="begin"/>
        </w:r>
        <w:r w:rsidR="005D7C55">
          <w:rPr>
            <w:webHidden/>
          </w:rPr>
          <w:instrText xml:space="preserve"> PAGEREF _Toc167275938 \h </w:instrText>
        </w:r>
        <w:r w:rsidR="005D7C55">
          <w:rPr>
            <w:webHidden/>
          </w:rPr>
        </w:r>
        <w:r w:rsidR="005D7C55">
          <w:rPr>
            <w:webHidden/>
          </w:rPr>
          <w:fldChar w:fldCharType="separate"/>
        </w:r>
        <w:r w:rsidR="005D7C55">
          <w:rPr>
            <w:webHidden/>
          </w:rPr>
          <w:t>84</w:t>
        </w:r>
        <w:r w:rsidR="005D7C55">
          <w:rPr>
            <w:webHidden/>
          </w:rPr>
          <w:fldChar w:fldCharType="end"/>
        </w:r>
      </w:hyperlink>
    </w:p>
    <w:p w14:paraId="7550B639" w14:textId="55F15CEC" w:rsidR="005D7C55" w:rsidRDefault="00DB49AF">
      <w:pPr>
        <w:pStyle w:val="Obsah2"/>
        <w:rPr>
          <w:rFonts w:asciiTheme="minorHAnsi" w:eastAsiaTheme="minorEastAsia" w:hAnsiTheme="minorHAnsi" w:cstheme="minorBidi"/>
          <w:spacing w:val="0"/>
          <w:lang w:eastAsia="sk-SK"/>
        </w:rPr>
      </w:pPr>
      <w:hyperlink w:anchor="_Toc167275939" w:history="1">
        <w:r w:rsidR="005D7C55" w:rsidRPr="000700C7">
          <w:rPr>
            <w:rStyle w:val="Hypertextovprepojenie"/>
          </w:rPr>
          <w:t>3.141</w:t>
        </w:r>
        <w:r w:rsidR="005D7C55">
          <w:rPr>
            <w:rFonts w:asciiTheme="minorHAnsi" w:eastAsiaTheme="minorEastAsia" w:hAnsiTheme="minorHAnsi" w:cstheme="minorBidi"/>
            <w:spacing w:val="0"/>
            <w:lang w:eastAsia="sk-SK"/>
          </w:rPr>
          <w:tab/>
        </w:r>
        <w:r w:rsidR="005D7C55" w:rsidRPr="000700C7">
          <w:rPr>
            <w:rStyle w:val="Hypertextovprepojenie"/>
            <w:rFonts w:cs="Arial"/>
          </w:rPr>
          <w:t>401-11.05 Dopravný systém</w:t>
        </w:r>
        <w:r w:rsidR="005D7C55">
          <w:rPr>
            <w:webHidden/>
          </w:rPr>
          <w:tab/>
        </w:r>
        <w:r w:rsidR="005D7C55">
          <w:rPr>
            <w:webHidden/>
          </w:rPr>
          <w:fldChar w:fldCharType="begin"/>
        </w:r>
        <w:r w:rsidR="005D7C55">
          <w:rPr>
            <w:webHidden/>
          </w:rPr>
          <w:instrText xml:space="preserve"> PAGEREF _Toc167275939 \h </w:instrText>
        </w:r>
        <w:r w:rsidR="005D7C55">
          <w:rPr>
            <w:webHidden/>
          </w:rPr>
        </w:r>
        <w:r w:rsidR="005D7C55">
          <w:rPr>
            <w:webHidden/>
          </w:rPr>
          <w:fldChar w:fldCharType="separate"/>
        </w:r>
        <w:r w:rsidR="005D7C55">
          <w:rPr>
            <w:webHidden/>
          </w:rPr>
          <w:t>84</w:t>
        </w:r>
        <w:r w:rsidR="005D7C55">
          <w:rPr>
            <w:webHidden/>
          </w:rPr>
          <w:fldChar w:fldCharType="end"/>
        </w:r>
      </w:hyperlink>
    </w:p>
    <w:p w14:paraId="346BA28B" w14:textId="1B200AAE" w:rsidR="005D7C55" w:rsidRDefault="00DB49AF">
      <w:pPr>
        <w:pStyle w:val="Obsah2"/>
        <w:rPr>
          <w:rFonts w:asciiTheme="minorHAnsi" w:eastAsiaTheme="minorEastAsia" w:hAnsiTheme="minorHAnsi" w:cstheme="minorBidi"/>
          <w:spacing w:val="0"/>
          <w:lang w:eastAsia="sk-SK"/>
        </w:rPr>
      </w:pPr>
      <w:hyperlink w:anchor="_Toc167275940" w:history="1">
        <w:r w:rsidR="005D7C55" w:rsidRPr="000700C7">
          <w:rPr>
            <w:rStyle w:val="Hypertextovprepojenie"/>
          </w:rPr>
          <w:t>3.142</w:t>
        </w:r>
        <w:r w:rsidR="005D7C55">
          <w:rPr>
            <w:rFonts w:asciiTheme="minorHAnsi" w:eastAsiaTheme="minorEastAsia" w:hAnsiTheme="minorHAnsi" w:cstheme="minorBidi"/>
            <w:spacing w:val="0"/>
            <w:lang w:eastAsia="sk-SK"/>
          </w:rPr>
          <w:tab/>
        </w:r>
        <w:r w:rsidR="005D7C55" w:rsidRPr="000700C7">
          <w:rPr>
            <w:rStyle w:val="Hypertextovprepojenie"/>
            <w:rFonts w:cs="Arial"/>
          </w:rPr>
          <w:t>401-11.06 Kamerový dohľad a videodetekcia</w:t>
        </w:r>
        <w:r w:rsidR="005D7C55">
          <w:rPr>
            <w:webHidden/>
          </w:rPr>
          <w:tab/>
        </w:r>
        <w:r w:rsidR="005D7C55">
          <w:rPr>
            <w:webHidden/>
          </w:rPr>
          <w:fldChar w:fldCharType="begin"/>
        </w:r>
        <w:r w:rsidR="005D7C55">
          <w:rPr>
            <w:webHidden/>
          </w:rPr>
          <w:instrText xml:space="preserve"> PAGEREF _Toc167275940 \h </w:instrText>
        </w:r>
        <w:r w:rsidR="005D7C55">
          <w:rPr>
            <w:webHidden/>
          </w:rPr>
        </w:r>
        <w:r w:rsidR="005D7C55">
          <w:rPr>
            <w:webHidden/>
          </w:rPr>
          <w:fldChar w:fldCharType="separate"/>
        </w:r>
        <w:r w:rsidR="005D7C55">
          <w:rPr>
            <w:webHidden/>
          </w:rPr>
          <w:t>84</w:t>
        </w:r>
        <w:r w:rsidR="005D7C55">
          <w:rPr>
            <w:webHidden/>
          </w:rPr>
          <w:fldChar w:fldCharType="end"/>
        </w:r>
      </w:hyperlink>
    </w:p>
    <w:p w14:paraId="20476F76" w14:textId="609BF45A" w:rsidR="005D7C55" w:rsidRDefault="00DB49AF">
      <w:pPr>
        <w:pStyle w:val="Obsah2"/>
        <w:rPr>
          <w:rFonts w:asciiTheme="minorHAnsi" w:eastAsiaTheme="minorEastAsia" w:hAnsiTheme="minorHAnsi" w:cstheme="minorBidi"/>
          <w:spacing w:val="0"/>
          <w:lang w:eastAsia="sk-SK"/>
        </w:rPr>
      </w:pPr>
      <w:hyperlink w:anchor="_Toc167275941" w:history="1">
        <w:r w:rsidR="005D7C55" w:rsidRPr="000700C7">
          <w:rPr>
            <w:rStyle w:val="Hypertextovprepojenie"/>
          </w:rPr>
          <w:t>3.143</w:t>
        </w:r>
        <w:r w:rsidR="005D7C55">
          <w:rPr>
            <w:rFonts w:asciiTheme="minorHAnsi" w:eastAsiaTheme="minorEastAsia" w:hAnsiTheme="minorHAnsi" w:cstheme="minorBidi"/>
            <w:spacing w:val="0"/>
            <w:lang w:eastAsia="sk-SK"/>
          </w:rPr>
          <w:tab/>
        </w:r>
        <w:r w:rsidR="005D7C55" w:rsidRPr="000700C7">
          <w:rPr>
            <w:rStyle w:val="Hypertextovprepojenie"/>
            <w:rFonts w:cs="Arial"/>
          </w:rPr>
          <w:t>401-11.07 Meranie fyzikálnych veličín v tuneli</w:t>
        </w:r>
        <w:r w:rsidR="005D7C55">
          <w:rPr>
            <w:webHidden/>
          </w:rPr>
          <w:tab/>
        </w:r>
        <w:r w:rsidR="005D7C55">
          <w:rPr>
            <w:webHidden/>
          </w:rPr>
          <w:fldChar w:fldCharType="begin"/>
        </w:r>
        <w:r w:rsidR="005D7C55">
          <w:rPr>
            <w:webHidden/>
          </w:rPr>
          <w:instrText xml:space="preserve"> PAGEREF _Toc167275941 \h </w:instrText>
        </w:r>
        <w:r w:rsidR="005D7C55">
          <w:rPr>
            <w:webHidden/>
          </w:rPr>
        </w:r>
        <w:r w:rsidR="005D7C55">
          <w:rPr>
            <w:webHidden/>
          </w:rPr>
          <w:fldChar w:fldCharType="separate"/>
        </w:r>
        <w:r w:rsidR="005D7C55">
          <w:rPr>
            <w:webHidden/>
          </w:rPr>
          <w:t>85</w:t>
        </w:r>
        <w:r w:rsidR="005D7C55">
          <w:rPr>
            <w:webHidden/>
          </w:rPr>
          <w:fldChar w:fldCharType="end"/>
        </w:r>
      </w:hyperlink>
    </w:p>
    <w:p w14:paraId="6F8BC7D9" w14:textId="62D5C86A" w:rsidR="005D7C55" w:rsidRDefault="00DB49AF">
      <w:pPr>
        <w:pStyle w:val="Obsah2"/>
        <w:rPr>
          <w:rFonts w:asciiTheme="minorHAnsi" w:eastAsiaTheme="minorEastAsia" w:hAnsiTheme="minorHAnsi" w:cstheme="minorBidi"/>
          <w:spacing w:val="0"/>
          <w:lang w:eastAsia="sk-SK"/>
        </w:rPr>
      </w:pPr>
      <w:hyperlink w:anchor="_Toc167275942" w:history="1">
        <w:r w:rsidR="005D7C55" w:rsidRPr="000700C7">
          <w:rPr>
            <w:rStyle w:val="Hypertextovprepojenie"/>
          </w:rPr>
          <w:t>3.144</w:t>
        </w:r>
        <w:r w:rsidR="005D7C55">
          <w:rPr>
            <w:rFonts w:asciiTheme="minorHAnsi" w:eastAsiaTheme="minorEastAsia" w:hAnsiTheme="minorHAnsi" w:cstheme="minorBidi"/>
            <w:spacing w:val="0"/>
            <w:lang w:eastAsia="sk-SK"/>
          </w:rPr>
          <w:tab/>
        </w:r>
        <w:r w:rsidR="005D7C55" w:rsidRPr="000700C7">
          <w:rPr>
            <w:rStyle w:val="Hypertextovprepojenie"/>
            <w:rFonts w:cs="Arial"/>
          </w:rPr>
          <w:t>401-11.08 SOS výklenky</w:t>
        </w:r>
        <w:r w:rsidR="005D7C55">
          <w:rPr>
            <w:webHidden/>
          </w:rPr>
          <w:tab/>
        </w:r>
        <w:r w:rsidR="005D7C55">
          <w:rPr>
            <w:webHidden/>
          </w:rPr>
          <w:fldChar w:fldCharType="begin"/>
        </w:r>
        <w:r w:rsidR="005D7C55">
          <w:rPr>
            <w:webHidden/>
          </w:rPr>
          <w:instrText xml:space="preserve"> PAGEREF _Toc167275942 \h </w:instrText>
        </w:r>
        <w:r w:rsidR="005D7C55">
          <w:rPr>
            <w:webHidden/>
          </w:rPr>
        </w:r>
        <w:r w:rsidR="005D7C55">
          <w:rPr>
            <w:webHidden/>
          </w:rPr>
          <w:fldChar w:fldCharType="separate"/>
        </w:r>
        <w:r w:rsidR="005D7C55">
          <w:rPr>
            <w:webHidden/>
          </w:rPr>
          <w:t>85</w:t>
        </w:r>
        <w:r w:rsidR="005D7C55">
          <w:rPr>
            <w:webHidden/>
          </w:rPr>
          <w:fldChar w:fldCharType="end"/>
        </w:r>
      </w:hyperlink>
    </w:p>
    <w:p w14:paraId="607EC2B2" w14:textId="1E9A13D2" w:rsidR="005D7C55" w:rsidRDefault="00DB49AF">
      <w:pPr>
        <w:pStyle w:val="Obsah2"/>
        <w:rPr>
          <w:rFonts w:asciiTheme="minorHAnsi" w:eastAsiaTheme="minorEastAsia" w:hAnsiTheme="minorHAnsi" w:cstheme="minorBidi"/>
          <w:spacing w:val="0"/>
          <w:lang w:eastAsia="sk-SK"/>
        </w:rPr>
      </w:pPr>
      <w:hyperlink w:anchor="_Toc167275943" w:history="1">
        <w:r w:rsidR="005D7C55" w:rsidRPr="000700C7">
          <w:rPr>
            <w:rStyle w:val="Hypertextovprepojenie"/>
          </w:rPr>
          <w:t>3.145</w:t>
        </w:r>
        <w:r w:rsidR="005D7C55">
          <w:rPr>
            <w:rFonts w:asciiTheme="minorHAnsi" w:eastAsiaTheme="minorEastAsia" w:hAnsiTheme="minorHAnsi" w:cstheme="minorBidi"/>
            <w:spacing w:val="0"/>
            <w:lang w:eastAsia="sk-SK"/>
          </w:rPr>
          <w:tab/>
        </w:r>
        <w:r w:rsidR="005D7C55" w:rsidRPr="000700C7">
          <w:rPr>
            <w:rStyle w:val="Hypertextovprepojenie"/>
            <w:rFonts w:cs="Arial"/>
          </w:rPr>
          <w:t>401-11.09 Rádiové spojenie a dopravné rádio</w:t>
        </w:r>
        <w:r w:rsidR="005D7C55">
          <w:rPr>
            <w:webHidden/>
          </w:rPr>
          <w:tab/>
        </w:r>
        <w:r w:rsidR="005D7C55">
          <w:rPr>
            <w:webHidden/>
          </w:rPr>
          <w:fldChar w:fldCharType="begin"/>
        </w:r>
        <w:r w:rsidR="005D7C55">
          <w:rPr>
            <w:webHidden/>
          </w:rPr>
          <w:instrText xml:space="preserve"> PAGEREF _Toc167275943 \h </w:instrText>
        </w:r>
        <w:r w:rsidR="005D7C55">
          <w:rPr>
            <w:webHidden/>
          </w:rPr>
        </w:r>
        <w:r w:rsidR="005D7C55">
          <w:rPr>
            <w:webHidden/>
          </w:rPr>
          <w:fldChar w:fldCharType="separate"/>
        </w:r>
        <w:r w:rsidR="005D7C55">
          <w:rPr>
            <w:webHidden/>
          </w:rPr>
          <w:t>85</w:t>
        </w:r>
        <w:r w:rsidR="005D7C55">
          <w:rPr>
            <w:webHidden/>
          </w:rPr>
          <w:fldChar w:fldCharType="end"/>
        </w:r>
      </w:hyperlink>
    </w:p>
    <w:p w14:paraId="7A001208" w14:textId="7D00BDC5" w:rsidR="005D7C55" w:rsidRDefault="00DB49AF">
      <w:pPr>
        <w:pStyle w:val="Obsah2"/>
        <w:rPr>
          <w:rFonts w:asciiTheme="minorHAnsi" w:eastAsiaTheme="minorEastAsia" w:hAnsiTheme="minorHAnsi" w:cstheme="minorBidi"/>
          <w:spacing w:val="0"/>
          <w:lang w:eastAsia="sk-SK"/>
        </w:rPr>
      </w:pPr>
      <w:hyperlink w:anchor="_Toc167275944" w:history="1">
        <w:r w:rsidR="005D7C55" w:rsidRPr="000700C7">
          <w:rPr>
            <w:rStyle w:val="Hypertextovprepojenie"/>
          </w:rPr>
          <w:t>3.146</w:t>
        </w:r>
        <w:r w:rsidR="005D7C55">
          <w:rPr>
            <w:rFonts w:asciiTheme="minorHAnsi" w:eastAsiaTheme="minorEastAsia" w:hAnsiTheme="minorHAnsi" w:cstheme="minorBidi"/>
            <w:spacing w:val="0"/>
            <w:lang w:eastAsia="sk-SK"/>
          </w:rPr>
          <w:tab/>
        </w:r>
        <w:r w:rsidR="005D7C55" w:rsidRPr="000700C7">
          <w:rPr>
            <w:rStyle w:val="Hypertextovprepojenie"/>
            <w:rFonts w:cs="Arial"/>
          </w:rPr>
          <w:t>401-11.10 Tunelový rozhlas</w:t>
        </w:r>
        <w:r w:rsidR="005D7C55">
          <w:rPr>
            <w:webHidden/>
          </w:rPr>
          <w:tab/>
        </w:r>
        <w:r w:rsidR="005D7C55">
          <w:rPr>
            <w:webHidden/>
          </w:rPr>
          <w:fldChar w:fldCharType="begin"/>
        </w:r>
        <w:r w:rsidR="005D7C55">
          <w:rPr>
            <w:webHidden/>
          </w:rPr>
          <w:instrText xml:space="preserve"> PAGEREF _Toc167275944 \h </w:instrText>
        </w:r>
        <w:r w:rsidR="005D7C55">
          <w:rPr>
            <w:webHidden/>
          </w:rPr>
        </w:r>
        <w:r w:rsidR="005D7C55">
          <w:rPr>
            <w:webHidden/>
          </w:rPr>
          <w:fldChar w:fldCharType="separate"/>
        </w:r>
        <w:r w:rsidR="005D7C55">
          <w:rPr>
            <w:webHidden/>
          </w:rPr>
          <w:t>85</w:t>
        </w:r>
        <w:r w:rsidR="005D7C55">
          <w:rPr>
            <w:webHidden/>
          </w:rPr>
          <w:fldChar w:fldCharType="end"/>
        </w:r>
      </w:hyperlink>
    </w:p>
    <w:p w14:paraId="6FC0C845" w14:textId="2810F7D0" w:rsidR="005D7C55" w:rsidRDefault="00DB49AF">
      <w:pPr>
        <w:pStyle w:val="Obsah2"/>
        <w:rPr>
          <w:rFonts w:asciiTheme="minorHAnsi" w:eastAsiaTheme="minorEastAsia" w:hAnsiTheme="minorHAnsi" w:cstheme="minorBidi"/>
          <w:spacing w:val="0"/>
          <w:lang w:eastAsia="sk-SK"/>
        </w:rPr>
      </w:pPr>
      <w:hyperlink w:anchor="_Toc167275945" w:history="1">
        <w:r w:rsidR="005D7C55" w:rsidRPr="000700C7">
          <w:rPr>
            <w:rStyle w:val="Hypertextovprepojenie"/>
          </w:rPr>
          <w:t>3.147</w:t>
        </w:r>
        <w:r w:rsidR="005D7C55">
          <w:rPr>
            <w:rFonts w:asciiTheme="minorHAnsi" w:eastAsiaTheme="minorEastAsia" w:hAnsiTheme="minorHAnsi" w:cstheme="minorBidi"/>
            <w:spacing w:val="0"/>
            <w:lang w:eastAsia="sk-SK"/>
          </w:rPr>
          <w:tab/>
        </w:r>
        <w:r w:rsidR="005D7C55" w:rsidRPr="000700C7">
          <w:rPr>
            <w:rStyle w:val="Hypertextovprepojenie"/>
            <w:rFonts w:cs="Arial"/>
          </w:rPr>
          <w:t>401-11.11 Technologické vybavenie protipožiarneho vodovodu</w:t>
        </w:r>
        <w:r w:rsidR="005D7C55">
          <w:rPr>
            <w:webHidden/>
          </w:rPr>
          <w:tab/>
        </w:r>
        <w:r w:rsidR="005D7C55">
          <w:rPr>
            <w:webHidden/>
          </w:rPr>
          <w:fldChar w:fldCharType="begin"/>
        </w:r>
        <w:r w:rsidR="005D7C55">
          <w:rPr>
            <w:webHidden/>
          </w:rPr>
          <w:instrText xml:space="preserve"> PAGEREF _Toc167275945 \h </w:instrText>
        </w:r>
        <w:r w:rsidR="005D7C55">
          <w:rPr>
            <w:webHidden/>
          </w:rPr>
        </w:r>
        <w:r w:rsidR="005D7C55">
          <w:rPr>
            <w:webHidden/>
          </w:rPr>
          <w:fldChar w:fldCharType="separate"/>
        </w:r>
        <w:r w:rsidR="005D7C55">
          <w:rPr>
            <w:webHidden/>
          </w:rPr>
          <w:t>85</w:t>
        </w:r>
        <w:r w:rsidR="005D7C55">
          <w:rPr>
            <w:webHidden/>
          </w:rPr>
          <w:fldChar w:fldCharType="end"/>
        </w:r>
      </w:hyperlink>
    </w:p>
    <w:p w14:paraId="51CFF993" w14:textId="161ACF10" w:rsidR="005D7C55" w:rsidRDefault="00DB49AF">
      <w:pPr>
        <w:pStyle w:val="Obsah2"/>
        <w:rPr>
          <w:rFonts w:asciiTheme="minorHAnsi" w:eastAsiaTheme="minorEastAsia" w:hAnsiTheme="minorHAnsi" w:cstheme="minorBidi"/>
          <w:spacing w:val="0"/>
          <w:lang w:eastAsia="sk-SK"/>
        </w:rPr>
      </w:pPr>
      <w:hyperlink w:anchor="_Toc167275946" w:history="1">
        <w:r w:rsidR="005D7C55" w:rsidRPr="000700C7">
          <w:rPr>
            <w:rStyle w:val="Hypertextovprepojenie"/>
          </w:rPr>
          <w:t>3.148</w:t>
        </w:r>
        <w:r w:rsidR="005D7C55">
          <w:rPr>
            <w:rFonts w:asciiTheme="minorHAnsi" w:eastAsiaTheme="minorEastAsia" w:hAnsiTheme="minorHAnsi" w:cstheme="minorBidi"/>
            <w:spacing w:val="0"/>
            <w:lang w:eastAsia="sk-SK"/>
          </w:rPr>
          <w:tab/>
        </w:r>
        <w:r w:rsidR="005D7C55" w:rsidRPr="000700C7">
          <w:rPr>
            <w:rStyle w:val="Hypertextovprepojenie"/>
            <w:rFonts w:cs="Arial"/>
          </w:rPr>
          <w:t>401-11.12 Elektrická požiarna signalizácia</w:t>
        </w:r>
        <w:r w:rsidR="005D7C55">
          <w:rPr>
            <w:webHidden/>
          </w:rPr>
          <w:tab/>
        </w:r>
        <w:r w:rsidR="005D7C55">
          <w:rPr>
            <w:webHidden/>
          </w:rPr>
          <w:fldChar w:fldCharType="begin"/>
        </w:r>
        <w:r w:rsidR="005D7C55">
          <w:rPr>
            <w:webHidden/>
          </w:rPr>
          <w:instrText xml:space="preserve"> PAGEREF _Toc167275946 \h </w:instrText>
        </w:r>
        <w:r w:rsidR="005D7C55">
          <w:rPr>
            <w:webHidden/>
          </w:rPr>
        </w:r>
        <w:r w:rsidR="005D7C55">
          <w:rPr>
            <w:webHidden/>
          </w:rPr>
          <w:fldChar w:fldCharType="separate"/>
        </w:r>
        <w:r w:rsidR="005D7C55">
          <w:rPr>
            <w:webHidden/>
          </w:rPr>
          <w:t>86</w:t>
        </w:r>
        <w:r w:rsidR="005D7C55">
          <w:rPr>
            <w:webHidden/>
          </w:rPr>
          <w:fldChar w:fldCharType="end"/>
        </w:r>
      </w:hyperlink>
    </w:p>
    <w:p w14:paraId="32A655A5" w14:textId="2EF3A626" w:rsidR="005D7C55" w:rsidRDefault="00DB49AF">
      <w:pPr>
        <w:pStyle w:val="Obsah2"/>
        <w:rPr>
          <w:rFonts w:asciiTheme="minorHAnsi" w:eastAsiaTheme="minorEastAsia" w:hAnsiTheme="minorHAnsi" w:cstheme="minorBidi"/>
          <w:spacing w:val="0"/>
          <w:lang w:eastAsia="sk-SK"/>
        </w:rPr>
      </w:pPr>
      <w:hyperlink w:anchor="_Toc167275947" w:history="1">
        <w:r w:rsidR="005D7C55" w:rsidRPr="000700C7">
          <w:rPr>
            <w:rStyle w:val="Hypertextovprepojenie"/>
          </w:rPr>
          <w:t>3.149</w:t>
        </w:r>
        <w:r w:rsidR="005D7C55">
          <w:rPr>
            <w:rFonts w:asciiTheme="minorHAnsi" w:eastAsiaTheme="minorEastAsia" w:hAnsiTheme="minorHAnsi" w:cstheme="minorBidi"/>
            <w:spacing w:val="0"/>
            <w:lang w:eastAsia="sk-SK"/>
          </w:rPr>
          <w:tab/>
        </w:r>
        <w:r w:rsidR="005D7C55" w:rsidRPr="000700C7">
          <w:rPr>
            <w:rStyle w:val="Hypertextovprepojenie"/>
            <w:rFonts w:cs="Arial"/>
          </w:rPr>
          <w:t>401-11.13 Uzemňovacia sústava</w:t>
        </w:r>
        <w:r w:rsidR="005D7C55">
          <w:rPr>
            <w:webHidden/>
          </w:rPr>
          <w:tab/>
        </w:r>
        <w:r w:rsidR="005D7C55">
          <w:rPr>
            <w:webHidden/>
          </w:rPr>
          <w:fldChar w:fldCharType="begin"/>
        </w:r>
        <w:r w:rsidR="005D7C55">
          <w:rPr>
            <w:webHidden/>
          </w:rPr>
          <w:instrText xml:space="preserve"> PAGEREF _Toc167275947 \h </w:instrText>
        </w:r>
        <w:r w:rsidR="005D7C55">
          <w:rPr>
            <w:webHidden/>
          </w:rPr>
        </w:r>
        <w:r w:rsidR="005D7C55">
          <w:rPr>
            <w:webHidden/>
          </w:rPr>
          <w:fldChar w:fldCharType="separate"/>
        </w:r>
        <w:r w:rsidR="005D7C55">
          <w:rPr>
            <w:webHidden/>
          </w:rPr>
          <w:t>86</w:t>
        </w:r>
        <w:r w:rsidR="005D7C55">
          <w:rPr>
            <w:webHidden/>
          </w:rPr>
          <w:fldChar w:fldCharType="end"/>
        </w:r>
      </w:hyperlink>
    </w:p>
    <w:p w14:paraId="32305B3B" w14:textId="067CF3FA" w:rsidR="005D7C55" w:rsidRDefault="00DB49AF">
      <w:pPr>
        <w:pStyle w:val="Obsah2"/>
        <w:rPr>
          <w:rFonts w:asciiTheme="minorHAnsi" w:eastAsiaTheme="minorEastAsia" w:hAnsiTheme="minorHAnsi" w:cstheme="minorBidi"/>
          <w:spacing w:val="0"/>
          <w:lang w:eastAsia="sk-SK"/>
        </w:rPr>
      </w:pPr>
      <w:hyperlink w:anchor="_Toc167275948" w:history="1">
        <w:r w:rsidR="005D7C55" w:rsidRPr="000700C7">
          <w:rPr>
            <w:rStyle w:val="Hypertextovprepojenie"/>
          </w:rPr>
          <w:t>3.150</w:t>
        </w:r>
        <w:r w:rsidR="005D7C55">
          <w:rPr>
            <w:rFonts w:asciiTheme="minorHAnsi" w:eastAsiaTheme="minorEastAsia" w:hAnsiTheme="minorHAnsi" w:cstheme="minorBidi"/>
            <w:spacing w:val="0"/>
            <w:lang w:eastAsia="sk-SK"/>
          </w:rPr>
          <w:tab/>
        </w:r>
        <w:r w:rsidR="005D7C55" w:rsidRPr="000700C7">
          <w:rPr>
            <w:rStyle w:val="Hypertextovprepojenie"/>
            <w:rFonts w:cs="Arial"/>
          </w:rPr>
          <w:t>402-00 Ľavá tunelová rúra (stavebná časť)</w:t>
        </w:r>
        <w:r w:rsidR="005D7C55">
          <w:rPr>
            <w:webHidden/>
          </w:rPr>
          <w:tab/>
        </w:r>
        <w:r w:rsidR="005D7C55">
          <w:rPr>
            <w:webHidden/>
          </w:rPr>
          <w:fldChar w:fldCharType="begin"/>
        </w:r>
        <w:r w:rsidR="005D7C55">
          <w:rPr>
            <w:webHidden/>
          </w:rPr>
          <w:instrText xml:space="preserve"> PAGEREF _Toc167275948 \h </w:instrText>
        </w:r>
        <w:r w:rsidR="005D7C55">
          <w:rPr>
            <w:webHidden/>
          </w:rPr>
        </w:r>
        <w:r w:rsidR="005D7C55">
          <w:rPr>
            <w:webHidden/>
          </w:rPr>
          <w:fldChar w:fldCharType="separate"/>
        </w:r>
        <w:r w:rsidR="005D7C55">
          <w:rPr>
            <w:webHidden/>
          </w:rPr>
          <w:t>86</w:t>
        </w:r>
        <w:r w:rsidR="005D7C55">
          <w:rPr>
            <w:webHidden/>
          </w:rPr>
          <w:fldChar w:fldCharType="end"/>
        </w:r>
      </w:hyperlink>
    </w:p>
    <w:p w14:paraId="0428BA6F" w14:textId="13B28CEC" w:rsidR="005D7C55" w:rsidRDefault="00DB49AF">
      <w:pPr>
        <w:pStyle w:val="Obsah2"/>
        <w:rPr>
          <w:rFonts w:asciiTheme="minorHAnsi" w:eastAsiaTheme="minorEastAsia" w:hAnsiTheme="minorHAnsi" w:cstheme="minorBidi"/>
          <w:spacing w:val="0"/>
          <w:lang w:eastAsia="sk-SK"/>
        </w:rPr>
      </w:pPr>
      <w:hyperlink w:anchor="_Toc167275949" w:history="1">
        <w:r w:rsidR="005D7C55" w:rsidRPr="000700C7">
          <w:rPr>
            <w:rStyle w:val="Hypertextovprepojenie"/>
          </w:rPr>
          <w:t>3.151</w:t>
        </w:r>
        <w:r w:rsidR="005D7C55">
          <w:rPr>
            <w:rFonts w:asciiTheme="minorHAnsi" w:eastAsiaTheme="minorEastAsia" w:hAnsiTheme="minorHAnsi" w:cstheme="minorBidi"/>
            <w:spacing w:val="0"/>
            <w:lang w:eastAsia="sk-SK"/>
          </w:rPr>
          <w:tab/>
        </w:r>
        <w:r w:rsidR="005D7C55" w:rsidRPr="000700C7">
          <w:rPr>
            <w:rStyle w:val="Hypertextovprepojenie"/>
            <w:rFonts w:cs="Arial"/>
          </w:rPr>
          <w:t>402-00.01 Východný portál Žilina</w:t>
        </w:r>
        <w:r w:rsidR="005D7C55">
          <w:rPr>
            <w:webHidden/>
          </w:rPr>
          <w:tab/>
        </w:r>
        <w:r w:rsidR="005D7C55">
          <w:rPr>
            <w:webHidden/>
          </w:rPr>
          <w:fldChar w:fldCharType="begin"/>
        </w:r>
        <w:r w:rsidR="005D7C55">
          <w:rPr>
            <w:webHidden/>
          </w:rPr>
          <w:instrText xml:space="preserve"> PAGEREF _Toc167275949 \h </w:instrText>
        </w:r>
        <w:r w:rsidR="005D7C55">
          <w:rPr>
            <w:webHidden/>
          </w:rPr>
        </w:r>
        <w:r w:rsidR="005D7C55">
          <w:rPr>
            <w:webHidden/>
          </w:rPr>
          <w:fldChar w:fldCharType="separate"/>
        </w:r>
        <w:r w:rsidR="005D7C55">
          <w:rPr>
            <w:webHidden/>
          </w:rPr>
          <w:t>86</w:t>
        </w:r>
        <w:r w:rsidR="005D7C55">
          <w:rPr>
            <w:webHidden/>
          </w:rPr>
          <w:fldChar w:fldCharType="end"/>
        </w:r>
      </w:hyperlink>
    </w:p>
    <w:p w14:paraId="2984D931" w14:textId="09FD27F0" w:rsidR="005D7C55" w:rsidRDefault="00DB49AF">
      <w:pPr>
        <w:pStyle w:val="Obsah2"/>
        <w:rPr>
          <w:rFonts w:asciiTheme="minorHAnsi" w:eastAsiaTheme="minorEastAsia" w:hAnsiTheme="minorHAnsi" w:cstheme="minorBidi"/>
          <w:spacing w:val="0"/>
          <w:lang w:eastAsia="sk-SK"/>
        </w:rPr>
      </w:pPr>
      <w:hyperlink w:anchor="_Toc167275950" w:history="1">
        <w:r w:rsidR="005D7C55" w:rsidRPr="000700C7">
          <w:rPr>
            <w:rStyle w:val="Hypertextovprepojenie"/>
          </w:rPr>
          <w:t>3.152</w:t>
        </w:r>
        <w:r w:rsidR="005D7C55">
          <w:rPr>
            <w:rFonts w:asciiTheme="minorHAnsi" w:eastAsiaTheme="minorEastAsia" w:hAnsiTheme="minorHAnsi" w:cstheme="minorBidi"/>
            <w:spacing w:val="0"/>
            <w:lang w:eastAsia="sk-SK"/>
          </w:rPr>
          <w:tab/>
        </w:r>
        <w:r w:rsidR="005D7C55" w:rsidRPr="000700C7">
          <w:rPr>
            <w:rStyle w:val="Hypertextovprepojenie"/>
            <w:rFonts w:cs="Arial"/>
          </w:rPr>
          <w:t>402-00.02 Západný portál Čadca</w:t>
        </w:r>
        <w:r w:rsidR="005D7C55">
          <w:rPr>
            <w:webHidden/>
          </w:rPr>
          <w:tab/>
        </w:r>
        <w:r w:rsidR="005D7C55">
          <w:rPr>
            <w:webHidden/>
          </w:rPr>
          <w:fldChar w:fldCharType="begin"/>
        </w:r>
        <w:r w:rsidR="005D7C55">
          <w:rPr>
            <w:webHidden/>
          </w:rPr>
          <w:instrText xml:space="preserve"> PAGEREF _Toc167275950 \h </w:instrText>
        </w:r>
        <w:r w:rsidR="005D7C55">
          <w:rPr>
            <w:webHidden/>
          </w:rPr>
        </w:r>
        <w:r w:rsidR="005D7C55">
          <w:rPr>
            <w:webHidden/>
          </w:rPr>
          <w:fldChar w:fldCharType="separate"/>
        </w:r>
        <w:r w:rsidR="005D7C55">
          <w:rPr>
            <w:webHidden/>
          </w:rPr>
          <w:t>86</w:t>
        </w:r>
        <w:r w:rsidR="005D7C55">
          <w:rPr>
            <w:webHidden/>
          </w:rPr>
          <w:fldChar w:fldCharType="end"/>
        </w:r>
      </w:hyperlink>
    </w:p>
    <w:p w14:paraId="688CEE5C" w14:textId="6A945199" w:rsidR="005D7C55" w:rsidRDefault="00DB49AF">
      <w:pPr>
        <w:pStyle w:val="Obsah2"/>
        <w:rPr>
          <w:rFonts w:asciiTheme="minorHAnsi" w:eastAsiaTheme="minorEastAsia" w:hAnsiTheme="minorHAnsi" w:cstheme="minorBidi"/>
          <w:spacing w:val="0"/>
          <w:lang w:eastAsia="sk-SK"/>
        </w:rPr>
      </w:pPr>
      <w:hyperlink w:anchor="_Toc167275951" w:history="1">
        <w:r w:rsidR="005D7C55" w:rsidRPr="000700C7">
          <w:rPr>
            <w:rStyle w:val="Hypertextovprepojenie"/>
          </w:rPr>
          <w:t>3.153</w:t>
        </w:r>
        <w:r w:rsidR="005D7C55">
          <w:rPr>
            <w:rFonts w:asciiTheme="minorHAnsi" w:eastAsiaTheme="minorEastAsia" w:hAnsiTheme="minorHAnsi" w:cstheme="minorBidi"/>
            <w:spacing w:val="0"/>
            <w:lang w:eastAsia="sk-SK"/>
          </w:rPr>
          <w:tab/>
        </w:r>
        <w:r w:rsidR="005D7C55" w:rsidRPr="000700C7">
          <w:rPr>
            <w:rStyle w:val="Hypertextovprepojenie"/>
            <w:rFonts w:cs="Arial"/>
          </w:rPr>
          <w:t>402-00.03 ĽAVÁ tunelová rúra</w:t>
        </w:r>
        <w:r w:rsidR="005D7C55">
          <w:rPr>
            <w:webHidden/>
          </w:rPr>
          <w:tab/>
        </w:r>
        <w:r w:rsidR="005D7C55">
          <w:rPr>
            <w:webHidden/>
          </w:rPr>
          <w:fldChar w:fldCharType="begin"/>
        </w:r>
        <w:r w:rsidR="005D7C55">
          <w:rPr>
            <w:webHidden/>
          </w:rPr>
          <w:instrText xml:space="preserve"> PAGEREF _Toc167275951 \h </w:instrText>
        </w:r>
        <w:r w:rsidR="005D7C55">
          <w:rPr>
            <w:webHidden/>
          </w:rPr>
        </w:r>
        <w:r w:rsidR="005D7C55">
          <w:rPr>
            <w:webHidden/>
          </w:rPr>
          <w:fldChar w:fldCharType="separate"/>
        </w:r>
        <w:r w:rsidR="005D7C55">
          <w:rPr>
            <w:webHidden/>
          </w:rPr>
          <w:t>86</w:t>
        </w:r>
        <w:r w:rsidR="005D7C55">
          <w:rPr>
            <w:webHidden/>
          </w:rPr>
          <w:fldChar w:fldCharType="end"/>
        </w:r>
      </w:hyperlink>
    </w:p>
    <w:p w14:paraId="01A13D28" w14:textId="6EE14313" w:rsidR="005D7C55" w:rsidRDefault="00DB49AF">
      <w:pPr>
        <w:pStyle w:val="Obsah2"/>
        <w:rPr>
          <w:rFonts w:asciiTheme="minorHAnsi" w:eastAsiaTheme="minorEastAsia" w:hAnsiTheme="minorHAnsi" w:cstheme="minorBidi"/>
          <w:spacing w:val="0"/>
          <w:lang w:eastAsia="sk-SK"/>
        </w:rPr>
      </w:pPr>
      <w:hyperlink w:anchor="_Toc167275952" w:history="1">
        <w:r w:rsidR="005D7C55" w:rsidRPr="000700C7">
          <w:rPr>
            <w:rStyle w:val="Hypertextovprepojenie"/>
          </w:rPr>
          <w:t>3.154</w:t>
        </w:r>
        <w:r w:rsidR="005D7C55">
          <w:rPr>
            <w:rFonts w:asciiTheme="minorHAnsi" w:eastAsiaTheme="minorEastAsia" w:hAnsiTheme="minorHAnsi" w:cstheme="minorBidi"/>
            <w:spacing w:val="0"/>
            <w:lang w:eastAsia="sk-SK"/>
          </w:rPr>
          <w:tab/>
        </w:r>
        <w:r w:rsidR="005D7C55" w:rsidRPr="000700C7">
          <w:rPr>
            <w:rStyle w:val="Hypertextovprepojenie"/>
            <w:rFonts w:cs="Arial"/>
          </w:rPr>
          <w:t>402-00.04 Vybavenosť tunela</w:t>
        </w:r>
        <w:r w:rsidR="005D7C55">
          <w:rPr>
            <w:webHidden/>
          </w:rPr>
          <w:tab/>
        </w:r>
        <w:r w:rsidR="005D7C55">
          <w:rPr>
            <w:webHidden/>
          </w:rPr>
          <w:fldChar w:fldCharType="begin"/>
        </w:r>
        <w:r w:rsidR="005D7C55">
          <w:rPr>
            <w:webHidden/>
          </w:rPr>
          <w:instrText xml:space="preserve"> PAGEREF _Toc167275952 \h </w:instrText>
        </w:r>
        <w:r w:rsidR="005D7C55">
          <w:rPr>
            <w:webHidden/>
          </w:rPr>
        </w:r>
        <w:r w:rsidR="005D7C55">
          <w:rPr>
            <w:webHidden/>
          </w:rPr>
          <w:fldChar w:fldCharType="separate"/>
        </w:r>
        <w:r w:rsidR="005D7C55">
          <w:rPr>
            <w:webHidden/>
          </w:rPr>
          <w:t>87</w:t>
        </w:r>
        <w:r w:rsidR="005D7C55">
          <w:rPr>
            <w:webHidden/>
          </w:rPr>
          <w:fldChar w:fldCharType="end"/>
        </w:r>
      </w:hyperlink>
    </w:p>
    <w:p w14:paraId="21B3D311" w14:textId="079AB53D" w:rsidR="005D7C55" w:rsidRDefault="00DB49AF">
      <w:pPr>
        <w:pStyle w:val="Obsah2"/>
        <w:rPr>
          <w:rFonts w:asciiTheme="minorHAnsi" w:eastAsiaTheme="minorEastAsia" w:hAnsiTheme="minorHAnsi" w:cstheme="minorBidi"/>
          <w:spacing w:val="0"/>
          <w:lang w:eastAsia="sk-SK"/>
        </w:rPr>
      </w:pPr>
      <w:hyperlink w:anchor="_Toc167275953" w:history="1">
        <w:r w:rsidR="005D7C55" w:rsidRPr="000700C7">
          <w:rPr>
            <w:rStyle w:val="Hypertextovprepojenie"/>
          </w:rPr>
          <w:t>3.155</w:t>
        </w:r>
        <w:r w:rsidR="005D7C55">
          <w:rPr>
            <w:rFonts w:asciiTheme="minorHAnsi" w:eastAsiaTheme="minorEastAsia" w:hAnsiTheme="minorHAnsi" w:cstheme="minorBidi"/>
            <w:spacing w:val="0"/>
            <w:lang w:eastAsia="sk-SK"/>
          </w:rPr>
          <w:tab/>
        </w:r>
        <w:r w:rsidR="005D7C55" w:rsidRPr="000700C7">
          <w:rPr>
            <w:rStyle w:val="Hypertextovprepojenie"/>
            <w:rFonts w:cs="Arial"/>
          </w:rPr>
          <w:t>402-00.05 Odvodnenie tunela</w:t>
        </w:r>
        <w:r w:rsidR="005D7C55">
          <w:rPr>
            <w:webHidden/>
          </w:rPr>
          <w:tab/>
        </w:r>
        <w:r w:rsidR="005D7C55">
          <w:rPr>
            <w:webHidden/>
          </w:rPr>
          <w:fldChar w:fldCharType="begin"/>
        </w:r>
        <w:r w:rsidR="005D7C55">
          <w:rPr>
            <w:webHidden/>
          </w:rPr>
          <w:instrText xml:space="preserve"> PAGEREF _Toc167275953 \h </w:instrText>
        </w:r>
        <w:r w:rsidR="005D7C55">
          <w:rPr>
            <w:webHidden/>
          </w:rPr>
        </w:r>
        <w:r w:rsidR="005D7C55">
          <w:rPr>
            <w:webHidden/>
          </w:rPr>
          <w:fldChar w:fldCharType="separate"/>
        </w:r>
        <w:r w:rsidR="005D7C55">
          <w:rPr>
            <w:webHidden/>
          </w:rPr>
          <w:t>87</w:t>
        </w:r>
        <w:r w:rsidR="005D7C55">
          <w:rPr>
            <w:webHidden/>
          </w:rPr>
          <w:fldChar w:fldCharType="end"/>
        </w:r>
      </w:hyperlink>
    </w:p>
    <w:p w14:paraId="0AB4FB1D" w14:textId="293430C7" w:rsidR="005D7C55" w:rsidRDefault="00DB49AF">
      <w:pPr>
        <w:pStyle w:val="Obsah2"/>
        <w:rPr>
          <w:rFonts w:asciiTheme="minorHAnsi" w:eastAsiaTheme="minorEastAsia" w:hAnsiTheme="minorHAnsi" w:cstheme="minorBidi"/>
          <w:spacing w:val="0"/>
          <w:lang w:eastAsia="sk-SK"/>
        </w:rPr>
      </w:pPr>
      <w:hyperlink w:anchor="_Toc167275954" w:history="1">
        <w:r w:rsidR="005D7C55" w:rsidRPr="000700C7">
          <w:rPr>
            <w:rStyle w:val="Hypertextovprepojenie"/>
          </w:rPr>
          <w:t>3.156</w:t>
        </w:r>
        <w:r w:rsidR="005D7C55">
          <w:rPr>
            <w:rFonts w:asciiTheme="minorHAnsi" w:eastAsiaTheme="minorEastAsia" w:hAnsiTheme="minorHAnsi" w:cstheme="minorBidi"/>
            <w:spacing w:val="0"/>
            <w:lang w:eastAsia="sk-SK"/>
          </w:rPr>
          <w:tab/>
        </w:r>
        <w:r w:rsidR="005D7C55" w:rsidRPr="000700C7">
          <w:rPr>
            <w:rStyle w:val="Hypertextovprepojenie"/>
            <w:rFonts w:cs="Arial"/>
          </w:rPr>
          <w:t>402-00.06 Cesta I/11 v km 2,579 - 3,289</w:t>
        </w:r>
        <w:r w:rsidR="005D7C55">
          <w:rPr>
            <w:webHidden/>
          </w:rPr>
          <w:tab/>
        </w:r>
        <w:r w:rsidR="005D7C55">
          <w:rPr>
            <w:webHidden/>
          </w:rPr>
          <w:fldChar w:fldCharType="begin"/>
        </w:r>
        <w:r w:rsidR="005D7C55">
          <w:rPr>
            <w:webHidden/>
          </w:rPr>
          <w:instrText xml:space="preserve"> PAGEREF _Toc167275954 \h </w:instrText>
        </w:r>
        <w:r w:rsidR="005D7C55">
          <w:rPr>
            <w:webHidden/>
          </w:rPr>
        </w:r>
        <w:r w:rsidR="005D7C55">
          <w:rPr>
            <w:webHidden/>
          </w:rPr>
          <w:fldChar w:fldCharType="separate"/>
        </w:r>
        <w:r w:rsidR="005D7C55">
          <w:rPr>
            <w:webHidden/>
          </w:rPr>
          <w:t>87</w:t>
        </w:r>
        <w:r w:rsidR="005D7C55">
          <w:rPr>
            <w:webHidden/>
          </w:rPr>
          <w:fldChar w:fldCharType="end"/>
        </w:r>
      </w:hyperlink>
    </w:p>
    <w:p w14:paraId="5C122E89" w14:textId="042F60B0" w:rsidR="005D7C55" w:rsidRDefault="00DB49AF">
      <w:pPr>
        <w:pStyle w:val="Obsah2"/>
        <w:rPr>
          <w:rFonts w:asciiTheme="minorHAnsi" w:eastAsiaTheme="minorEastAsia" w:hAnsiTheme="minorHAnsi" w:cstheme="minorBidi"/>
          <w:spacing w:val="0"/>
          <w:lang w:eastAsia="sk-SK"/>
        </w:rPr>
      </w:pPr>
      <w:hyperlink w:anchor="_Toc167275955" w:history="1">
        <w:r w:rsidR="005D7C55" w:rsidRPr="000700C7">
          <w:rPr>
            <w:rStyle w:val="Hypertextovprepojenie"/>
          </w:rPr>
          <w:t>3.157</w:t>
        </w:r>
        <w:r w:rsidR="005D7C55">
          <w:rPr>
            <w:rFonts w:asciiTheme="minorHAnsi" w:eastAsiaTheme="minorEastAsia" w:hAnsiTheme="minorHAnsi" w:cstheme="minorBidi"/>
            <w:spacing w:val="0"/>
            <w:lang w:eastAsia="sk-SK"/>
          </w:rPr>
          <w:tab/>
        </w:r>
        <w:r w:rsidR="005D7C55" w:rsidRPr="000700C7">
          <w:rPr>
            <w:rStyle w:val="Hypertextovprepojenie"/>
            <w:rFonts w:cs="Arial"/>
          </w:rPr>
          <w:t>402-00.07 Úniková cesta</w:t>
        </w:r>
        <w:r w:rsidR="005D7C55">
          <w:rPr>
            <w:webHidden/>
          </w:rPr>
          <w:tab/>
        </w:r>
        <w:r w:rsidR="005D7C55">
          <w:rPr>
            <w:webHidden/>
          </w:rPr>
          <w:fldChar w:fldCharType="begin"/>
        </w:r>
        <w:r w:rsidR="005D7C55">
          <w:rPr>
            <w:webHidden/>
          </w:rPr>
          <w:instrText xml:space="preserve"> PAGEREF _Toc167275955 \h </w:instrText>
        </w:r>
        <w:r w:rsidR="005D7C55">
          <w:rPr>
            <w:webHidden/>
          </w:rPr>
        </w:r>
        <w:r w:rsidR="005D7C55">
          <w:rPr>
            <w:webHidden/>
          </w:rPr>
          <w:fldChar w:fldCharType="separate"/>
        </w:r>
        <w:r w:rsidR="005D7C55">
          <w:rPr>
            <w:webHidden/>
          </w:rPr>
          <w:t>87</w:t>
        </w:r>
        <w:r w:rsidR="005D7C55">
          <w:rPr>
            <w:webHidden/>
          </w:rPr>
          <w:fldChar w:fldCharType="end"/>
        </w:r>
      </w:hyperlink>
    </w:p>
    <w:p w14:paraId="4090194B" w14:textId="177ACF24" w:rsidR="005D7C55" w:rsidRDefault="00DB49AF">
      <w:pPr>
        <w:pStyle w:val="Obsah2"/>
        <w:rPr>
          <w:rFonts w:asciiTheme="minorHAnsi" w:eastAsiaTheme="minorEastAsia" w:hAnsiTheme="minorHAnsi" w:cstheme="minorBidi"/>
          <w:spacing w:val="0"/>
          <w:lang w:eastAsia="sk-SK"/>
        </w:rPr>
      </w:pPr>
      <w:hyperlink w:anchor="_Toc167275956" w:history="1">
        <w:r w:rsidR="005D7C55" w:rsidRPr="000700C7">
          <w:rPr>
            <w:rStyle w:val="Hypertextovprepojenie"/>
          </w:rPr>
          <w:t>3.158</w:t>
        </w:r>
        <w:r w:rsidR="005D7C55">
          <w:rPr>
            <w:rFonts w:asciiTheme="minorHAnsi" w:eastAsiaTheme="minorEastAsia" w:hAnsiTheme="minorHAnsi" w:cstheme="minorBidi"/>
            <w:spacing w:val="0"/>
            <w:lang w:eastAsia="sk-SK"/>
          </w:rPr>
          <w:tab/>
        </w:r>
        <w:r w:rsidR="005D7C55" w:rsidRPr="000700C7">
          <w:rPr>
            <w:rStyle w:val="Hypertextovprepojenie"/>
            <w:rFonts w:cs="Arial"/>
          </w:rPr>
          <w:t>402-11 Ľavá tunelová rúra (technologická časť)</w:t>
        </w:r>
        <w:r w:rsidR="005D7C55">
          <w:rPr>
            <w:webHidden/>
          </w:rPr>
          <w:tab/>
        </w:r>
        <w:r w:rsidR="005D7C55">
          <w:rPr>
            <w:webHidden/>
          </w:rPr>
          <w:fldChar w:fldCharType="begin"/>
        </w:r>
        <w:r w:rsidR="005D7C55">
          <w:rPr>
            <w:webHidden/>
          </w:rPr>
          <w:instrText xml:space="preserve"> PAGEREF _Toc167275956 \h </w:instrText>
        </w:r>
        <w:r w:rsidR="005D7C55">
          <w:rPr>
            <w:webHidden/>
          </w:rPr>
        </w:r>
        <w:r w:rsidR="005D7C55">
          <w:rPr>
            <w:webHidden/>
          </w:rPr>
          <w:fldChar w:fldCharType="separate"/>
        </w:r>
        <w:r w:rsidR="005D7C55">
          <w:rPr>
            <w:webHidden/>
          </w:rPr>
          <w:t>87</w:t>
        </w:r>
        <w:r w:rsidR="005D7C55">
          <w:rPr>
            <w:webHidden/>
          </w:rPr>
          <w:fldChar w:fldCharType="end"/>
        </w:r>
      </w:hyperlink>
    </w:p>
    <w:p w14:paraId="73273A65" w14:textId="5431FEF9" w:rsidR="005D7C55" w:rsidRDefault="00DB49AF">
      <w:pPr>
        <w:pStyle w:val="Obsah2"/>
        <w:rPr>
          <w:rFonts w:asciiTheme="minorHAnsi" w:eastAsiaTheme="minorEastAsia" w:hAnsiTheme="minorHAnsi" w:cstheme="minorBidi"/>
          <w:spacing w:val="0"/>
          <w:lang w:eastAsia="sk-SK"/>
        </w:rPr>
      </w:pPr>
      <w:hyperlink w:anchor="_Toc167275957" w:history="1">
        <w:r w:rsidR="005D7C55" w:rsidRPr="000700C7">
          <w:rPr>
            <w:rStyle w:val="Hypertextovprepojenie"/>
          </w:rPr>
          <w:t>3.159</w:t>
        </w:r>
        <w:r w:rsidR="005D7C55">
          <w:rPr>
            <w:rFonts w:asciiTheme="minorHAnsi" w:eastAsiaTheme="minorEastAsia" w:hAnsiTheme="minorHAnsi" w:cstheme="minorBidi"/>
            <w:spacing w:val="0"/>
            <w:lang w:eastAsia="sk-SK"/>
          </w:rPr>
          <w:tab/>
        </w:r>
        <w:r w:rsidR="005D7C55" w:rsidRPr="000700C7">
          <w:rPr>
            <w:rStyle w:val="Hypertextovprepojenie"/>
            <w:rFonts w:cs="Arial"/>
          </w:rPr>
          <w:t>402-11.01 Napájanie elektrickou energiou + VO</w:t>
        </w:r>
        <w:r w:rsidR="005D7C55">
          <w:rPr>
            <w:webHidden/>
          </w:rPr>
          <w:tab/>
        </w:r>
        <w:r w:rsidR="005D7C55">
          <w:rPr>
            <w:webHidden/>
          </w:rPr>
          <w:fldChar w:fldCharType="begin"/>
        </w:r>
        <w:r w:rsidR="005D7C55">
          <w:rPr>
            <w:webHidden/>
          </w:rPr>
          <w:instrText xml:space="preserve"> PAGEREF _Toc167275957 \h </w:instrText>
        </w:r>
        <w:r w:rsidR="005D7C55">
          <w:rPr>
            <w:webHidden/>
          </w:rPr>
        </w:r>
        <w:r w:rsidR="005D7C55">
          <w:rPr>
            <w:webHidden/>
          </w:rPr>
          <w:fldChar w:fldCharType="separate"/>
        </w:r>
        <w:r w:rsidR="005D7C55">
          <w:rPr>
            <w:webHidden/>
          </w:rPr>
          <w:t>87</w:t>
        </w:r>
        <w:r w:rsidR="005D7C55">
          <w:rPr>
            <w:webHidden/>
          </w:rPr>
          <w:fldChar w:fldCharType="end"/>
        </w:r>
      </w:hyperlink>
    </w:p>
    <w:p w14:paraId="42F820F7" w14:textId="283CDB4B" w:rsidR="005D7C55" w:rsidRDefault="00DB49AF">
      <w:pPr>
        <w:pStyle w:val="Obsah2"/>
        <w:rPr>
          <w:rFonts w:asciiTheme="minorHAnsi" w:eastAsiaTheme="minorEastAsia" w:hAnsiTheme="minorHAnsi" w:cstheme="minorBidi"/>
          <w:spacing w:val="0"/>
          <w:lang w:eastAsia="sk-SK"/>
        </w:rPr>
      </w:pPr>
      <w:hyperlink w:anchor="_Toc167275958" w:history="1">
        <w:r w:rsidR="005D7C55" w:rsidRPr="000700C7">
          <w:rPr>
            <w:rStyle w:val="Hypertextovprepojenie"/>
          </w:rPr>
          <w:t>3.160</w:t>
        </w:r>
        <w:r w:rsidR="005D7C55">
          <w:rPr>
            <w:rFonts w:asciiTheme="minorHAnsi" w:eastAsiaTheme="minorEastAsia" w:hAnsiTheme="minorHAnsi" w:cstheme="minorBidi"/>
            <w:spacing w:val="0"/>
            <w:lang w:eastAsia="sk-SK"/>
          </w:rPr>
          <w:tab/>
        </w:r>
        <w:r w:rsidR="005D7C55" w:rsidRPr="000700C7">
          <w:rPr>
            <w:rStyle w:val="Hypertextovprepojenie"/>
            <w:rFonts w:cs="Arial"/>
          </w:rPr>
          <w:t>402-11.02 Centrálny riadiaci systém + Meranie fyzikálnych veličín v tuneli</w:t>
        </w:r>
        <w:r w:rsidR="005D7C55">
          <w:rPr>
            <w:webHidden/>
          </w:rPr>
          <w:tab/>
        </w:r>
        <w:r w:rsidR="005D7C55">
          <w:rPr>
            <w:webHidden/>
          </w:rPr>
          <w:fldChar w:fldCharType="begin"/>
        </w:r>
        <w:r w:rsidR="005D7C55">
          <w:rPr>
            <w:webHidden/>
          </w:rPr>
          <w:instrText xml:space="preserve"> PAGEREF _Toc167275958 \h </w:instrText>
        </w:r>
        <w:r w:rsidR="005D7C55">
          <w:rPr>
            <w:webHidden/>
          </w:rPr>
        </w:r>
        <w:r w:rsidR="005D7C55">
          <w:rPr>
            <w:webHidden/>
          </w:rPr>
          <w:fldChar w:fldCharType="separate"/>
        </w:r>
        <w:r w:rsidR="005D7C55">
          <w:rPr>
            <w:webHidden/>
          </w:rPr>
          <w:t>87</w:t>
        </w:r>
        <w:r w:rsidR="005D7C55">
          <w:rPr>
            <w:webHidden/>
          </w:rPr>
          <w:fldChar w:fldCharType="end"/>
        </w:r>
      </w:hyperlink>
    </w:p>
    <w:p w14:paraId="44156957" w14:textId="3CE5DD1B" w:rsidR="005D7C55" w:rsidRDefault="00DB49AF">
      <w:pPr>
        <w:pStyle w:val="Obsah2"/>
        <w:rPr>
          <w:rFonts w:asciiTheme="minorHAnsi" w:eastAsiaTheme="minorEastAsia" w:hAnsiTheme="minorHAnsi" w:cstheme="minorBidi"/>
          <w:spacing w:val="0"/>
          <w:lang w:eastAsia="sk-SK"/>
        </w:rPr>
      </w:pPr>
      <w:hyperlink w:anchor="_Toc167275959" w:history="1">
        <w:r w:rsidR="005D7C55" w:rsidRPr="000700C7">
          <w:rPr>
            <w:rStyle w:val="Hypertextovprepojenie"/>
          </w:rPr>
          <w:t>3.161</w:t>
        </w:r>
        <w:r w:rsidR="005D7C55">
          <w:rPr>
            <w:rFonts w:asciiTheme="minorHAnsi" w:eastAsiaTheme="minorEastAsia" w:hAnsiTheme="minorHAnsi" w:cstheme="minorBidi"/>
            <w:spacing w:val="0"/>
            <w:lang w:eastAsia="sk-SK"/>
          </w:rPr>
          <w:tab/>
        </w:r>
        <w:r w:rsidR="005D7C55" w:rsidRPr="000700C7">
          <w:rPr>
            <w:rStyle w:val="Hypertextovprepojenie"/>
            <w:rFonts w:cs="Arial"/>
          </w:rPr>
          <w:t>402-11.03 SOS Kabíny</w:t>
        </w:r>
        <w:r w:rsidR="005D7C55">
          <w:rPr>
            <w:webHidden/>
          </w:rPr>
          <w:tab/>
        </w:r>
        <w:r w:rsidR="005D7C55">
          <w:rPr>
            <w:webHidden/>
          </w:rPr>
          <w:fldChar w:fldCharType="begin"/>
        </w:r>
        <w:r w:rsidR="005D7C55">
          <w:rPr>
            <w:webHidden/>
          </w:rPr>
          <w:instrText xml:space="preserve"> PAGEREF _Toc167275959 \h </w:instrText>
        </w:r>
        <w:r w:rsidR="005D7C55">
          <w:rPr>
            <w:webHidden/>
          </w:rPr>
        </w:r>
        <w:r w:rsidR="005D7C55">
          <w:rPr>
            <w:webHidden/>
          </w:rPr>
          <w:fldChar w:fldCharType="separate"/>
        </w:r>
        <w:r w:rsidR="005D7C55">
          <w:rPr>
            <w:webHidden/>
          </w:rPr>
          <w:t>88</w:t>
        </w:r>
        <w:r w:rsidR="005D7C55">
          <w:rPr>
            <w:webHidden/>
          </w:rPr>
          <w:fldChar w:fldCharType="end"/>
        </w:r>
      </w:hyperlink>
    </w:p>
    <w:p w14:paraId="0476FEA2" w14:textId="40878FEF" w:rsidR="005D7C55" w:rsidRDefault="00DB49AF">
      <w:pPr>
        <w:pStyle w:val="Obsah2"/>
        <w:rPr>
          <w:rFonts w:asciiTheme="minorHAnsi" w:eastAsiaTheme="minorEastAsia" w:hAnsiTheme="minorHAnsi" w:cstheme="minorBidi"/>
          <w:spacing w:val="0"/>
          <w:lang w:eastAsia="sk-SK"/>
        </w:rPr>
      </w:pPr>
      <w:hyperlink w:anchor="_Toc167275960" w:history="1">
        <w:r w:rsidR="005D7C55" w:rsidRPr="000700C7">
          <w:rPr>
            <w:rStyle w:val="Hypertextovprepojenie"/>
          </w:rPr>
          <w:t>3.162</w:t>
        </w:r>
        <w:r w:rsidR="005D7C55">
          <w:rPr>
            <w:rFonts w:asciiTheme="minorHAnsi" w:eastAsiaTheme="minorEastAsia" w:hAnsiTheme="minorHAnsi" w:cstheme="minorBidi"/>
            <w:spacing w:val="0"/>
            <w:lang w:eastAsia="sk-SK"/>
          </w:rPr>
          <w:tab/>
        </w:r>
        <w:r w:rsidR="005D7C55" w:rsidRPr="000700C7">
          <w:rPr>
            <w:rStyle w:val="Hypertextovprepojenie"/>
            <w:rFonts w:cs="Arial"/>
          </w:rPr>
          <w:t>402-11.04 Uzavretý TV okruh</w:t>
        </w:r>
        <w:r w:rsidR="005D7C55">
          <w:rPr>
            <w:webHidden/>
          </w:rPr>
          <w:tab/>
        </w:r>
        <w:r w:rsidR="005D7C55">
          <w:rPr>
            <w:webHidden/>
          </w:rPr>
          <w:fldChar w:fldCharType="begin"/>
        </w:r>
        <w:r w:rsidR="005D7C55">
          <w:rPr>
            <w:webHidden/>
          </w:rPr>
          <w:instrText xml:space="preserve"> PAGEREF _Toc167275960 \h </w:instrText>
        </w:r>
        <w:r w:rsidR="005D7C55">
          <w:rPr>
            <w:webHidden/>
          </w:rPr>
        </w:r>
        <w:r w:rsidR="005D7C55">
          <w:rPr>
            <w:webHidden/>
          </w:rPr>
          <w:fldChar w:fldCharType="separate"/>
        </w:r>
        <w:r w:rsidR="005D7C55">
          <w:rPr>
            <w:webHidden/>
          </w:rPr>
          <w:t>88</w:t>
        </w:r>
        <w:r w:rsidR="005D7C55">
          <w:rPr>
            <w:webHidden/>
          </w:rPr>
          <w:fldChar w:fldCharType="end"/>
        </w:r>
      </w:hyperlink>
    </w:p>
    <w:p w14:paraId="64134007" w14:textId="1AA0028E" w:rsidR="005D7C55" w:rsidRDefault="00DB49AF">
      <w:pPr>
        <w:pStyle w:val="Obsah2"/>
        <w:rPr>
          <w:rFonts w:asciiTheme="minorHAnsi" w:eastAsiaTheme="minorEastAsia" w:hAnsiTheme="minorHAnsi" w:cstheme="minorBidi"/>
          <w:spacing w:val="0"/>
          <w:lang w:eastAsia="sk-SK"/>
        </w:rPr>
      </w:pPr>
      <w:hyperlink w:anchor="_Toc167275961" w:history="1">
        <w:r w:rsidR="005D7C55" w:rsidRPr="000700C7">
          <w:rPr>
            <w:rStyle w:val="Hypertextovprepojenie"/>
          </w:rPr>
          <w:t>3.163</w:t>
        </w:r>
        <w:r w:rsidR="005D7C55">
          <w:rPr>
            <w:rFonts w:asciiTheme="minorHAnsi" w:eastAsiaTheme="minorEastAsia" w:hAnsiTheme="minorHAnsi" w:cstheme="minorBidi"/>
            <w:spacing w:val="0"/>
            <w:lang w:eastAsia="sk-SK"/>
          </w:rPr>
          <w:tab/>
        </w:r>
        <w:r w:rsidR="005D7C55" w:rsidRPr="000700C7">
          <w:rPr>
            <w:rStyle w:val="Hypertextovprepojenie"/>
            <w:rFonts w:cs="Arial"/>
          </w:rPr>
          <w:t>402-11.05 Tunelový rozhlas</w:t>
        </w:r>
        <w:r w:rsidR="005D7C55">
          <w:rPr>
            <w:webHidden/>
          </w:rPr>
          <w:tab/>
        </w:r>
        <w:r w:rsidR="005D7C55">
          <w:rPr>
            <w:webHidden/>
          </w:rPr>
          <w:fldChar w:fldCharType="begin"/>
        </w:r>
        <w:r w:rsidR="005D7C55">
          <w:rPr>
            <w:webHidden/>
          </w:rPr>
          <w:instrText xml:space="preserve"> PAGEREF _Toc167275961 \h </w:instrText>
        </w:r>
        <w:r w:rsidR="005D7C55">
          <w:rPr>
            <w:webHidden/>
          </w:rPr>
        </w:r>
        <w:r w:rsidR="005D7C55">
          <w:rPr>
            <w:webHidden/>
          </w:rPr>
          <w:fldChar w:fldCharType="separate"/>
        </w:r>
        <w:r w:rsidR="005D7C55">
          <w:rPr>
            <w:webHidden/>
          </w:rPr>
          <w:t>88</w:t>
        </w:r>
        <w:r w:rsidR="005D7C55">
          <w:rPr>
            <w:webHidden/>
          </w:rPr>
          <w:fldChar w:fldCharType="end"/>
        </w:r>
      </w:hyperlink>
    </w:p>
    <w:p w14:paraId="518C28B4" w14:textId="5BADF221" w:rsidR="005D7C55" w:rsidRDefault="00DB49AF">
      <w:pPr>
        <w:pStyle w:val="Obsah2"/>
        <w:rPr>
          <w:rFonts w:asciiTheme="minorHAnsi" w:eastAsiaTheme="minorEastAsia" w:hAnsiTheme="minorHAnsi" w:cstheme="minorBidi"/>
          <w:spacing w:val="0"/>
          <w:lang w:eastAsia="sk-SK"/>
        </w:rPr>
      </w:pPr>
      <w:hyperlink w:anchor="_Toc167275962" w:history="1">
        <w:r w:rsidR="005D7C55" w:rsidRPr="000700C7">
          <w:rPr>
            <w:rStyle w:val="Hypertextovprepojenie"/>
          </w:rPr>
          <w:t>3.164</w:t>
        </w:r>
        <w:r w:rsidR="005D7C55">
          <w:rPr>
            <w:rFonts w:asciiTheme="minorHAnsi" w:eastAsiaTheme="minorEastAsia" w:hAnsiTheme="minorHAnsi" w:cstheme="minorBidi"/>
            <w:spacing w:val="0"/>
            <w:lang w:eastAsia="sk-SK"/>
          </w:rPr>
          <w:tab/>
        </w:r>
        <w:r w:rsidR="005D7C55" w:rsidRPr="000700C7">
          <w:rPr>
            <w:rStyle w:val="Hypertextovprepojenie"/>
            <w:rFonts w:cs="Arial"/>
          </w:rPr>
          <w:t>402-11.06 Elektrická požiarna signalizácia</w:t>
        </w:r>
        <w:r w:rsidR="005D7C55">
          <w:rPr>
            <w:webHidden/>
          </w:rPr>
          <w:tab/>
        </w:r>
        <w:r w:rsidR="005D7C55">
          <w:rPr>
            <w:webHidden/>
          </w:rPr>
          <w:fldChar w:fldCharType="begin"/>
        </w:r>
        <w:r w:rsidR="005D7C55">
          <w:rPr>
            <w:webHidden/>
          </w:rPr>
          <w:instrText xml:space="preserve"> PAGEREF _Toc167275962 \h </w:instrText>
        </w:r>
        <w:r w:rsidR="005D7C55">
          <w:rPr>
            <w:webHidden/>
          </w:rPr>
        </w:r>
        <w:r w:rsidR="005D7C55">
          <w:rPr>
            <w:webHidden/>
          </w:rPr>
          <w:fldChar w:fldCharType="separate"/>
        </w:r>
        <w:r w:rsidR="005D7C55">
          <w:rPr>
            <w:webHidden/>
          </w:rPr>
          <w:t>88</w:t>
        </w:r>
        <w:r w:rsidR="005D7C55">
          <w:rPr>
            <w:webHidden/>
          </w:rPr>
          <w:fldChar w:fldCharType="end"/>
        </w:r>
      </w:hyperlink>
    </w:p>
    <w:p w14:paraId="09026B45" w14:textId="68734D96" w:rsidR="005D7C55" w:rsidRDefault="00DB49AF">
      <w:pPr>
        <w:pStyle w:val="Obsah2"/>
        <w:rPr>
          <w:rFonts w:asciiTheme="minorHAnsi" w:eastAsiaTheme="minorEastAsia" w:hAnsiTheme="minorHAnsi" w:cstheme="minorBidi"/>
          <w:spacing w:val="0"/>
          <w:lang w:eastAsia="sk-SK"/>
        </w:rPr>
      </w:pPr>
      <w:hyperlink w:anchor="_Toc167275963" w:history="1">
        <w:r w:rsidR="005D7C55" w:rsidRPr="000700C7">
          <w:rPr>
            <w:rStyle w:val="Hypertextovprepojenie"/>
          </w:rPr>
          <w:t>3.165</w:t>
        </w:r>
        <w:r w:rsidR="005D7C55">
          <w:rPr>
            <w:rFonts w:asciiTheme="minorHAnsi" w:eastAsiaTheme="minorEastAsia" w:hAnsiTheme="minorHAnsi" w:cstheme="minorBidi"/>
            <w:spacing w:val="0"/>
            <w:lang w:eastAsia="sk-SK"/>
          </w:rPr>
          <w:tab/>
        </w:r>
        <w:r w:rsidR="005D7C55" w:rsidRPr="000700C7">
          <w:rPr>
            <w:rStyle w:val="Hypertextovprepojenie"/>
            <w:rFonts w:cs="Arial"/>
          </w:rPr>
          <w:t>402-11.07 Bezdrôtové spojenie</w:t>
        </w:r>
        <w:r w:rsidR="005D7C55">
          <w:rPr>
            <w:webHidden/>
          </w:rPr>
          <w:tab/>
        </w:r>
        <w:r w:rsidR="005D7C55">
          <w:rPr>
            <w:webHidden/>
          </w:rPr>
          <w:fldChar w:fldCharType="begin"/>
        </w:r>
        <w:r w:rsidR="005D7C55">
          <w:rPr>
            <w:webHidden/>
          </w:rPr>
          <w:instrText xml:space="preserve"> PAGEREF _Toc167275963 \h </w:instrText>
        </w:r>
        <w:r w:rsidR="005D7C55">
          <w:rPr>
            <w:webHidden/>
          </w:rPr>
        </w:r>
        <w:r w:rsidR="005D7C55">
          <w:rPr>
            <w:webHidden/>
          </w:rPr>
          <w:fldChar w:fldCharType="separate"/>
        </w:r>
        <w:r w:rsidR="005D7C55">
          <w:rPr>
            <w:webHidden/>
          </w:rPr>
          <w:t>88</w:t>
        </w:r>
        <w:r w:rsidR="005D7C55">
          <w:rPr>
            <w:webHidden/>
          </w:rPr>
          <w:fldChar w:fldCharType="end"/>
        </w:r>
      </w:hyperlink>
    </w:p>
    <w:p w14:paraId="3CD9DC6E" w14:textId="6A597478" w:rsidR="005D7C55" w:rsidRDefault="00DB49AF">
      <w:pPr>
        <w:pStyle w:val="Obsah2"/>
        <w:rPr>
          <w:rFonts w:asciiTheme="minorHAnsi" w:eastAsiaTheme="minorEastAsia" w:hAnsiTheme="minorHAnsi" w:cstheme="minorBidi"/>
          <w:spacing w:val="0"/>
          <w:lang w:eastAsia="sk-SK"/>
        </w:rPr>
      </w:pPr>
      <w:hyperlink w:anchor="_Toc167275964" w:history="1">
        <w:r w:rsidR="005D7C55" w:rsidRPr="000700C7">
          <w:rPr>
            <w:rStyle w:val="Hypertextovprepojenie"/>
          </w:rPr>
          <w:t>3.166</w:t>
        </w:r>
        <w:r w:rsidR="005D7C55">
          <w:rPr>
            <w:rFonts w:asciiTheme="minorHAnsi" w:eastAsiaTheme="minorEastAsia" w:hAnsiTheme="minorHAnsi" w:cstheme="minorBidi"/>
            <w:spacing w:val="0"/>
            <w:lang w:eastAsia="sk-SK"/>
          </w:rPr>
          <w:tab/>
        </w:r>
        <w:r w:rsidR="005D7C55" w:rsidRPr="000700C7">
          <w:rPr>
            <w:rStyle w:val="Hypertextovprepojenie"/>
            <w:rFonts w:cs="Arial"/>
          </w:rPr>
          <w:t>402-11.08 Osvetlenie tunela</w:t>
        </w:r>
        <w:r w:rsidR="005D7C55">
          <w:rPr>
            <w:webHidden/>
          </w:rPr>
          <w:tab/>
        </w:r>
        <w:r w:rsidR="005D7C55">
          <w:rPr>
            <w:webHidden/>
          </w:rPr>
          <w:fldChar w:fldCharType="begin"/>
        </w:r>
        <w:r w:rsidR="005D7C55">
          <w:rPr>
            <w:webHidden/>
          </w:rPr>
          <w:instrText xml:space="preserve"> PAGEREF _Toc167275964 \h </w:instrText>
        </w:r>
        <w:r w:rsidR="005D7C55">
          <w:rPr>
            <w:webHidden/>
          </w:rPr>
        </w:r>
        <w:r w:rsidR="005D7C55">
          <w:rPr>
            <w:webHidden/>
          </w:rPr>
          <w:fldChar w:fldCharType="separate"/>
        </w:r>
        <w:r w:rsidR="005D7C55">
          <w:rPr>
            <w:webHidden/>
          </w:rPr>
          <w:t>88</w:t>
        </w:r>
        <w:r w:rsidR="005D7C55">
          <w:rPr>
            <w:webHidden/>
          </w:rPr>
          <w:fldChar w:fldCharType="end"/>
        </w:r>
      </w:hyperlink>
    </w:p>
    <w:p w14:paraId="0CEA41CE" w14:textId="0654AC44" w:rsidR="005D7C55" w:rsidRDefault="00DB49AF">
      <w:pPr>
        <w:pStyle w:val="Obsah2"/>
        <w:rPr>
          <w:rFonts w:asciiTheme="minorHAnsi" w:eastAsiaTheme="minorEastAsia" w:hAnsiTheme="minorHAnsi" w:cstheme="minorBidi"/>
          <w:spacing w:val="0"/>
          <w:lang w:eastAsia="sk-SK"/>
        </w:rPr>
      </w:pPr>
      <w:hyperlink w:anchor="_Toc167275965" w:history="1">
        <w:r w:rsidR="005D7C55" w:rsidRPr="000700C7">
          <w:rPr>
            <w:rStyle w:val="Hypertextovprepojenie"/>
          </w:rPr>
          <w:t>3.167</w:t>
        </w:r>
        <w:r w:rsidR="005D7C55">
          <w:rPr>
            <w:rFonts w:asciiTheme="minorHAnsi" w:eastAsiaTheme="minorEastAsia" w:hAnsiTheme="minorHAnsi" w:cstheme="minorBidi"/>
            <w:spacing w:val="0"/>
            <w:lang w:eastAsia="sk-SK"/>
          </w:rPr>
          <w:tab/>
        </w:r>
        <w:r w:rsidR="005D7C55" w:rsidRPr="000700C7">
          <w:rPr>
            <w:rStyle w:val="Hypertextovprepojenie"/>
            <w:rFonts w:cs="Arial"/>
          </w:rPr>
          <w:t>402-11.09 Vetranie tunela</w:t>
        </w:r>
        <w:r w:rsidR="005D7C55">
          <w:rPr>
            <w:webHidden/>
          </w:rPr>
          <w:tab/>
        </w:r>
        <w:r w:rsidR="005D7C55">
          <w:rPr>
            <w:webHidden/>
          </w:rPr>
          <w:fldChar w:fldCharType="begin"/>
        </w:r>
        <w:r w:rsidR="005D7C55">
          <w:rPr>
            <w:webHidden/>
          </w:rPr>
          <w:instrText xml:space="preserve"> PAGEREF _Toc167275965 \h </w:instrText>
        </w:r>
        <w:r w:rsidR="005D7C55">
          <w:rPr>
            <w:webHidden/>
          </w:rPr>
        </w:r>
        <w:r w:rsidR="005D7C55">
          <w:rPr>
            <w:webHidden/>
          </w:rPr>
          <w:fldChar w:fldCharType="separate"/>
        </w:r>
        <w:r w:rsidR="005D7C55">
          <w:rPr>
            <w:webHidden/>
          </w:rPr>
          <w:t>88</w:t>
        </w:r>
        <w:r w:rsidR="005D7C55">
          <w:rPr>
            <w:webHidden/>
          </w:rPr>
          <w:fldChar w:fldCharType="end"/>
        </w:r>
      </w:hyperlink>
    </w:p>
    <w:p w14:paraId="11EB2726" w14:textId="2E1B0570" w:rsidR="005D7C55" w:rsidRDefault="00DB49AF">
      <w:pPr>
        <w:pStyle w:val="Obsah2"/>
        <w:rPr>
          <w:rFonts w:asciiTheme="minorHAnsi" w:eastAsiaTheme="minorEastAsia" w:hAnsiTheme="minorHAnsi" w:cstheme="minorBidi"/>
          <w:spacing w:val="0"/>
          <w:lang w:eastAsia="sk-SK"/>
        </w:rPr>
      </w:pPr>
      <w:hyperlink w:anchor="_Toc167275966" w:history="1">
        <w:r w:rsidR="005D7C55" w:rsidRPr="000700C7">
          <w:rPr>
            <w:rStyle w:val="Hypertextovprepojenie"/>
          </w:rPr>
          <w:t>3.168</w:t>
        </w:r>
        <w:r w:rsidR="005D7C55">
          <w:rPr>
            <w:rFonts w:asciiTheme="minorHAnsi" w:eastAsiaTheme="minorEastAsia" w:hAnsiTheme="minorHAnsi" w:cstheme="minorBidi"/>
            <w:spacing w:val="0"/>
            <w:lang w:eastAsia="sk-SK"/>
          </w:rPr>
          <w:tab/>
        </w:r>
        <w:r w:rsidR="005D7C55" w:rsidRPr="000700C7">
          <w:rPr>
            <w:rStyle w:val="Hypertextovprepojenie"/>
            <w:rFonts w:cs="Arial"/>
          </w:rPr>
          <w:t>402-11.10 Riadenie dopravy</w:t>
        </w:r>
        <w:r w:rsidR="005D7C55">
          <w:rPr>
            <w:webHidden/>
          </w:rPr>
          <w:tab/>
        </w:r>
        <w:r w:rsidR="005D7C55">
          <w:rPr>
            <w:webHidden/>
          </w:rPr>
          <w:fldChar w:fldCharType="begin"/>
        </w:r>
        <w:r w:rsidR="005D7C55">
          <w:rPr>
            <w:webHidden/>
          </w:rPr>
          <w:instrText xml:space="preserve"> PAGEREF _Toc167275966 \h </w:instrText>
        </w:r>
        <w:r w:rsidR="005D7C55">
          <w:rPr>
            <w:webHidden/>
          </w:rPr>
        </w:r>
        <w:r w:rsidR="005D7C55">
          <w:rPr>
            <w:webHidden/>
          </w:rPr>
          <w:fldChar w:fldCharType="separate"/>
        </w:r>
        <w:r w:rsidR="005D7C55">
          <w:rPr>
            <w:webHidden/>
          </w:rPr>
          <w:t>89</w:t>
        </w:r>
        <w:r w:rsidR="005D7C55">
          <w:rPr>
            <w:webHidden/>
          </w:rPr>
          <w:fldChar w:fldCharType="end"/>
        </w:r>
      </w:hyperlink>
    </w:p>
    <w:p w14:paraId="05498FD6" w14:textId="4C290D93" w:rsidR="005D7C55" w:rsidRDefault="00DB49AF">
      <w:pPr>
        <w:pStyle w:val="Obsah2"/>
        <w:rPr>
          <w:rFonts w:asciiTheme="minorHAnsi" w:eastAsiaTheme="minorEastAsia" w:hAnsiTheme="minorHAnsi" w:cstheme="minorBidi"/>
          <w:spacing w:val="0"/>
          <w:lang w:eastAsia="sk-SK"/>
        </w:rPr>
      </w:pPr>
      <w:hyperlink w:anchor="_Toc167275967" w:history="1">
        <w:r w:rsidR="005D7C55" w:rsidRPr="000700C7">
          <w:rPr>
            <w:rStyle w:val="Hypertextovprepojenie"/>
          </w:rPr>
          <w:t>3.169</w:t>
        </w:r>
        <w:r w:rsidR="005D7C55">
          <w:rPr>
            <w:rFonts w:asciiTheme="minorHAnsi" w:eastAsiaTheme="minorEastAsia" w:hAnsiTheme="minorHAnsi" w:cstheme="minorBidi"/>
            <w:spacing w:val="0"/>
            <w:lang w:eastAsia="sk-SK"/>
          </w:rPr>
          <w:tab/>
        </w:r>
        <w:r w:rsidR="005D7C55" w:rsidRPr="000700C7">
          <w:rPr>
            <w:rStyle w:val="Hypertextovprepojenie"/>
            <w:rFonts w:cs="Arial"/>
          </w:rPr>
          <w:t>501-00  Dažďová kanalizácia diaľnice</w:t>
        </w:r>
        <w:r w:rsidR="005D7C55">
          <w:rPr>
            <w:webHidden/>
          </w:rPr>
          <w:tab/>
        </w:r>
        <w:r w:rsidR="005D7C55">
          <w:rPr>
            <w:webHidden/>
          </w:rPr>
          <w:fldChar w:fldCharType="begin"/>
        </w:r>
        <w:r w:rsidR="005D7C55">
          <w:rPr>
            <w:webHidden/>
          </w:rPr>
          <w:instrText xml:space="preserve"> PAGEREF _Toc167275967 \h </w:instrText>
        </w:r>
        <w:r w:rsidR="005D7C55">
          <w:rPr>
            <w:webHidden/>
          </w:rPr>
        </w:r>
        <w:r w:rsidR="005D7C55">
          <w:rPr>
            <w:webHidden/>
          </w:rPr>
          <w:fldChar w:fldCharType="separate"/>
        </w:r>
        <w:r w:rsidR="005D7C55">
          <w:rPr>
            <w:webHidden/>
          </w:rPr>
          <w:t>89</w:t>
        </w:r>
        <w:r w:rsidR="005D7C55">
          <w:rPr>
            <w:webHidden/>
          </w:rPr>
          <w:fldChar w:fldCharType="end"/>
        </w:r>
      </w:hyperlink>
    </w:p>
    <w:p w14:paraId="721FAC9A" w14:textId="530CA037" w:rsidR="005D7C55" w:rsidRDefault="00DB49AF">
      <w:pPr>
        <w:pStyle w:val="Obsah2"/>
        <w:rPr>
          <w:rFonts w:asciiTheme="minorHAnsi" w:eastAsiaTheme="minorEastAsia" w:hAnsiTheme="minorHAnsi" w:cstheme="minorBidi"/>
          <w:spacing w:val="0"/>
          <w:lang w:eastAsia="sk-SK"/>
        </w:rPr>
      </w:pPr>
      <w:hyperlink w:anchor="_Toc167275968" w:history="1">
        <w:r w:rsidR="005D7C55" w:rsidRPr="000700C7">
          <w:rPr>
            <w:rStyle w:val="Hypertextovprepojenie"/>
          </w:rPr>
          <w:t>3.170</w:t>
        </w:r>
        <w:r w:rsidR="005D7C55">
          <w:rPr>
            <w:rFonts w:asciiTheme="minorHAnsi" w:eastAsiaTheme="minorEastAsia" w:hAnsiTheme="minorHAnsi" w:cstheme="minorBidi"/>
            <w:spacing w:val="0"/>
            <w:lang w:eastAsia="sk-SK"/>
          </w:rPr>
          <w:tab/>
        </w:r>
        <w:r w:rsidR="005D7C55" w:rsidRPr="000700C7">
          <w:rPr>
            <w:rStyle w:val="Hypertextovprepojenie"/>
            <w:rFonts w:cs="Arial"/>
          </w:rPr>
          <w:t>510-00 Kanalizácia z vodovodnej šachty v km 33,641</w:t>
        </w:r>
        <w:r w:rsidR="005D7C55">
          <w:rPr>
            <w:webHidden/>
          </w:rPr>
          <w:tab/>
        </w:r>
        <w:r w:rsidR="005D7C55">
          <w:rPr>
            <w:webHidden/>
          </w:rPr>
          <w:fldChar w:fldCharType="begin"/>
        </w:r>
        <w:r w:rsidR="005D7C55">
          <w:rPr>
            <w:webHidden/>
          </w:rPr>
          <w:instrText xml:space="preserve"> PAGEREF _Toc167275968 \h </w:instrText>
        </w:r>
        <w:r w:rsidR="005D7C55">
          <w:rPr>
            <w:webHidden/>
          </w:rPr>
        </w:r>
        <w:r w:rsidR="005D7C55">
          <w:rPr>
            <w:webHidden/>
          </w:rPr>
          <w:fldChar w:fldCharType="separate"/>
        </w:r>
        <w:r w:rsidR="005D7C55">
          <w:rPr>
            <w:webHidden/>
          </w:rPr>
          <w:t>89</w:t>
        </w:r>
        <w:r w:rsidR="005D7C55">
          <w:rPr>
            <w:webHidden/>
          </w:rPr>
          <w:fldChar w:fldCharType="end"/>
        </w:r>
      </w:hyperlink>
    </w:p>
    <w:p w14:paraId="442D8210" w14:textId="2DA79144" w:rsidR="005D7C55" w:rsidRDefault="00DB49AF">
      <w:pPr>
        <w:pStyle w:val="Obsah2"/>
        <w:rPr>
          <w:rFonts w:asciiTheme="minorHAnsi" w:eastAsiaTheme="minorEastAsia" w:hAnsiTheme="minorHAnsi" w:cstheme="minorBidi"/>
          <w:spacing w:val="0"/>
          <w:lang w:eastAsia="sk-SK"/>
        </w:rPr>
      </w:pPr>
      <w:hyperlink w:anchor="_Toc167275969" w:history="1">
        <w:r w:rsidR="005D7C55" w:rsidRPr="000700C7">
          <w:rPr>
            <w:rStyle w:val="Hypertextovprepojenie"/>
          </w:rPr>
          <w:t>3.171</w:t>
        </w:r>
        <w:r w:rsidR="005D7C55">
          <w:rPr>
            <w:rFonts w:asciiTheme="minorHAnsi" w:eastAsiaTheme="minorEastAsia" w:hAnsiTheme="minorHAnsi" w:cstheme="minorBidi"/>
            <w:spacing w:val="0"/>
            <w:lang w:eastAsia="sk-SK"/>
          </w:rPr>
          <w:tab/>
        </w:r>
        <w:r w:rsidR="005D7C55" w:rsidRPr="000700C7">
          <w:rPr>
            <w:rStyle w:val="Hypertextovprepojenie"/>
            <w:rFonts w:cs="Arial"/>
          </w:rPr>
          <w:t>511-00 Preložka kanalizácie cesty III/2013 (III/01159)</w:t>
        </w:r>
        <w:r w:rsidR="005D7C55">
          <w:rPr>
            <w:webHidden/>
          </w:rPr>
          <w:tab/>
        </w:r>
        <w:r w:rsidR="005D7C55">
          <w:rPr>
            <w:webHidden/>
          </w:rPr>
          <w:fldChar w:fldCharType="begin"/>
        </w:r>
        <w:r w:rsidR="005D7C55">
          <w:rPr>
            <w:webHidden/>
          </w:rPr>
          <w:instrText xml:space="preserve"> PAGEREF _Toc167275969 \h </w:instrText>
        </w:r>
        <w:r w:rsidR="005D7C55">
          <w:rPr>
            <w:webHidden/>
          </w:rPr>
        </w:r>
        <w:r w:rsidR="005D7C55">
          <w:rPr>
            <w:webHidden/>
          </w:rPr>
          <w:fldChar w:fldCharType="separate"/>
        </w:r>
        <w:r w:rsidR="005D7C55">
          <w:rPr>
            <w:webHidden/>
          </w:rPr>
          <w:t>89</w:t>
        </w:r>
        <w:r w:rsidR="005D7C55">
          <w:rPr>
            <w:webHidden/>
          </w:rPr>
          <w:fldChar w:fldCharType="end"/>
        </w:r>
      </w:hyperlink>
    </w:p>
    <w:p w14:paraId="20E36BDE" w14:textId="2C1F63F6" w:rsidR="005D7C55" w:rsidRDefault="00DB49AF">
      <w:pPr>
        <w:pStyle w:val="Obsah2"/>
        <w:rPr>
          <w:rFonts w:asciiTheme="minorHAnsi" w:eastAsiaTheme="minorEastAsia" w:hAnsiTheme="minorHAnsi" w:cstheme="minorBidi"/>
          <w:spacing w:val="0"/>
          <w:lang w:eastAsia="sk-SK"/>
        </w:rPr>
      </w:pPr>
      <w:hyperlink w:anchor="_Toc167275970" w:history="1">
        <w:r w:rsidR="005D7C55" w:rsidRPr="000700C7">
          <w:rPr>
            <w:rStyle w:val="Hypertextovprepojenie"/>
          </w:rPr>
          <w:t>3.172</w:t>
        </w:r>
        <w:r w:rsidR="005D7C55">
          <w:rPr>
            <w:rFonts w:asciiTheme="minorHAnsi" w:eastAsiaTheme="minorEastAsia" w:hAnsiTheme="minorHAnsi" w:cstheme="minorBidi"/>
            <w:spacing w:val="0"/>
            <w:lang w:eastAsia="sk-SK"/>
          </w:rPr>
          <w:tab/>
        </w:r>
        <w:r w:rsidR="005D7C55" w:rsidRPr="000700C7">
          <w:rPr>
            <w:rStyle w:val="Hypertextovprepojenie"/>
            <w:rFonts w:cs="Arial"/>
          </w:rPr>
          <w:t>512-00 Úprava odvodnenia v km 34,238</w:t>
        </w:r>
        <w:r w:rsidR="005D7C55">
          <w:rPr>
            <w:webHidden/>
          </w:rPr>
          <w:tab/>
        </w:r>
        <w:r w:rsidR="005D7C55">
          <w:rPr>
            <w:webHidden/>
          </w:rPr>
          <w:fldChar w:fldCharType="begin"/>
        </w:r>
        <w:r w:rsidR="005D7C55">
          <w:rPr>
            <w:webHidden/>
          </w:rPr>
          <w:instrText xml:space="preserve"> PAGEREF _Toc167275970 \h </w:instrText>
        </w:r>
        <w:r w:rsidR="005D7C55">
          <w:rPr>
            <w:webHidden/>
          </w:rPr>
        </w:r>
        <w:r w:rsidR="005D7C55">
          <w:rPr>
            <w:webHidden/>
          </w:rPr>
          <w:fldChar w:fldCharType="separate"/>
        </w:r>
        <w:r w:rsidR="005D7C55">
          <w:rPr>
            <w:webHidden/>
          </w:rPr>
          <w:t>89</w:t>
        </w:r>
        <w:r w:rsidR="005D7C55">
          <w:rPr>
            <w:webHidden/>
          </w:rPr>
          <w:fldChar w:fldCharType="end"/>
        </w:r>
      </w:hyperlink>
    </w:p>
    <w:p w14:paraId="4FADE523" w14:textId="1294CE43" w:rsidR="005D7C55" w:rsidRDefault="00DB49AF">
      <w:pPr>
        <w:pStyle w:val="Obsah2"/>
        <w:rPr>
          <w:rFonts w:asciiTheme="minorHAnsi" w:eastAsiaTheme="minorEastAsia" w:hAnsiTheme="minorHAnsi" w:cstheme="minorBidi"/>
          <w:spacing w:val="0"/>
          <w:lang w:eastAsia="sk-SK"/>
        </w:rPr>
      </w:pPr>
      <w:hyperlink w:anchor="_Toc167275971" w:history="1">
        <w:r w:rsidR="005D7C55" w:rsidRPr="000700C7">
          <w:rPr>
            <w:rStyle w:val="Hypertextovprepojenie"/>
          </w:rPr>
          <w:t>3.173</w:t>
        </w:r>
        <w:r w:rsidR="005D7C55">
          <w:rPr>
            <w:rFonts w:asciiTheme="minorHAnsi" w:eastAsiaTheme="minorEastAsia" w:hAnsiTheme="minorHAnsi" w:cstheme="minorBidi"/>
            <w:spacing w:val="0"/>
            <w:lang w:eastAsia="sk-SK"/>
          </w:rPr>
          <w:tab/>
        </w:r>
        <w:r w:rsidR="005D7C55" w:rsidRPr="000700C7">
          <w:rPr>
            <w:rStyle w:val="Hypertextovprepojenie"/>
            <w:rFonts w:cs="Arial"/>
          </w:rPr>
          <w:t>513-00 Rekonštrukcia kanalizácie v km 35,000</w:t>
        </w:r>
        <w:r w:rsidR="005D7C55">
          <w:rPr>
            <w:webHidden/>
          </w:rPr>
          <w:tab/>
        </w:r>
        <w:r w:rsidR="005D7C55">
          <w:rPr>
            <w:webHidden/>
          </w:rPr>
          <w:fldChar w:fldCharType="begin"/>
        </w:r>
        <w:r w:rsidR="005D7C55">
          <w:rPr>
            <w:webHidden/>
          </w:rPr>
          <w:instrText xml:space="preserve"> PAGEREF _Toc167275971 \h </w:instrText>
        </w:r>
        <w:r w:rsidR="005D7C55">
          <w:rPr>
            <w:webHidden/>
          </w:rPr>
        </w:r>
        <w:r w:rsidR="005D7C55">
          <w:rPr>
            <w:webHidden/>
          </w:rPr>
          <w:fldChar w:fldCharType="separate"/>
        </w:r>
        <w:r w:rsidR="005D7C55">
          <w:rPr>
            <w:webHidden/>
          </w:rPr>
          <w:t>89</w:t>
        </w:r>
        <w:r w:rsidR="005D7C55">
          <w:rPr>
            <w:webHidden/>
          </w:rPr>
          <w:fldChar w:fldCharType="end"/>
        </w:r>
      </w:hyperlink>
    </w:p>
    <w:p w14:paraId="5D3C401D" w14:textId="2AFFB7A3" w:rsidR="005D7C55" w:rsidRDefault="00DB49AF">
      <w:pPr>
        <w:pStyle w:val="Obsah2"/>
        <w:rPr>
          <w:rFonts w:asciiTheme="minorHAnsi" w:eastAsiaTheme="minorEastAsia" w:hAnsiTheme="minorHAnsi" w:cstheme="minorBidi"/>
          <w:spacing w:val="0"/>
          <w:lang w:eastAsia="sk-SK"/>
        </w:rPr>
      </w:pPr>
      <w:hyperlink w:anchor="_Toc167275972" w:history="1">
        <w:r w:rsidR="005D7C55" w:rsidRPr="000700C7">
          <w:rPr>
            <w:rStyle w:val="Hypertextovprepojenie"/>
          </w:rPr>
          <w:t>3.174</w:t>
        </w:r>
        <w:r w:rsidR="005D7C55">
          <w:rPr>
            <w:rFonts w:asciiTheme="minorHAnsi" w:eastAsiaTheme="minorEastAsia" w:hAnsiTheme="minorHAnsi" w:cstheme="minorBidi"/>
            <w:spacing w:val="0"/>
            <w:lang w:eastAsia="sk-SK"/>
          </w:rPr>
          <w:tab/>
        </w:r>
        <w:r w:rsidR="005D7C55" w:rsidRPr="000700C7">
          <w:rPr>
            <w:rStyle w:val="Hypertextovprepojenie"/>
            <w:rFonts w:cs="Arial"/>
          </w:rPr>
          <w:t>520-00 Úprava brehov potoka Oščadnica</w:t>
        </w:r>
        <w:r w:rsidR="005D7C55">
          <w:rPr>
            <w:webHidden/>
          </w:rPr>
          <w:tab/>
        </w:r>
        <w:r w:rsidR="005D7C55">
          <w:rPr>
            <w:webHidden/>
          </w:rPr>
          <w:fldChar w:fldCharType="begin"/>
        </w:r>
        <w:r w:rsidR="005D7C55">
          <w:rPr>
            <w:webHidden/>
          </w:rPr>
          <w:instrText xml:space="preserve"> PAGEREF _Toc167275972 \h </w:instrText>
        </w:r>
        <w:r w:rsidR="005D7C55">
          <w:rPr>
            <w:webHidden/>
          </w:rPr>
        </w:r>
        <w:r w:rsidR="005D7C55">
          <w:rPr>
            <w:webHidden/>
          </w:rPr>
          <w:fldChar w:fldCharType="separate"/>
        </w:r>
        <w:r w:rsidR="005D7C55">
          <w:rPr>
            <w:webHidden/>
          </w:rPr>
          <w:t>89</w:t>
        </w:r>
        <w:r w:rsidR="005D7C55">
          <w:rPr>
            <w:webHidden/>
          </w:rPr>
          <w:fldChar w:fldCharType="end"/>
        </w:r>
      </w:hyperlink>
    </w:p>
    <w:p w14:paraId="6B746E8D" w14:textId="38E1F073" w:rsidR="005D7C55" w:rsidRDefault="00DB49AF">
      <w:pPr>
        <w:pStyle w:val="Obsah2"/>
        <w:rPr>
          <w:rFonts w:asciiTheme="minorHAnsi" w:eastAsiaTheme="minorEastAsia" w:hAnsiTheme="minorHAnsi" w:cstheme="minorBidi"/>
          <w:spacing w:val="0"/>
          <w:lang w:eastAsia="sk-SK"/>
        </w:rPr>
      </w:pPr>
      <w:hyperlink w:anchor="_Toc167275973" w:history="1">
        <w:r w:rsidR="005D7C55" w:rsidRPr="000700C7">
          <w:rPr>
            <w:rStyle w:val="Hypertextovprepojenie"/>
          </w:rPr>
          <w:t>3.175</w:t>
        </w:r>
        <w:r w:rsidR="005D7C55">
          <w:rPr>
            <w:rFonts w:asciiTheme="minorHAnsi" w:eastAsiaTheme="minorEastAsia" w:hAnsiTheme="minorHAnsi" w:cstheme="minorBidi"/>
            <w:spacing w:val="0"/>
            <w:lang w:eastAsia="sk-SK"/>
          </w:rPr>
          <w:tab/>
        </w:r>
        <w:r w:rsidR="005D7C55" w:rsidRPr="000700C7">
          <w:rPr>
            <w:rStyle w:val="Hypertextovprepojenie"/>
            <w:rFonts w:cs="Arial"/>
          </w:rPr>
          <w:t>521-00 Úprava bezmenného potoka v km 34,055</w:t>
        </w:r>
        <w:r w:rsidR="005D7C55">
          <w:rPr>
            <w:webHidden/>
          </w:rPr>
          <w:tab/>
        </w:r>
        <w:r w:rsidR="005D7C55">
          <w:rPr>
            <w:webHidden/>
          </w:rPr>
          <w:fldChar w:fldCharType="begin"/>
        </w:r>
        <w:r w:rsidR="005D7C55">
          <w:rPr>
            <w:webHidden/>
          </w:rPr>
          <w:instrText xml:space="preserve"> PAGEREF _Toc167275973 \h </w:instrText>
        </w:r>
        <w:r w:rsidR="005D7C55">
          <w:rPr>
            <w:webHidden/>
          </w:rPr>
        </w:r>
        <w:r w:rsidR="005D7C55">
          <w:rPr>
            <w:webHidden/>
          </w:rPr>
          <w:fldChar w:fldCharType="separate"/>
        </w:r>
        <w:r w:rsidR="005D7C55">
          <w:rPr>
            <w:webHidden/>
          </w:rPr>
          <w:t>89</w:t>
        </w:r>
        <w:r w:rsidR="005D7C55">
          <w:rPr>
            <w:webHidden/>
          </w:rPr>
          <w:fldChar w:fldCharType="end"/>
        </w:r>
      </w:hyperlink>
    </w:p>
    <w:p w14:paraId="6CC20524" w14:textId="4FF075A9" w:rsidR="005D7C55" w:rsidRDefault="00DB49AF">
      <w:pPr>
        <w:pStyle w:val="Obsah2"/>
        <w:rPr>
          <w:rFonts w:asciiTheme="minorHAnsi" w:eastAsiaTheme="minorEastAsia" w:hAnsiTheme="minorHAnsi" w:cstheme="minorBidi"/>
          <w:spacing w:val="0"/>
          <w:lang w:eastAsia="sk-SK"/>
        </w:rPr>
      </w:pPr>
      <w:hyperlink w:anchor="_Toc167275974" w:history="1">
        <w:r w:rsidR="005D7C55" w:rsidRPr="000700C7">
          <w:rPr>
            <w:rStyle w:val="Hypertextovprepojenie"/>
          </w:rPr>
          <w:t>3.176</w:t>
        </w:r>
        <w:r w:rsidR="005D7C55">
          <w:rPr>
            <w:rFonts w:asciiTheme="minorHAnsi" w:eastAsiaTheme="minorEastAsia" w:hAnsiTheme="minorHAnsi" w:cstheme="minorBidi"/>
            <w:spacing w:val="0"/>
            <w:lang w:eastAsia="sk-SK"/>
          </w:rPr>
          <w:tab/>
        </w:r>
        <w:r w:rsidR="005D7C55" w:rsidRPr="000700C7">
          <w:rPr>
            <w:rStyle w:val="Hypertextovprepojenie"/>
            <w:rFonts w:cs="Arial"/>
          </w:rPr>
          <w:t>522-00 Úprava bezmenného potoka v km 34,342</w:t>
        </w:r>
        <w:r w:rsidR="005D7C55">
          <w:rPr>
            <w:webHidden/>
          </w:rPr>
          <w:tab/>
        </w:r>
        <w:r w:rsidR="005D7C55">
          <w:rPr>
            <w:webHidden/>
          </w:rPr>
          <w:fldChar w:fldCharType="begin"/>
        </w:r>
        <w:r w:rsidR="005D7C55">
          <w:rPr>
            <w:webHidden/>
          </w:rPr>
          <w:instrText xml:space="preserve"> PAGEREF _Toc167275974 \h </w:instrText>
        </w:r>
        <w:r w:rsidR="005D7C55">
          <w:rPr>
            <w:webHidden/>
          </w:rPr>
        </w:r>
        <w:r w:rsidR="005D7C55">
          <w:rPr>
            <w:webHidden/>
          </w:rPr>
          <w:fldChar w:fldCharType="separate"/>
        </w:r>
        <w:r w:rsidR="005D7C55">
          <w:rPr>
            <w:webHidden/>
          </w:rPr>
          <w:t>90</w:t>
        </w:r>
        <w:r w:rsidR="005D7C55">
          <w:rPr>
            <w:webHidden/>
          </w:rPr>
          <w:fldChar w:fldCharType="end"/>
        </w:r>
      </w:hyperlink>
    </w:p>
    <w:p w14:paraId="6A4C21E6" w14:textId="5FA30370" w:rsidR="005D7C55" w:rsidRDefault="00DB49AF">
      <w:pPr>
        <w:pStyle w:val="Obsah2"/>
        <w:rPr>
          <w:rFonts w:asciiTheme="minorHAnsi" w:eastAsiaTheme="minorEastAsia" w:hAnsiTheme="minorHAnsi" w:cstheme="minorBidi"/>
          <w:spacing w:val="0"/>
          <w:lang w:eastAsia="sk-SK"/>
        </w:rPr>
      </w:pPr>
      <w:hyperlink w:anchor="_Toc167275975" w:history="1">
        <w:r w:rsidR="005D7C55" w:rsidRPr="000700C7">
          <w:rPr>
            <w:rStyle w:val="Hypertextovprepojenie"/>
          </w:rPr>
          <w:t>3.177</w:t>
        </w:r>
        <w:r w:rsidR="005D7C55">
          <w:rPr>
            <w:rFonts w:asciiTheme="minorHAnsi" w:eastAsiaTheme="minorEastAsia" w:hAnsiTheme="minorHAnsi" w:cstheme="minorBidi"/>
            <w:spacing w:val="0"/>
            <w:lang w:eastAsia="sk-SK"/>
          </w:rPr>
          <w:tab/>
        </w:r>
        <w:r w:rsidR="005D7C55" w:rsidRPr="000700C7">
          <w:rPr>
            <w:rStyle w:val="Hypertextovprepojenie"/>
            <w:rFonts w:cs="Arial"/>
          </w:rPr>
          <w:t>523-00 Úprava bezmenného potoka v km 34,506</w:t>
        </w:r>
        <w:r w:rsidR="005D7C55">
          <w:rPr>
            <w:webHidden/>
          </w:rPr>
          <w:tab/>
        </w:r>
        <w:r w:rsidR="005D7C55">
          <w:rPr>
            <w:webHidden/>
          </w:rPr>
          <w:fldChar w:fldCharType="begin"/>
        </w:r>
        <w:r w:rsidR="005D7C55">
          <w:rPr>
            <w:webHidden/>
          </w:rPr>
          <w:instrText xml:space="preserve"> PAGEREF _Toc167275975 \h </w:instrText>
        </w:r>
        <w:r w:rsidR="005D7C55">
          <w:rPr>
            <w:webHidden/>
          </w:rPr>
        </w:r>
        <w:r w:rsidR="005D7C55">
          <w:rPr>
            <w:webHidden/>
          </w:rPr>
          <w:fldChar w:fldCharType="separate"/>
        </w:r>
        <w:r w:rsidR="005D7C55">
          <w:rPr>
            <w:webHidden/>
          </w:rPr>
          <w:t>90</w:t>
        </w:r>
        <w:r w:rsidR="005D7C55">
          <w:rPr>
            <w:webHidden/>
          </w:rPr>
          <w:fldChar w:fldCharType="end"/>
        </w:r>
      </w:hyperlink>
    </w:p>
    <w:p w14:paraId="05BD5D15" w14:textId="345812ED" w:rsidR="005D7C55" w:rsidRDefault="00DB49AF">
      <w:pPr>
        <w:pStyle w:val="Obsah2"/>
        <w:rPr>
          <w:rFonts w:asciiTheme="minorHAnsi" w:eastAsiaTheme="minorEastAsia" w:hAnsiTheme="minorHAnsi" w:cstheme="minorBidi"/>
          <w:spacing w:val="0"/>
          <w:lang w:eastAsia="sk-SK"/>
        </w:rPr>
      </w:pPr>
      <w:hyperlink w:anchor="_Toc167275976" w:history="1">
        <w:r w:rsidR="005D7C55" w:rsidRPr="000700C7">
          <w:rPr>
            <w:rStyle w:val="Hypertextovprepojenie"/>
          </w:rPr>
          <w:t>3.178</w:t>
        </w:r>
        <w:r w:rsidR="005D7C55">
          <w:rPr>
            <w:rFonts w:asciiTheme="minorHAnsi" w:eastAsiaTheme="minorEastAsia" w:hAnsiTheme="minorHAnsi" w:cstheme="minorBidi"/>
            <w:spacing w:val="0"/>
            <w:lang w:eastAsia="sk-SK"/>
          </w:rPr>
          <w:tab/>
        </w:r>
        <w:r w:rsidR="005D7C55" w:rsidRPr="000700C7">
          <w:rPr>
            <w:rStyle w:val="Hypertextovprepojenie"/>
            <w:rFonts w:cs="Arial"/>
          </w:rPr>
          <w:t>551-00 Preložka vodovodu OC DN 150 v km 33,161</w:t>
        </w:r>
        <w:r w:rsidR="005D7C55">
          <w:rPr>
            <w:webHidden/>
          </w:rPr>
          <w:tab/>
        </w:r>
        <w:r w:rsidR="005D7C55">
          <w:rPr>
            <w:webHidden/>
          </w:rPr>
          <w:fldChar w:fldCharType="begin"/>
        </w:r>
        <w:r w:rsidR="005D7C55">
          <w:rPr>
            <w:webHidden/>
          </w:rPr>
          <w:instrText xml:space="preserve"> PAGEREF _Toc167275976 \h </w:instrText>
        </w:r>
        <w:r w:rsidR="005D7C55">
          <w:rPr>
            <w:webHidden/>
          </w:rPr>
        </w:r>
        <w:r w:rsidR="005D7C55">
          <w:rPr>
            <w:webHidden/>
          </w:rPr>
          <w:fldChar w:fldCharType="separate"/>
        </w:r>
        <w:r w:rsidR="005D7C55">
          <w:rPr>
            <w:webHidden/>
          </w:rPr>
          <w:t>90</w:t>
        </w:r>
        <w:r w:rsidR="005D7C55">
          <w:rPr>
            <w:webHidden/>
          </w:rPr>
          <w:fldChar w:fldCharType="end"/>
        </w:r>
      </w:hyperlink>
    </w:p>
    <w:p w14:paraId="4CA8B104" w14:textId="5B2940A0" w:rsidR="005D7C55" w:rsidRDefault="00DB49AF">
      <w:pPr>
        <w:pStyle w:val="Obsah2"/>
        <w:rPr>
          <w:rFonts w:asciiTheme="minorHAnsi" w:eastAsiaTheme="minorEastAsia" w:hAnsiTheme="minorHAnsi" w:cstheme="minorBidi"/>
          <w:spacing w:val="0"/>
          <w:lang w:eastAsia="sk-SK"/>
        </w:rPr>
      </w:pPr>
      <w:hyperlink w:anchor="_Toc167275977" w:history="1">
        <w:r w:rsidR="005D7C55" w:rsidRPr="000700C7">
          <w:rPr>
            <w:rStyle w:val="Hypertextovprepojenie"/>
          </w:rPr>
          <w:t>3.179</w:t>
        </w:r>
        <w:r w:rsidR="005D7C55">
          <w:rPr>
            <w:rFonts w:asciiTheme="minorHAnsi" w:eastAsiaTheme="minorEastAsia" w:hAnsiTheme="minorHAnsi" w:cstheme="minorBidi"/>
            <w:spacing w:val="0"/>
            <w:lang w:eastAsia="sk-SK"/>
          </w:rPr>
          <w:tab/>
        </w:r>
        <w:r w:rsidR="005D7C55" w:rsidRPr="000700C7">
          <w:rPr>
            <w:rStyle w:val="Hypertextovprepojenie"/>
            <w:rFonts w:cs="Arial"/>
          </w:rPr>
          <w:t>552-00 Preložka vodovodu OC/PVC DN 150 v km 33,371</w:t>
        </w:r>
        <w:r w:rsidR="005D7C55">
          <w:rPr>
            <w:webHidden/>
          </w:rPr>
          <w:tab/>
        </w:r>
        <w:r w:rsidR="005D7C55">
          <w:rPr>
            <w:webHidden/>
          </w:rPr>
          <w:fldChar w:fldCharType="begin"/>
        </w:r>
        <w:r w:rsidR="005D7C55">
          <w:rPr>
            <w:webHidden/>
          </w:rPr>
          <w:instrText xml:space="preserve"> PAGEREF _Toc167275977 \h </w:instrText>
        </w:r>
        <w:r w:rsidR="005D7C55">
          <w:rPr>
            <w:webHidden/>
          </w:rPr>
        </w:r>
        <w:r w:rsidR="005D7C55">
          <w:rPr>
            <w:webHidden/>
          </w:rPr>
          <w:fldChar w:fldCharType="separate"/>
        </w:r>
        <w:r w:rsidR="005D7C55">
          <w:rPr>
            <w:webHidden/>
          </w:rPr>
          <w:t>90</w:t>
        </w:r>
        <w:r w:rsidR="005D7C55">
          <w:rPr>
            <w:webHidden/>
          </w:rPr>
          <w:fldChar w:fldCharType="end"/>
        </w:r>
      </w:hyperlink>
    </w:p>
    <w:p w14:paraId="7E9BBDBE" w14:textId="308EA13F" w:rsidR="005D7C55" w:rsidRDefault="00DB49AF">
      <w:pPr>
        <w:pStyle w:val="Obsah2"/>
        <w:rPr>
          <w:rFonts w:asciiTheme="minorHAnsi" w:eastAsiaTheme="minorEastAsia" w:hAnsiTheme="minorHAnsi" w:cstheme="minorBidi"/>
          <w:spacing w:val="0"/>
          <w:lang w:eastAsia="sk-SK"/>
        </w:rPr>
      </w:pPr>
      <w:hyperlink w:anchor="_Toc167275978" w:history="1">
        <w:r w:rsidR="005D7C55" w:rsidRPr="000700C7">
          <w:rPr>
            <w:rStyle w:val="Hypertextovprepojenie"/>
          </w:rPr>
          <w:t>3.180</w:t>
        </w:r>
        <w:r w:rsidR="005D7C55">
          <w:rPr>
            <w:rFonts w:asciiTheme="minorHAnsi" w:eastAsiaTheme="minorEastAsia" w:hAnsiTheme="minorHAnsi" w:cstheme="minorBidi"/>
            <w:spacing w:val="0"/>
            <w:lang w:eastAsia="sk-SK"/>
          </w:rPr>
          <w:tab/>
        </w:r>
        <w:r w:rsidR="005D7C55" w:rsidRPr="000700C7">
          <w:rPr>
            <w:rStyle w:val="Hypertextovprepojenie"/>
            <w:rFonts w:cs="Arial"/>
          </w:rPr>
          <w:t>553-00 Preložka vodovodu PE DN 50 v km 33,919</w:t>
        </w:r>
        <w:r w:rsidR="005D7C55">
          <w:rPr>
            <w:webHidden/>
          </w:rPr>
          <w:tab/>
        </w:r>
        <w:r w:rsidR="005D7C55">
          <w:rPr>
            <w:webHidden/>
          </w:rPr>
          <w:fldChar w:fldCharType="begin"/>
        </w:r>
        <w:r w:rsidR="005D7C55">
          <w:rPr>
            <w:webHidden/>
          </w:rPr>
          <w:instrText xml:space="preserve"> PAGEREF _Toc167275978 \h </w:instrText>
        </w:r>
        <w:r w:rsidR="005D7C55">
          <w:rPr>
            <w:webHidden/>
          </w:rPr>
        </w:r>
        <w:r w:rsidR="005D7C55">
          <w:rPr>
            <w:webHidden/>
          </w:rPr>
          <w:fldChar w:fldCharType="separate"/>
        </w:r>
        <w:r w:rsidR="005D7C55">
          <w:rPr>
            <w:webHidden/>
          </w:rPr>
          <w:t>90</w:t>
        </w:r>
        <w:r w:rsidR="005D7C55">
          <w:rPr>
            <w:webHidden/>
          </w:rPr>
          <w:fldChar w:fldCharType="end"/>
        </w:r>
      </w:hyperlink>
    </w:p>
    <w:p w14:paraId="37CB1351" w14:textId="492D7790" w:rsidR="005D7C55" w:rsidRDefault="00DB49AF">
      <w:pPr>
        <w:pStyle w:val="Obsah2"/>
        <w:rPr>
          <w:rFonts w:asciiTheme="minorHAnsi" w:eastAsiaTheme="minorEastAsia" w:hAnsiTheme="minorHAnsi" w:cstheme="minorBidi"/>
          <w:spacing w:val="0"/>
          <w:lang w:eastAsia="sk-SK"/>
        </w:rPr>
      </w:pPr>
      <w:hyperlink w:anchor="_Toc167275979" w:history="1">
        <w:r w:rsidR="005D7C55" w:rsidRPr="000700C7">
          <w:rPr>
            <w:rStyle w:val="Hypertextovprepojenie"/>
          </w:rPr>
          <w:t>3.181</w:t>
        </w:r>
        <w:r w:rsidR="005D7C55">
          <w:rPr>
            <w:rFonts w:asciiTheme="minorHAnsi" w:eastAsiaTheme="minorEastAsia" w:hAnsiTheme="minorHAnsi" w:cstheme="minorBidi"/>
            <w:spacing w:val="0"/>
            <w:lang w:eastAsia="sk-SK"/>
          </w:rPr>
          <w:tab/>
        </w:r>
        <w:r w:rsidR="005D7C55" w:rsidRPr="000700C7">
          <w:rPr>
            <w:rStyle w:val="Hypertextovprepojenie"/>
            <w:rFonts w:cs="Arial"/>
          </w:rPr>
          <w:t>554-00 Preložka vodovodu PE DN 25 v km 34,240</w:t>
        </w:r>
        <w:r w:rsidR="005D7C55">
          <w:rPr>
            <w:webHidden/>
          </w:rPr>
          <w:tab/>
        </w:r>
        <w:r w:rsidR="005D7C55">
          <w:rPr>
            <w:webHidden/>
          </w:rPr>
          <w:fldChar w:fldCharType="begin"/>
        </w:r>
        <w:r w:rsidR="005D7C55">
          <w:rPr>
            <w:webHidden/>
          </w:rPr>
          <w:instrText xml:space="preserve"> PAGEREF _Toc167275979 \h </w:instrText>
        </w:r>
        <w:r w:rsidR="005D7C55">
          <w:rPr>
            <w:webHidden/>
          </w:rPr>
        </w:r>
        <w:r w:rsidR="005D7C55">
          <w:rPr>
            <w:webHidden/>
          </w:rPr>
          <w:fldChar w:fldCharType="separate"/>
        </w:r>
        <w:r w:rsidR="005D7C55">
          <w:rPr>
            <w:webHidden/>
          </w:rPr>
          <w:t>90</w:t>
        </w:r>
        <w:r w:rsidR="005D7C55">
          <w:rPr>
            <w:webHidden/>
          </w:rPr>
          <w:fldChar w:fldCharType="end"/>
        </w:r>
      </w:hyperlink>
    </w:p>
    <w:p w14:paraId="04B0D67B" w14:textId="3E84A842" w:rsidR="005D7C55" w:rsidRDefault="00DB49AF">
      <w:pPr>
        <w:pStyle w:val="Obsah2"/>
        <w:rPr>
          <w:rFonts w:asciiTheme="minorHAnsi" w:eastAsiaTheme="minorEastAsia" w:hAnsiTheme="minorHAnsi" w:cstheme="minorBidi"/>
          <w:spacing w:val="0"/>
          <w:lang w:eastAsia="sk-SK"/>
        </w:rPr>
      </w:pPr>
      <w:hyperlink w:anchor="_Toc167275980" w:history="1">
        <w:r w:rsidR="005D7C55" w:rsidRPr="000700C7">
          <w:rPr>
            <w:rStyle w:val="Hypertextovprepojenie"/>
          </w:rPr>
          <w:t>3.182</w:t>
        </w:r>
        <w:r w:rsidR="005D7C55">
          <w:rPr>
            <w:rFonts w:asciiTheme="minorHAnsi" w:eastAsiaTheme="minorEastAsia" w:hAnsiTheme="minorHAnsi" w:cstheme="minorBidi"/>
            <w:spacing w:val="0"/>
            <w:lang w:eastAsia="sk-SK"/>
          </w:rPr>
          <w:tab/>
        </w:r>
        <w:r w:rsidR="005D7C55" w:rsidRPr="000700C7">
          <w:rPr>
            <w:rStyle w:val="Hypertextovprepojenie"/>
            <w:rFonts w:cs="Arial"/>
          </w:rPr>
          <w:t>555-00 Preložka vodovodu PE DN 50 v km 34,337</w:t>
        </w:r>
        <w:r w:rsidR="005D7C55">
          <w:rPr>
            <w:webHidden/>
          </w:rPr>
          <w:tab/>
        </w:r>
        <w:r w:rsidR="005D7C55">
          <w:rPr>
            <w:webHidden/>
          </w:rPr>
          <w:fldChar w:fldCharType="begin"/>
        </w:r>
        <w:r w:rsidR="005D7C55">
          <w:rPr>
            <w:webHidden/>
          </w:rPr>
          <w:instrText xml:space="preserve"> PAGEREF _Toc167275980 \h </w:instrText>
        </w:r>
        <w:r w:rsidR="005D7C55">
          <w:rPr>
            <w:webHidden/>
          </w:rPr>
        </w:r>
        <w:r w:rsidR="005D7C55">
          <w:rPr>
            <w:webHidden/>
          </w:rPr>
          <w:fldChar w:fldCharType="separate"/>
        </w:r>
        <w:r w:rsidR="005D7C55">
          <w:rPr>
            <w:webHidden/>
          </w:rPr>
          <w:t>90</w:t>
        </w:r>
        <w:r w:rsidR="005D7C55">
          <w:rPr>
            <w:webHidden/>
          </w:rPr>
          <w:fldChar w:fldCharType="end"/>
        </w:r>
      </w:hyperlink>
    </w:p>
    <w:p w14:paraId="0F20EE2D" w14:textId="3FAA9278" w:rsidR="005D7C55" w:rsidRDefault="00DB49AF">
      <w:pPr>
        <w:pStyle w:val="Obsah2"/>
        <w:rPr>
          <w:rFonts w:asciiTheme="minorHAnsi" w:eastAsiaTheme="minorEastAsia" w:hAnsiTheme="minorHAnsi" w:cstheme="minorBidi"/>
          <w:spacing w:val="0"/>
          <w:lang w:eastAsia="sk-SK"/>
        </w:rPr>
      </w:pPr>
      <w:hyperlink w:anchor="_Toc167275981" w:history="1">
        <w:r w:rsidR="005D7C55" w:rsidRPr="000700C7">
          <w:rPr>
            <w:rStyle w:val="Hypertextovprepojenie"/>
          </w:rPr>
          <w:t>3.183</w:t>
        </w:r>
        <w:r w:rsidR="005D7C55">
          <w:rPr>
            <w:rFonts w:asciiTheme="minorHAnsi" w:eastAsiaTheme="minorEastAsia" w:hAnsiTheme="minorHAnsi" w:cstheme="minorBidi"/>
            <w:spacing w:val="0"/>
            <w:lang w:eastAsia="sk-SK"/>
          </w:rPr>
          <w:tab/>
        </w:r>
        <w:r w:rsidR="005D7C55" w:rsidRPr="000700C7">
          <w:rPr>
            <w:rStyle w:val="Hypertextovprepojenie"/>
            <w:rFonts w:cs="Arial"/>
          </w:rPr>
          <w:t>556-00 Preložka vodovodu PE DN 25 v km 34,491</w:t>
        </w:r>
        <w:r w:rsidR="005D7C55">
          <w:rPr>
            <w:webHidden/>
          </w:rPr>
          <w:tab/>
        </w:r>
        <w:r w:rsidR="005D7C55">
          <w:rPr>
            <w:webHidden/>
          </w:rPr>
          <w:fldChar w:fldCharType="begin"/>
        </w:r>
        <w:r w:rsidR="005D7C55">
          <w:rPr>
            <w:webHidden/>
          </w:rPr>
          <w:instrText xml:space="preserve"> PAGEREF _Toc167275981 \h </w:instrText>
        </w:r>
        <w:r w:rsidR="005D7C55">
          <w:rPr>
            <w:webHidden/>
          </w:rPr>
        </w:r>
        <w:r w:rsidR="005D7C55">
          <w:rPr>
            <w:webHidden/>
          </w:rPr>
          <w:fldChar w:fldCharType="separate"/>
        </w:r>
        <w:r w:rsidR="005D7C55">
          <w:rPr>
            <w:webHidden/>
          </w:rPr>
          <w:t>90</w:t>
        </w:r>
        <w:r w:rsidR="005D7C55">
          <w:rPr>
            <w:webHidden/>
          </w:rPr>
          <w:fldChar w:fldCharType="end"/>
        </w:r>
      </w:hyperlink>
    </w:p>
    <w:p w14:paraId="7D5DDE61" w14:textId="13B67186" w:rsidR="005D7C55" w:rsidRDefault="00DB49AF">
      <w:pPr>
        <w:pStyle w:val="Obsah2"/>
        <w:rPr>
          <w:rFonts w:asciiTheme="minorHAnsi" w:eastAsiaTheme="minorEastAsia" w:hAnsiTheme="minorHAnsi" w:cstheme="minorBidi"/>
          <w:spacing w:val="0"/>
          <w:lang w:eastAsia="sk-SK"/>
        </w:rPr>
      </w:pPr>
      <w:hyperlink w:anchor="_Toc167275982" w:history="1">
        <w:r w:rsidR="005D7C55" w:rsidRPr="000700C7">
          <w:rPr>
            <w:rStyle w:val="Hypertextovprepojenie"/>
          </w:rPr>
          <w:t>3.184</w:t>
        </w:r>
        <w:r w:rsidR="005D7C55">
          <w:rPr>
            <w:rFonts w:asciiTheme="minorHAnsi" w:eastAsiaTheme="minorEastAsia" w:hAnsiTheme="minorHAnsi" w:cstheme="minorBidi"/>
            <w:spacing w:val="0"/>
            <w:lang w:eastAsia="sk-SK"/>
          </w:rPr>
          <w:tab/>
        </w:r>
        <w:r w:rsidR="005D7C55" w:rsidRPr="000700C7">
          <w:rPr>
            <w:rStyle w:val="Hypertextovprepojenie"/>
            <w:rFonts w:cs="Arial"/>
          </w:rPr>
          <w:t>557-00 Preložka vodovodu LT DN 150 v km 36,798</w:t>
        </w:r>
        <w:r w:rsidR="005D7C55">
          <w:rPr>
            <w:webHidden/>
          </w:rPr>
          <w:tab/>
        </w:r>
        <w:r w:rsidR="005D7C55">
          <w:rPr>
            <w:webHidden/>
          </w:rPr>
          <w:fldChar w:fldCharType="begin"/>
        </w:r>
        <w:r w:rsidR="005D7C55">
          <w:rPr>
            <w:webHidden/>
          </w:rPr>
          <w:instrText xml:space="preserve"> PAGEREF _Toc167275982 \h </w:instrText>
        </w:r>
        <w:r w:rsidR="005D7C55">
          <w:rPr>
            <w:webHidden/>
          </w:rPr>
        </w:r>
        <w:r w:rsidR="005D7C55">
          <w:rPr>
            <w:webHidden/>
          </w:rPr>
          <w:fldChar w:fldCharType="separate"/>
        </w:r>
        <w:r w:rsidR="005D7C55">
          <w:rPr>
            <w:webHidden/>
          </w:rPr>
          <w:t>91</w:t>
        </w:r>
        <w:r w:rsidR="005D7C55">
          <w:rPr>
            <w:webHidden/>
          </w:rPr>
          <w:fldChar w:fldCharType="end"/>
        </w:r>
      </w:hyperlink>
    </w:p>
    <w:p w14:paraId="15292B9F" w14:textId="144DF3D9" w:rsidR="005D7C55" w:rsidRDefault="00DB49AF">
      <w:pPr>
        <w:pStyle w:val="Obsah2"/>
        <w:rPr>
          <w:rFonts w:asciiTheme="minorHAnsi" w:eastAsiaTheme="minorEastAsia" w:hAnsiTheme="minorHAnsi" w:cstheme="minorBidi"/>
          <w:spacing w:val="0"/>
          <w:lang w:eastAsia="sk-SK"/>
        </w:rPr>
      </w:pPr>
      <w:hyperlink w:anchor="_Toc167275983" w:history="1">
        <w:r w:rsidR="005D7C55" w:rsidRPr="000700C7">
          <w:rPr>
            <w:rStyle w:val="Hypertextovprepojenie"/>
          </w:rPr>
          <w:t>3.185</w:t>
        </w:r>
        <w:r w:rsidR="005D7C55">
          <w:rPr>
            <w:rFonts w:asciiTheme="minorHAnsi" w:eastAsiaTheme="minorEastAsia" w:hAnsiTheme="minorHAnsi" w:cstheme="minorBidi"/>
            <w:spacing w:val="0"/>
            <w:lang w:eastAsia="sk-SK"/>
          </w:rPr>
          <w:tab/>
        </w:r>
        <w:r w:rsidR="005D7C55" w:rsidRPr="000700C7">
          <w:rPr>
            <w:rStyle w:val="Hypertextovprepojenie"/>
            <w:rFonts w:cs="Arial"/>
          </w:rPr>
          <w:t>558-00 Preložka vodovodu DN 32 v km 36,002</w:t>
        </w:r>
        <w:r w:rsidR="005D7C55">
          <w:rPr>
            <w:webHidden/>
          </w:rPr>
          <w:tab/>
        </w:r>
        <w:r w:rsidR="005D7C55">
          <w:rPr>
            <w:webHidden/>
          </w:rPr>
          <w:fldChar w:fldCharType="begin"/>
        </w:r>
        <w:r w:rsidR="005D7C55">
          <w:rPr>
            <w:webHidden/>
          </w:rPr>
          <w:instrText xml:space="preserve"> PAGEREF _Toc167275983 \h </w:instrText>
        </w:r>
        <w:r w:rsidR="005D7C55">
          <w:rPr>
            <w:webHidden/>
          </w:rPr>
        </w:r>
        <w:r w:rsidR="005D7C55">
          <w:rPr>
            <w:webHidden/>
          </w:rPr>
          <w:fldChar w:fldCharType="separate"/>
        </w:r>
        <w:r w:rsidR="005D7C55">
          <w:rPr>
            <w:webHidden/>
          </w:rPr>
          <w:t>91</w:t>
        </w:r>
        <w:r w:rsidR="005D7C55">
          <w:rPr>
            <w:webHidden/>
          </w:rPr>
          <w:fldChar w:fldCharType="end"/>
        </w:r>
      </w:hyperlink>
    </w:p>
    <w:p w14:paraId="677B3A51" w14:textId="7A9BAE32" w:rsidR="005D7C55" w:rsidRDefault="00DB49AF">
      <w:pPr>
        <w:pStyle w:val="Obsah2"/>
        <w:rPr>
          <w:rFonts w:asciiTheme="minorHAnsi" w:eastAsiaTheme="minorEastAsia" w:hAnsiTheme="minorHAnsi" w:cstheme="minorBidi"/>
          <w:spacing w:val="0"/>
          <w:lang w:eastAsia="sk-SK"/>
        </w:rPr>
      </w:pPr>
      <w:hyperlink w:anchor="_Toc167275984" w:history="1">
        <w:r w:rsidR="005D7C55" w:rsidRPr="000700C7">
          <w:rPr>
            <w:rStyle w:val="Hypertextovprepojenie"/>
          </w:rPr>
          <w:t>3.186</w:t>
        </w:r>
        <w:r w:rsidR="005D7C55">
          <w:rPr>
            <w:rFonts w:asciiTheme="minorHAnsi" w:eastAsiaTheme="minorEastAsia" w:hAnsiTheme="minorHAnsi" w:cstheme="minorBidi"/>
            <w:spacing w:val="0"/>
            <w:lang w:eastAsia="sk-SK"/>
          </w:rPr>
          <w:tab/>
        </w:r>
        <w:r w:rsidR="005D7C55" w:rsidRPr="000700C7">
          <w:rPr>
            <w:rStyle w:val="Hypertextovprepojenie"/>
            <w:rFonts w:cs="Arial"/>
          </w:rPr>
          <w:t>559-00 Preložka odkalovacieho potrubia vodovodu DN600 v km 33,257</w:t>
        </w:r>
        <w:r w:rsidR="005D7C55">
          <w:rPr>
            <w:webHidden/>
          </w:rPr>
          <w:tab/>
        </w:r>
        <w:r w:rsidR="005D7C55">
          <w:rPr>
            <w:webHidden/>
          </w:rPr>
          <w:fldChar w:fldCharType="begin"/>
        </w:r>
        <w:r w:rsidR="005D7C55">
          <w:rPr>
            <w:webHidden/>
          </w:rPr>
          <w:instrText xml:space="preserve"> PAGEREF _Toc167275984 \h </w:instrText>
        </w:r>
        <w:r w:rsidR="005D7C55">
          <w:rPr>
            <w:webHidden/>
          </w:rPr>
        </w:r>
        <w:r w:rsidR="005D7C55">
          <w:rPr>
            <w:webHidden/>
          </w:rPr>
          <w:fldChar w:fldCharType="separate"/>
        </w:r>
        <w:r w:rsidR="005D7C55">
          <w:rPr>
            <w:webHidden/>
          </w:rPr>
          <w:t>91</w:t>
        </w:r>
        <w:r w:rsidR="005D7C55">
          <w:rPr>
            <w:webHidden/>
          </w:rPr>
          <w:fldChar w:fldCharType="end"/>
        </w:r>
      </w:hyperlink>
    </w:p>
    <w:p w14:paraId="7D79212B" w14:textId="21E5AA3C" w:rsidR="005D7C55" w:rsidRDefault="00DB49AF">
      <w:pPr>
        <w:pStyle w:val="Obsah2"/>
        <w:rPr>
          <w:rFonts w:asciiTheme="minorHAnsi" w:eastAsiaTheme="minorEastAsia" w:hAnsiTheme="minorHAnsi" w:cstheme="minorBidi"/>
          <w:spacing w:val="0"/>
          <w:lang w:eastAsia="sk-SK"/>
        </w:rPr>
      </w:pPr>
      <w:hyperlink w:anchor="_Toc167275985" w:history="1">
        <w:r w:rsidR="005D7C55" w:rsidRPr="000700C7">
          <w:rPr>
            <w:rStyle w:val="Hypertextovprepojenie"/>
          </w:rPr>
          <w:t>3.187</w:t>
        </w:r>
        <w:r w:rsidR="005D7C55">
          <w:rPr>
            <w:rFonts w:asciiTheme="minorHAnsi" w:eastAsiaTheme="minorEastAsia" w:hAnsiTheme="minorHAnsi" w:cstheme="minorBidi"/>
            <w:spacing w:val="0"/>
            <w:lang w:eastAsia="sk-SK"/>
          </w:rPr>
          <w:tab/>
        </w:r>
        <w:r w:rsidR="005D7C55" w:rsidRPr="000700C7">
          <w:rPr>
            <w:rStyle w:val="Hypertextovprepojenie"/>
            <w:rFonts w:cs="Arial"/>
          </w:rPr>
          <w:t>560-00 Preložka vodovodu DN150 v km 33,182 - 33,913</w:t>
        </w:r>
        <w:r w:rsidR="005D7C55">
          <w:rPr>
            <w:webHidden/>
          </w:rPr>
          <w:tab/>
        </w:r>
        <w:r w:rsidR="005D7C55">
          <w:rPr>
            <w:webHidden/>
          </w:rPr>
          <w:fldChar w:fldCharType="begin"/>
        </w:r>
        <w:r w:rsidR="005D7C55">
          <w:rPr>
            <w:webHidden/>
          </w:rPr>
          <w:instrText xml:space="preserve"> PAGEREF _Toc167275985 \h </w:instrText>
        </w:r>
        <w:r w:rsidR="005D7C55">
          <w:rPr>
            <w:webHidden/>
          </w:rPr>
        </w:r>
        <w:r w:rsidR="005D7C55">
          <w:rPr>
            <w:webHidden/>
          </w:rPr>
          <w:fldChar w:fldCharType="separate"/>
        </w:r>
        <w:r w:rsidR="005D7C55">
          <w:rPr>
            <w:webHidden/>
          </w:rPr>
          <w:t>91</w:t>
        </w:r>
        <w:r w:rsidR="005D7C55">
          <w:rPr>
            <w:webHidden/>
          </w:rPr>
          <w:fldChar w:fldCharType="end"/>
        </w:r>
      </w:hyperlink>
    </w:p>
    <w:p w14:paraId="2AFA7678" w14:textId="785BACE9" w:rsidR="005D7C55" w:rsidRDefault="00DB49AF">
      <w:pPr>
        <w:pStyle w:val="Obsah2"/>
        <w:rPr>
          <w:rFonts w:asciiTheme="minorHAnsi" w:eastAsiaTheme="minorEastAsia" w:hAnsiTheme="minorHAnsi" w:cstheme="minorBidi"/>
          <w:spacing w:val="0"/>
          <w:lang w:eastAsia="sk-SK"/>
        </w:rPr>
      </w:pPr>
      <w:hyperlink w:anchor="_Toc167275986" w:history="1">
        <w:r w:rsidR="005D7C55" w:rsidRPr="000700C7">
          <w:rPr>
            <w:rStyle w:val="Hypertextovprepojenie"/>
          </w:rPr>
          <w:t>3.188</w:t>
        </w:r>
        <w:r w:rsidR="005D7C55">
          <w:rPr>
            <w:rFonts w:asciiTheme="minorHAnsi" w:eastAsiaTheme="minorEastAsia" w:hAnsiTheme="minorHAnsi" w:cstheme="minorBidi"/>
            <w:spacing w:val="0"/>
            <w:lang w:eastAsia="sk-SK"/>
          </w:rPr>
          <w:tab/>
        </w:r>
        <w:r w:rsidR="005D7C55" w:rsidRPr="000700C7">
          <w:rPr>
            <w:rStyle w:val="Hypertextovprepojenie"/>
            <w:rFonts w:cs="Arial"/>
          </w:rPr>
          <w:t>561-00 Preložka vodovodu DN600 v km 33,435 - 33,911</w:t>
        </w:r>
        <w:r w:rsidR="005D7C55">
          <w:rPr>
            <w:webHidden/>
          </w:rPr>
          <w:tab/>
        </w:r>
        <w:r w:rsidR="005D7C55">
          <w:rPr>
            <w:webHidden/>
          </w:rPr>
          <w:fldChar w:fldCharType="begin"/>
        </w:r>
        <w:r w:rsidR="005D7C55">
          <w:rPr>
            <w:webHidden/>
          </w:rPr>
          <w:instrText xml:space="preserve"> PAGEREF _Toc167275986 \h </w:instrText>
        </w:r>
        <w:r w:rsidR="005D7C55">
          <w:rPr>
            <w:webHidden/>
          </w:rPr>
        </w:r>
        <w:r w:rsidR="005D7C55">
          <w:rPr>
            <w:webHidden/>
          </w:rPr>
          <w:fldChar w:fldCharType="separate"/>
        </w:r>
        <w:r w:rsidR="005D7C55">
          <w:rPr>
            <w:webHidden/>
          </w:rPr>
          <w:t>91</w:t>
        </w:r>
        <w:r w:rsidR="005D7C55">
          <w:rPr>
            <w:webHidden/>
          </w:rPr>
          <w:fldChar w:fldCharType="end"/>
        </w:r>
      </w:hyperlink>
    </w:p>
    <w:p w14:paraId="659F9935" w14:textId="0DD4EC42" w:rsidR="005D7C55" w:rsidRDefault="00DB49AF">
      <w:pPr>
        <w:pStyle w:val="Obsah2"/>
        <w:rPr>
          <w:rFonts w:asciiTheme="minorHAnsi" w:eastAsiaTheme="minorEastAsia" w:hAnsiTheme="minorHAnsi" w:cstheme="minorBidi"/>
          <w:spacing w:val="0"/>
          <w:lang w:eastAsia="sk-SK"/>
        </w:rPr>
      </w:pPr>
      <w:hyperlink w:anchor="_Toc167275987" w:history="1">
        <w:r w:rsidR="005D7C55" w:rsidRPr="000700C7">
          <w:rPr>
            <w:rStyle w:val="Hypertextovprepojenie"/>
          </w:rPr>
          <w:t>3.189</w:t>
        </w:r>
        <w:r w:rsidR="005D7C55">
          <w:rPr>
            <w:rFonts w:asciiTheme="minorHAnsi" w:eastAsiaTheme="minorEastAsia" w:hAnsiTheme="minorHAnsi" w:cstheme="minorBidi"/>
            <w:spacing w:val="0"/>
            <w:lang w:eastAsia="sk-SK"/>
          </w:rPr>
          <w:tab/>
        </w:r>
        <w:r w:rsidR="005D7C55" w:rsidRPr="000700C7">
          <w:rPr>
            <w:rStyle w:val="Hypertextovprepojenie"/>
            <w:rFonts w:cs="Arial"/>
          </w:rPr>
          <w:t>562-00 Úprava odvodňovacích zariadení na ceste I/11</w:t>
        </w:r>
        <w:r w:rsidR="005D7C55">
          <w:rPr>
            <w:webHidden/>
          </w:rPr>
          <w:tab/>
        </w:r>
        <w:r w:rsidR="005D7C55">
          <w:rPr>
            <w:webHidden/>
          </w:rPr>
          <w:fldChar w:fldCharType="begin"/>
        </w:r>
        <w:r w:rsidR="005D7C55">
          <w:rPr>
            <w:webHidden/>
          </w:rPr>
          <w:instrText xml:space="preserve"> PAGEREF _Toc167275987 \h </w:instrText>
        </w:r>
        <w:r w:rsidR="005D7C55">
          <w:rPr>
            <w:webHidden/>
          </w:rPr>
        </w:r>
        <w:r w:rsidR="005D7C55">
          <w:rPr>
            <w:webHidden/>
          </w:rPr>
          <w:fldChar w:fldCharType="separate"/>
        </w:r>
        <w:r w:rsidR="005D7C55">
          <w:rPr>
            <w:webHidden/>
          </w:rPr>
          <w:t>91</w:t>
        </w:r>
        <w:r w:rsidR="005D7C55">
          <w:rPr>
            <w:webHidden/>
          </w:rPr>
          <w:fldChar w:fldCharType="end"/>
        </w:r>
      </w:hyperlink>
    </w:p>
    <w:p w14:paraId="36C56843" w14:textId="52C41879" w:rsidR="005D7C55" w:rsidRDefault="00DB49AF">
      <w:pPr>
        <w:pStyle w:val="Obsah2"/>
        <w:rPr>
          <w:rFonts w:asciiTheme="minorHAnsi" w:eastAsiaTheme="minorEastAsia" w:hAnsiTheme="minorHAnsi" w:cstheme="minorBidi"/>
          <w:spacing w:val="0"/>
          <w:lang w:eastAsia="sk-SK"/>
        </w:rPr>
      </w:pPr>
      <w:hyperlink w:anchor="_Toc167275988" w:history="1">
        <w:r w:rsidR="005D7C55" w:rsidRPr="000700C7">
          <w:rPr>
            <w:rStyle w:val="Hypertextovprepojenie"/>
          </w:rPr>
          <w:t>3.190</w:t>
        </w:r>
        <w:r w:rsidR="005D7C55">
          <w:rPr>
            <w:rFonts w:asciiTheme="minorHAnsi" w:eastAsiaTheme="minorEastAsia" w:hAnsiTheme="minorHAnsi" w:cstheme="minorBidi"/>
            <w:spacing w:val="0"/>
            <w:lang w:eastAsia="sk-SK"/>
          </w:rPr>
          <w:tab/>
        </w:r>
        <w:r w:rsidR="005D7C55" w:rsidRPr="000700C7">
          <w:rPr>
            <w:rStyle w:val="Hypertextovprepojenie"/>
            <w:rFonts w:cs="Arial"/>
          </w:rPr>
          <w:t>620-00 Úprava vedenia 22kV - preložky v km 36,957</w:t>
        </w:r>
        <w:r w:rsidR="005D7C55">
          <w:rPr>
            <w:webHidden/>
          </w:rPr>
          <w:tab/>
        </w:r>
        <w:r w:rsidR="005D7C55">
          <w:rPr>
            <w:webHidden/>
          </w:rPr>
          <w:fldChar w:fldCharType="begin"/>
        </w:r>
        <w:r w:rsidR="005D7C55">
          <w:rPr>
            <w:webHidden/>
          </w:rPr>
          <w:instrText xml:space="preserve"> PAGEREF _Toc167275988 \h </w:instrText>
        </w:r>
        <w:r w:rsidR="005D7C55">
          <w:rPr>
            <w:webHidden/>
          </w:rPr>
        </w:r>
        <w:r w:rsidR="005D7C55">
          <w:rPr>
            <w:webHidden/>
          </w:rPr>
          <w:fldChar w:fldCharType="separate"/>
        </w:r>
        <w:r w:rsidR="005D7C55">
          <w:rPr>
            <w:webHidden/>
          </w:rPr>
          <w:t>91</w:t>
        </w:r>
        <w:r w:rsidR="005D7C55">
          <w:rPr>
            <w:webHidden/>
          </w:rPr>
          <w:fldChar w:fldCharType="end"/>
        </w:r>
      </w:hyperlink>
    </w:p>
    <w:p w14:paraId="4E3D9C4B" w14:textId="580D7509" w:rsidR="005D7C55" w:rsidRDefault="00DB49AF">
      <w:pPr>
        <w:pStyle w:val="Obsah2"/>
        <w:rPr>
          <w:rFonts w:asciiTheme="minorHAnsi" w:eastAsiaTheme="minorEastAsia" w:hAnsiTheme="minorHAnsi" w:cstheme="minorBidi"/>
          <w:spacing w:val="0"/>
          <w:lang w:eastAsia="sk-SK"/>
        </w:rPr>
      </w:pPr>
      <w:hyperlink w:anchor="_Toc167275989" w:history="1">
        <w:r w:rsidR="005D7C55" w:rsidRPr="000700C7">
          <w:rPr>
            <w:rStyle w:val="Hypertextovprepojenie"/>
          </w:rPr>
          <w:t>3.191</w:t>
        </w:r>
        <w:r w:rsidR="005D7C55">
          <w:rPr>
            <w:rFonts w:asciiTheme="minorHAnsi" w:eastAsiaTheme="minorEastAsia" w:hAnsiTheme="minorHAnsi" w:cstheme="minorBidi"/>
            <w:spacing w:val="0"/>
            <w:lang w:eastAsia="sk-SK"/>
          </w:rPr>
          <w:tab/>
        </w:r>
        <w:r w:rsidR="005D7C55" w:rsidRPr="000700C7">
          <w:rPr>
            <w:rStyle w:val="Hypertextovprepojenie"/>
            <w:rFonts w:cs="Arial"/>
          </w:rPr>
          <w:t>621-00 Úprava vedenia 0,4kV - preložky v km 36,787</w:t>
        </w:r>
        <w:r w:rsidR="005D7C55">
          <w:rPr>
            <w:webHidden/>
          </w:rPr>
          <w:tab/>
        </w:r>
        <w:r w:rsidR="005D7C55">
          <w:rPr>
            <w:webHidden/>
          </w:rPr>
          <w:fldChar w:fldCharType="begin"/>
        </w:r>
        <w:r w:rsidR="005D7C55">
          <w:rPr>
            <w:webHidden/>
          </w:rPr>
          <w:instrText xml:space="preserve"> PAGEREF _Toc167275989 \h </w:instrText>
        </w:r>
        <w:r w:rsidR="005D7C55">
          <w:rPr>
            <w:webHidden/>
          </w:rPr>
        </w:r>
        <w:r w:rsidR="005D7C55">
          <w:rPr>
            <w:webHidden/>
          </w:rPr>
          <w:fldChar w:fldCharType="separate"/>
        </w:r>
        <w:r w:rsidR="005D7C55">
          <w:rPr>
            <w:webHidden/>
          </w:rPr>
          <w:t>92</w:t>
        </w:r>
        <w:r w:rsidR="005D7C55">
          <w:rPr>
            <w:webHidden/>
          </w:rPr>
          <w:fldChar w:fldCharType="end"/>
        </w:r>
      </w:hyperlink>
    </w:p>
    <w:p w14:paraId="2CA1CDCD" w14:textId="291533DE" w:rsidR="005D7C55" w:rsidRDefault="00DB49AF">
      <w:pPr>
        <w:pStyle w:val="Obsah2"/>
        <w:rPr>
          <w:rFonts w:asciiTheme="minorHAnsi" w:eastAsiaTheme="minorEastAsia" w:hAnsiTheme="minorHAnsi" w:cstheme="minorBidi"/>
          <w:spacing w:val="0"/>
          <w:lang w:eastAsia="sk-SK"/>
        </w:rPr>
      </w:pPr>
      <w:hyperlink w:anchor="_Toc167275990" w:history="1">
        <w:r w:rsidR="005D7C55" w:rsidRPr="000700C7">
          <w:rPr>
            <w:rStyle w:val="Hypertextovprepojenie"/>
          </w:rPr>
          <w:t>3.192</w:t>
        </w:r>
        <w:r w:rsidR="005D7C55">
          <w:rPr>
            <w:rFonts w:asciiTheme="minorHAnsi" w:eastAsiaTheme="minorEastAsia" w:hAnsiTheme="minorHAnsi" w:cstheme="minorBidi"/>
            <w:spacing w:val="0"/>
            <w:lang w:eastAsia="sk-SK"/>
          </w:rPr>
          <w:tab/>
        </w:r>
        <w:r w:rsidR="005D7C55" w:rsidRPr="000700C7">
          <w:rPr>
            <w:rStyle w:val="Hypertextovprepojenie"/>
            <w:rFonts w:cs="Arial"/>
          </w:rPr>
          <w:t>622-00 Úprava vedenia 0,4kV - preložky v km 36,016</w:t>
        </w:r>
        <w:r w:rsidR="005D7C55">
          <w:rPr>
            <w:webHidden/>
          </w:rPr>
          <w:tab/>
        </w:r>
        <w:r w:rsidR="005D7C55">
          <w:rPr>
            <w:webHidden/>
          </w:rPr>
          <w:fldChar w:fldCharType="begin"/>
        </w:r>
        <w:r w:rsidR="005D7C55">
          <w:rPr>
            <w:webHidden/>
          </w:rPr>
          <w:instrText xml:space="preserve"> PAGEREF _Toc167275990 \h </w:instrText>
        </w:r>
        <w:r w:rsidR="005D7C55">
          <w:rPr>
            <w:webHidden/>
          </w:rPr>
        </w:r>
        <w:r w:rsidR="005D7C55">
          <w:rPr>
            <w:webHidden/>
          </w:rPr>
          <w:fldChar w:fldCharType="separate"/>
        </w:r>
        <w:r w:rsidR="005D7C55">
          <w:rPr>
            <w:webHidden/>
          </w:rPr>
          <w:t>92</w:t>
        </w:r>
        <w:r w:rsidR="005D7C55">
          <w:rPr>
            <w:webHidden/>
          </w:rPr>
          <w:fldChar w:fldCharType="end"/>
        </w:r>
      </w:hyperlink>
    </w:p>
    <w:p w14:paraId="5661022B" w14:textId="0A97E9AC" w:rsidR="005D7C55" w:rsidRDefault="00DB49AF">
      <w:pPr>
        <w:pStyle w:val="Obsah2"/>
        <w:rPr>
          <w:rFonts w:asciiTheme="minorHAnsi" w:eastAsiaTheme="minorEastAsia" w:hAnsiTheme="minorHAnsi" w:cstheme="minorBidi"/>
          <w:spacing w:val="0"/>
          <w:lang w:eastAsia="sk-SK"/>
        </w:rPr>
      </w:pPr>
      <w:hyperlink w:anchor="_Toc167275991" w:history="1">
        <w:r w:rsidR="005D7C55" w:rsidRPr="000700C7">
          <w:rPr>
            <w:rStyle w:val="Hypertextovprepojenie"/>
          </w:rPr>
          <w:t>3.193</w:t>
        </w:r>
        <w:r w:rsidR="005D7C55">
          <w:rPr>
            <w:rFonts w:asciiTheme="minorHAnsi" w:eastAsiaTheme="minorEastAsia" w:hAnsiTheme="minorHAnsi" w:cstheme="minorBidi"/>
            <w:spacing w:val="0"/>
            <w:lang w:eastAsia="sk-SK"/>
          </w:rPr>
          <w:tab/>
        </w:r>
        <w:r w:rsidR="005D7C55" w:rsidRPr="000700C7">
          <w:rPr>
            <w:rStyle w:val="Hypertextovprepojenie"/>
            <w:rFonts w:cs="Arial"/>
          </w:rPr>
          <w:t>623-00 Úprava vedenia 22kV - preložky v km 34,539</w:t>
        </w:r>
        <w:r w:rsidR="005D7C55">
          <w:rPr>
            <w:webHidden/>
          </w:rPr>
          <w:tab/>
        </w:r>
        <w:r w:rsidR="005D7C55">
          <w:rPr>
            <w:webHidden/>
          </w:rPr>
          <w:fldChar w:fldCharType="begin"/>
        </w:r>
        <w:r w:rsidR="005D7C55">
          <w:rPr>
            <w:webHidden/>
          </w:rPr>
          <w:instrText xml:space="preserve"> PAGEREF _Toc167275991 \h </w:instrText>
        </w:r>
        <w:r w:rsidR="005D7C55">
          <w:rPr>
            <w:webHidden/>
          </w:rPr>
        </w:r>
        <w:r w:rsidR="005D7C55">
          <w:rPr>
            <w:webHidden/>
          </w:rPr>
          <w:fldChar w:fldCharType="separate"/>
        </w:r>
        <w:r w:rsidR="005D7C55">
          <w:rPr>
            <w:webHidden/>
          </w:rPr>
          <w:t>92</w:t>
        </w:r>
        <w:r w:rsidR="005D7C55">
          <w:rPr>
            <w:webHidden/>
          </w:rPr>
          <w:fldChar w:fldCharType="end"/>
        </w:r>
      </w:hyperlink>
    </w:p>
    <w:p w14:paraId="629D1D83" w14:textId="16634815" w:rsidR="005D7C55" w:rsidRDefault="00DB49AF">
      <w:pPr>
        <w:pStyle w:val="Obsah2"/>
        <w:rPr>
          <w:rFonts w:asciiTheme="minorHAnsi" w:eastAsiaTheme="minorEastAsia" w:hAnsiTheme="minorHAnsi" w:cstheme="minorBidi"/>
          <w:spacing w:val="0"/>
          <w:lang w:eastAsia="sk-SK"/>
        </w:rPr>
      </w:pPr>
      <w:hyperlink w:anchor="_Toc167275992" w:history="1">
        <w:r w:rsidR="005D7C55" w:rsidRPr="000700C7">
          <w:rPr>
            <w:rStyle w:val="Hypertextovprepojenie"/>
          </w:rPr>
          <w:t>3.194</w:t>
        </w:r>
        <w:r w:rsidR="005D7C55">
          <w:rPr>
            <w:rFonts w:asciiTheme="minorHAnsi" w:eastAsiaTheme="minorEastAsia" w:hAnsiTheme="minorHAnsi" w:cstheme="minorBidi"/>
            <w:spacing w:val="0"/>
            <w:lang w:eastAsia="sk-SK"/>
          </w:rPr>
          <w:tab/>
        </w:r>
        <w:r w:rsidR="005D7C55" w:rsidRPr="000700C7">
          <w:rPr>
            <w:rStyle w:val="Hypertextovprepojenie"/>
            <w:rFonts w:cs="Arial"/>
          </w:rPr>
          <w:t>624-00 Úprava vedenia 22kV - preložky v km 34,502</w:t>
        </w:r>
        <w:r w:rsidR="005D7C55">
          <w:rPr>
            <w:webHidden/>
          </w:rPr>
          <w:tab/>
        </w:r>
        <w:r w:rsidR="005D7C55">
          <w:rPr>
            <w:webHidden/>
          </w:rPr>
          <w:fldChar w:fldCharType="begin"/>
        </w:r>
        <w:r w:rsidR="005D7C55">
          <w:rPr>
            <w:webHidden/>
          </w:rPr>
          <w:instrText xml:space="preserve"> PAGEREF _Toc167275992 \h </w:instrText>
        </w:r>
        <w:r w:rsidR="005D7C55">
          <w:rPr>
            <w:webHidden/>
          </w:rPr>
        </w:r>
        <w:r w:rsidR="005D7C55">
          <w:rPr>
            <w:webHidden/>
          </w:rPr>
          <w:fldChar w:fldCharType="separate"/>
        </w:r>
        <w:r w:rsidR="005D7C55">
          <w:rPr>
            <w:webHidden/>
          </w:rPr>
          <w:t>92</w:t>
        </w:r>
        <w:r w:rsidR="005D7C55">
          <w:rPr>
            <w:webHidden/>
          </w:rPr>
          <w:fldChar w:fldCharType="end"/>
        </w:r>
      </w:hyperlink>
    </w:p>
    <w:p w14:paraId="40820807" w14:textId="3CBFE78E" w:rsidR="005D7C55" w:rsidRDefault="00DB49AF">
      <w:pPr>
        <w:pStyle w:val="Obsah2"/>
        <w:rPr>
          <w:rFonts w:asciiTheme="minorHAnsi" w:eastAsiaTheme="minorEastAsia" w:hAnsiTheme="minorHAnsi" w:cstheme="minorBidi"/>
          <w:spacing w:val="0"/>
          <w:lang w:eastAsia="sk-SK"/>
        </w:rPr>
      </w:pPr>
      <w:hyperlink w:anchor="_Toc167275993" w:history="1">
        <w:r w:rsidR="005D7C55" w:rsidRPr="000700C7">
          <w:rPr>
            <w:rStyle w:val="Hypertextovprepojenie"/>
          </w:rPr>
          <w:t>3.195</w:t>
        </w:r>
        <w:r w:rsidR="005D7C55">
          <w:rPr>
            <w:rFonts w:asciiTheme="minorHAnsi" w:eastAsiaTheme="minorEastAsia" w:hAnsiTheme="minorHAnsi" w:cstheme="minorBidi"/>
            <w:spacing w:val="0"/>
            <w:lang w:eastAsia="sk-SK"/>
          </w:rPr>
          <w:tab/>
        </w:r>
        <w:r w:rsidR="005D7C55" w:rsidRPr="000700C7">
          <w:rPr>
            <w:rStyle w:val="Hypertextovprepojenie"/>
            <w:rFonts w:cs="Arial"/>
          </w:rPr>
          <w:t>625-00 Úprava vedenia 0,4kV - preložky v km 34,270</w:t>
        </w:r>
        <w:r w:rsidR="005D7C55">
          <w:rPr>
            <w:webHidden/>
          </w:rPr>
          <w:tab/>
        </w:r>
        <w:r w:rsidR="005D7C55">
          <w:rPr>
            <w:webHidden/>
          </w:rPr>
          <w:fldChar w:fldCharType="begin"/>
        </w:r>
        <w:r w:rsidR="005D7C55">
          <w:rPr>
            <w:webHidden/>
          </w:rPr>
          <w:instrText xml:space="preserve"> PAGEREF _Toc167275993 \h </w:instrText>
        </w:r>
        <w:r w:rsidR="005D7C55">
          <w:rPr>
            <w:webHidden/>
          </w:rPr>
        </w:r>
        <w:r w:rsidR="005D7C55">
          <w:rPr>
            <w:webHidden/>
          </w:rPr>
          <w:fldChar w:fldCharType="separate"/>
        </w:r>
        <w:r w:rsidR="005D7C55">
          <w:rPr>
            <w:webHidden/>
          </w:rPr>
          <w:t>92</w:t>
        </w:r>
        <w:r w:rsidR="005D7C55">
          <w:rPr>
            <w:webHidden/>
          </w:rPr>
          <w:fldChar w:fldCharType="end"/>
        </w:r>
      </w:hyperlink>
    </w:p>
    <w:p w14:paraId="577ABB6D" w14:textId="76572A4A" w:rsidR="005D7C55" w:rsidRDefault="00DB49AF">
      <w:pPr>
        <w:pStyle w:val="Obsah2"/>
        <w:rPr>
          <w:rFonts w:asciiTheme="minorHAnsi" w:eastAsiaTheme="minorEastAsia" w:hAnsiTheme="minorHAnsi" w:cstheme="minorBidi"/>
          <w:spacing w:val="0"/>
          <w:lang w:eastAsia="sk-SK"/>
        </w:rPr>
      </w:pPr>
      <w:hyperlink w:anchor="_Toc167275994" w:history="1">
        <w:r w:rsidR="005D7C55" w:rsidRPr="000700C7">
          <w:rPr>
            <w:rStyle w:val="Hypertextovprepojenie"/>
          </w:rPr>
          <w:t>3.196</w:t>
        </w:r>
        <w:r w:rsidR="005D7C55">
          <w:rPr>
            <w:rFonts w:asciiTheme="minorHAnsi" w:eastAsiaTheme="minorEastAsia" w:hAnsiTheme="minorHAnsi" w:cstheme="minorBidi"/>
            <w:spacing w:val="0"/>
            <w:lang w:eastAsia="sk-SK"/>
          </w:rPr>
          <w:tab/>
        </w:r>
        <w:r w:rsidR="005D7C55" w:rsidRPr="000700C7">
          <w:rPr>
            <w:rStyle w:val="Hypertextovprepojenie"/>
            <w:rFonts w:cs="Arial"/>
          </w:rPr>
          <w:t>626-00 Úprava vedenia 0,4kV - preložky v km 33,928</w:t>
        </w:r>
        <w:r w:rsidR="005D7C55">
          <w:rPr>
            <w:webHidden/>
          </w:rPr>
          <w:tab/>
        </w:r>
        <w:r w:rsidR="005D7C55">
          <w:rPr>
            <w:webHidden/>
          </w:rPr>
          <w:fldChar w:fldCharType="begin"/>
        </w:r>
        <w:r w:rsidR="005D7C55">
          <w:rPr>
            <w:webHidden/>
          </w:rPr>
          <w:instrText xml:space="preserve"> PAGEREF _Toc167275994 \h </w:instrText>
        </w:r>
        <w:r w:rsidR="005D7C55">
          <w:rPr>
            <w:webHidden/>
          </w:rPr>
        </w:r>
        <w:r w:rsidR="005D7C55">
          <w:rPr>
            <w:webHidden/>
          </w:rPr>
          <w:fldChar w:fldCharType="separate"/>
        </w:r>
        <w:r w:rsidR="005D7C55">
          <w:rPr>
            <w:webHidden/>
          </w:rPr>
          <w:t>92</w:t>
        </w:r>
        <w:r w:rsidR="005D7C55">
          <w:rPr>
            <w:webHidden/>
          </w:rPr>
          <w:fldChar w:fldCharType="end"/>
        </w:r>
      </w:hyperlink>
    </w:p>
    <w:p w14:paraId="1A7517FF" w14:textId="03FA5F80" w:rsidR="005D7C55" w:rsidRDefault="00DB49AF">
      <w:pPr>
        <w:pStyle w:val="Obsah2"/>
        <w:rPr>
          <w:rFonts w:asciiTheme="minorHAnsi" w:eastAsiaTheme="minorEastAsia" w:hAnsiTheme="minorHAnsi" w:cstheme="minorBidi"/>
          <w:spacing w:val="0"/>
          <w:lang w:eastAsia="sk-SK"/>
        </w:rPr>
      </w:pPr>
      <w:hyperlink w:anchor="_Toc167275995" w:history="1">
        <w:r w:rsidR="005D7C55" w:rsidRPr="000700C7">
          <w:rPr>
            <w:rStyle w:val="Hypertextovprepojenie"/>
          </w:rPr>
          <w:t>3.197</w:t>
        </w:r>
        <w:r w:rsidR="005D7C55">
          <w:rPr>
            <w:rFonts w:asciiTheme="minorHAnsi" w:eastAsiaTheme="minorEastAsia" w:hAnsiTheme="minorHAnsi" w:cstheme="minorBidi"/>
            <w:spacing w:val="0"/>
            <w:lang w:eastAsia="sk-SK"/>
          </w:rPr>
          <w:tab/>
        </w:r>
        <w:r w:rsidR="005D7C55" w:rsidRPr="000700C7">
          <w:rPr>
            <w:rStyle w:val="Hypertextovprepojenie"/>
            <w:rFonts w:cs="Arial"/>
          </w:rPr>
          <w:t>627-00 Úprava vedenia 22kV - preložky v km 33,280</w:t>
        </w:r>
        <w:r w:rsidR="005D7C55">
          <w:rPr>
            <w:webHidden/>
          </w:rPr>
          <w:tab/>
        </w:r>
        <w:r w:rsidR="005D7C55">
          <w:rPr>
            <w:webHidden/>
          </w:rPr>
          <w:fldChar w:fldCharType="begin"/>
        </w:r>
        <w:r w:rsidR="005D7C55">
          <w:rPr>
            <w:webHidden/>
          </w:rPr>
          <w:instrText xml:space="preserve"> PAGEREF _Toc167275995 \h </w:instrText>
        </w:r>
        <w:r w:rsidR="005D7C55">
          <w:rPr>
            <w:webHidden/>
          </w:rPr>
        </w:r>
        <w:r w:rsidR="005D7C55">
          <w:rPr>
            <w:webHidden/>
          </w:rPr>
          <w:fldChar w:fldCharType="separate"/>
        </w:r>
        <w:r w:rsidR="005D7C55">
          <w:rPr>
            <w:webHidden/>
          </w:rPr>
          <w:t>92</w:t>
        </w:r>
        <w:r w:rsidR="005D7C55">
          <w:rPr>
            <w:webHidden/>
          </w:rPr>
          <w:fldChar w:fldCharType="end"/>
        </w:r>
      </w:hyperlink>
    </w:p>
    <w:p w14:paraId="19264B7C" w14:textId="207A88E8" w:rsidR="005D7C55" w:rsidRDefault="00DB49AF">
      <w:pPr>
        <w:pStyle w:val="Obsah2"/>
        <w:rPr>
          <w:rFonts w:asciiTheme="minorHAnsi" w:eastAsiaTheme="minorEastAsia" w:hAnsiTheme="minorHAnsi" w:cstheme="minorBidi"/>
          <w:spacing w:val="0"/>
          <w:lang w:eastAsia="sk-SK"/>
        </w:rPr>
      </w:pPr>
      <w:hyperlink w:anchor="_Toc167275996" w:history="1">
        <w:r w:rsidR="005D7C55" w:rsidRPr="000700C7">
          <w:rPr>
            <w:rStyle w:val="Hypertextovprepojenie"/>
          </w:rPr>
          <w:t>3.198</w:t>
        </w:r>
        <w:r w:rsidR="005D7C55">
          <w:rPr>
            <w:rFonts w:asciiTheme="minorHAnsi" w:eastAsiaTheme="minorEastAsia" w:hAnsiTheme="minorHAnsi" w:cstheme="minorBidi"/>
            <w:spacing w:val="0"/>
            <w:lang w:eastAsia="sk-SK"/>
          </w:rPr>
          <w:tab/>
        </w:r>
        <w:r w:rsidR="005D7C55" w:rsidRPr="000700C7">
          <w:rPr>
            <w:rStyle w:val="Hypertextovprepojenie"/>
            <w:rFonts w:cs="Arial"/>
          </w:rPr>
          <w:t>628-00 Úprava vedenia 22kV - preložky v km 33,220</w:t>
        </w:r>
        <w:r w:rsidR="005D7C55">
          <w:rPr>
            <w:webHidden/>
          </w:rPr>
          <w:tab/>
        </w:r>
        <w:r w:rsidR="005D7C55">
          <w:rPr>
            <w:webHidden/>
          </w:rPr>
          <w:fldChar w:fldCharType="begin"/>
        </w:r>
        <w:r w:rsidR="005D7C55">
          <w:rPr>
            <w:webHidden/>
          </w:rPr>
          <w:instrText xml:space="preserve"> PAGEREF _Toc167275996 \h </w:instrText>
        </w:r>
        <w:r w:rsidR="005D7C55">
          <w:rPr>
            <w:webHidden/>
          </w:rPr>
        </w:r>
        <w:r w:rsidR="005D7C55">
          <w:rPr>
            <w:webHidden/>
          </w:rPr>
          <w:fldChar w:fldCharType="separate"/>
        </w:r>
        <w:r w:rsidR="005D7C55">
          <w:rPr>
            <w:webHidden/>
          </w:rPr>
          <w:t>93</w:t>
        </w:r>
        <w:r w:rsidR="005D7C55">
          <w:rPr>
            <w:webHidden/>
          </w:rPr>
          <w:fldChar w:fldCharType="end"/>
        </w:r>
      </w:hyperlink>
    </w:p>
    <w:p w14:paraId="6D2A9036" w14:textId="21FD1B46" w:rsidR="005D7C55" w:rsidRDefault="00DB49AF">
      <w:pPr>
        <w:pStyle w:val="Obsah2"/>
        <w:rPr>
          <w:rFonts w:asciiTheme="minorHAnsi" w:eastAsiaTheme="minorEastAsia" w:hAnsiTheme="minorHAnsi" w:cstheme="minorBidi"/>
          <w:spacing w:val="0"/>
          <w:lang w:eastAsia="sk-SK"/>
        </w:rPr>
      </w:pPr>
      <w:hyperlink w:anchor="_Toc167275997" w:history="1">
        <w:r w:rsidR="005D7C55" w:rsidRPr="000700C7">
          <w:rPr>
            <w:rStyle w:val="Hypertextovprepojenie"/>
          </w:rPr>
          <w:t>3.199</w:t>
        </w:r>
        <w:r w:rsidR="005D7C55">
          <w:rPr>
            <w:rFonts w:asciiTheme="minorHAnsi" w:eastAsiaTheme="minorEastAsia" w:hAnsiTheme="minorHAnsi" w:cstheme="minorBidi"/>
            <w:spacing w:val="0"/>
            <w:lang w:eastAsia="sk-SK"/>
          </w:rPr>
          <w:tab/>
        </w:r>
        <w:r w:rsidR="005D7C55" w:rsidRPr="000700C7">
          <w:rPr>
            <w:rStyle w:val="Hypertextovprepojenie"/>
            <w:rFonts w:cs="Arial"/>
          </w:rPr>
          <w:t>629-00 Úprava vedenia 0,4kV - preložky v km 33,043</w:t>
        </w:r>
        <w:r w:rsidR="005D7C55">
          <w:rPr>
            <w:webHidden/>
          </w:rPr>
          <w:tab/>
        </w:r>
        <w:r w:rsidR="005D7C55">
          <w:rPr>
            <w:webHidden/>
          </w:rPr>
          <w:fldChar w:fldCharType="begin"/>
        </w:r>
        <w:r w:rsidR="005D7C55">
          <w:rPr>
            <w:webHidden/>
          </w:rPr>
          <w:instrText xml:space="preserve"> PAGEREF _Toc167275997 \h </w:instrText>
        </w:r>
        <w:r w:rsidR="005D7C55">
          <w:rPr>
            <w:webHidden/>
          </w:rPr>
        </w:r>
        <w:r w:rsidR="005D7C55">
          <w:rPr>
            <w:webHidden/>
          </w:rPr>
          <w:fldChar w:fldCharType="separate"/>
        </w:r>
        <w:r w:rsidR="005D7C55">
          <w:rPr>
            <w:webHidden/>
          </w:rPr>
          <w:t>93</w:t>
        </w:r>
        <w:r w:rsidR="005D7C55">
          <w:rPr>
            <w:webHidden/>
          </w:rPr>
          <w:fldChar w:fldCharType="end"/>
        </w:r>
      </w:hyperlink>
    </w:p>
    <w:p w14:paraId="14EB625A" w14:textId="27CAAC07" w:rsidR="005D7C55" w:rsidRDefault="00DB49AF">
      <w:pPr>
        <w:pStyle w:val="Obsah2"/>
        <w:rPr>
          <w:rFonts w:asciiTheme="minorHAnsi" w:eastAsiaTheme="minorEastAsia" w:hAnsiTheme="minorHAnsi" w:cstheme="minorBidi"/>
          <w:spacing w:val="0"/>
          <w:lang w:eastAsia="sk-SK"/>
        </w:rPr>
      </w:pPr>
      <w:hyperlink w:anchor="_Toc167275998" w:history="1">
        <w:r w:rsidR="005D7C55" w:rsidRPr="000700C7">
          <w:rPr>
            <w:rStyle w:val="Hypertextovprepojenie"/>
          </w:rPr>
          <w:t>3.200</w:t>
        </w:r>
        <w:r w:rsidR="005D7C55">
          <w:rPr>
            <w:rFonts w:asciiTheme="minorHAnsi" w:eastAsiaTheme="minorEastAsia" w:hAnsiTheme="minorHAnsi" w:cstheme="minorBidi"/>
            <w:spacing w:val="0"/>
            <w:lang w:eastAsia="sk-SK"/>
          </w:rPr>
          <w:tab/>
        </w:r>
        <w:r w:rsidR="005D7C55" w:rsidRPr="000700C7">
          <w:rPr>
            <w:rStyle w:val="Hypertextovprepojenie"/>
            <w:rFonts w:cs="Arial"/>
          </w:rPr>
          <w:t>630-00   Preložky oznamovacích vedení T-COM, km 33,035</w:t>
        </w:r>
        <w:r w:rsidR="005D7C55">
          <w:rPr>
            <w:webHidden/>
          </w:rPr>
          <w:tab/>
        </w:r>
        <w:r w:rsidR="005D7C55">
          <w:rPr>
            <w:webHidden/>
          </w:rPr>
          <w:fldChar w:fldCharType="begin"/>
        </w:r>
        <w:r w:rsidR="005D7C55">
          <w:rPr>
            <w:webHidden/>
          </w:rPr>
          <w:instrText xml:space="preserve"> PAGEREF _Toc167275998 \h </w:instrText>
        </w:r>
        <w:r w:rsidR="005D7C55">
          <w:rPr>
            <w:webHidden/>
          </w:rPr>
        </w:r>
        <w:r w:rsidR="005D7C55">
          <w:rPr>
            <w:webHidden/>
          </w:rPr>
          <w:fldChar w:fldCharType="separate"/>
        </w:r>
        <w:r w:rsidR="005D7C55">
          <w:rPr>
            <w:webHidden/>
          </w:rPr>
          <w:t>93</w:t>
        </w:r>
        <w:r w:rsidR="005D7C55">
          <w:rPr>
            <w:webHidden/>
          </w:rPr>
          <w:fldChar w:fldCharType="end"/>
        </w:r>
      </w:hyperlink>
    </w:p>
    <w:p w14:paraId="2528DE8E" w14:textId="2B604291" w:rsidR="005D7C55" w:rsidRDefault="00DB49AF">
      <w:pPr>
        <w:pStyle w:val="Obsah2"/>
        <w:rPr>
          <w:rFonts w:asciiTheme="minorHAnsi" w:eastAsiaTheme="minorEastAsia" w:hAnsiTheme="minorHAnsi" w:cstheme="minorBidi"/>
          <w:spacing w:val="0"/>
          <w:lang w:eastAsia="sk-SK"/>
        </w:rPr>
      </w:pPr>
      <w:hyperlink w:anchor="_Toc167275999" w:history="1">
        <w:r w:rsidR="005D7C55" w:rsidRPr="000700C7">
          <w:rPr>
            <w:rStyle w:val="Hypertextovprepojenie"/>
          </w:rPr>
          <w:t>3.201</w:t>
        </w:r>
        <w:r w:rsidR="005D7C55">
          <w:rPr>
            <w:rFonts w:asciiTheme="minorHAnsi" w:eastAsiaTheme="minorEastAsia" w:hAnsiTheme="minorHAnsi" w:cstheme="minorBidi"/>
            <w:spacing w:val="0"/>
            <w:lang w:eastAsia="sk-SK"/>
          </w:rPr>
          <w:tab/>
        </w:r>
        <w:r w:rsidR="005D7C55" w:rsidRPr="000700C7">
          <w:rPr>
            <w:rStyle w:val="Hypertextovprepojenie"/>
            <w:rFonts w:cs="Arial"/>
          </w:rPr>
          <w:t>631-00   Preložky oznamovacích vedení T- com, km 34,306 -  34.543</w:t>
        </w:r>
        <w:r w:rsidR="005D7C55">
          <w:rPr>
            <w:webHidden/>
          </w:rPr>
          <w:tab/>
        </w:r>
        <w:r w:rsidR="005D7C55">
          <w:rPr>
            <w:webHidden/>
          </w:rPr>
          <w:fldChar w:fldCharType="begin"/>
        </w:r>
        <w:r w:rsidR="005D7C55">
          <w:rPr>
            <w:webHidden/>
          </w:rPr>
          <w:instrText xml:space="preserve"> PAGEREF _Toc167275999 \h </w:instrText>
        </w:r>
        <w:r w:rsidR="005D7C55">
          <w:rPr>
            <w:webHidden/>
          </w:rPr>
        </w:r>
        <w:r w:rsidR="005D7C55">
          <w:rPr>
            <w:webHidden/>
          </w:rPr>
          <w:fldChar w:fldCharType="separate"/>
        </w:r>
        <w:r w:rsidR="005D7C55">
          <w:rPr>
            <w:webHidden/>
          </w:rPr>
          <w:t>93</w:t>
        </w:r>
        <w:r w:rsidR="005D7C55">
          <w:rPr>
            <w:webHidden/>
          </w:rPr>
          <w:fldChar w:fldCharType="end"/>
        </w:r>
      </w:hyperlink>
    </w:p>
    <w:p w14:paraId="2BEEA87B" w14:textId="60BD24F8" w:rsidR="005D7C55" w:rsidRDefault="00DB49AF">
      <w:pPr>
        <w:pStyle w:val="Obsah2"/>
        <w:rPr>
          <w:rFonts w:asciiTheme="minorHAnsi" w:eastAsiaTheme="minorEastAsia" w:hAnsiTheme="minorHAnsi" w:cstheme="minorBidi"/>
          <w:spacing w:val="0"/>
          <w:lang w:eastAsia="sk-SK"/>
        </w:rPr>
      </w:pPr>
      <w:hyperlink w:anchor="_Toc167276000" w:history="1">
        <w:r w:rsidR="005D7C55" w:rsidRPr="000700C7">
          <w:rPr>
            <w:rStyle w:val="Hypertextovprepojenie"/>
          </w:rPr>
          <w:t>3.202</w:t>
        </w:r>
        <w:r w:rsidR="005D7C55">
          <w:rPr>
            <w:rFonts w:asciiTheme="minorHAnsi" w:eastAsiaTheme="minorEastAsia" w:hAnsiTheme="minorHAnsi" w:cstheme="minorBidi"/>
            <w:spacing w:val="0"/>
            <w:lang w:eastAsia="sk-SK"/>
          </w:rPr>
          <w:tab/>
        </w:r>
        <w:r w:rsidR="005D7C55" w:rsidRPr="000700C7">
          <w:rPr>
            <w:rStyle w:val="Hypertextovprepojenie"/>
            <w:rFonts w:cs="Arial"/>
          </w:rPr>
          <w:t>632-00   Preložky oznamovacích vedení T- com, km 34,954</w:t>
        </w:r>
        <w:r w:rsidR="005D7C55">
          <w:rPr>
            <w:webHidden/>
          </w:rPr>
          <w:tab/>
        </w:r>
        <w:r w:rsidR="005D7C55">
          <w:rPr>
            <w:webHidden/>
          </w:rPr>
          <w:fldChar w:fldCharType="begin"/>
        </w:r>
        <w:r w:rsidR="005D7C55">
          <w:rPr>
            <w:webHidden/>
          </w:rPr>
          <w:instrText xml:space="preserve"> PAGEREF _Toc167276000 \h </w:instrText>
        </w:r>
        <w:r w:rsidR="005D7C55">
          <w:rPr>
            <w:webHidden/>
          </w:rPr>
        </w:r>
        <w:r w:rsidR="005D7C55">
          <w:rPr>
            <w:webHidden/>
          </w:rPr>
          <w:fldChar w:fldCharType="separate"/>
        </w:r>
        <w:r w:rsidR="005D7C55">
          <w:rPr>
            <w:webHidden/>
          </w:rPr>
          <w:t>93</w:t>
        </w:r>
        <w:r w:rsidR="005D7C55">
          <w:rPr>
            <w:webHidden/>
          </w:rPr>
          <w:fldChar w:fldCharType="end"/>
        </w:r>
      </w:hyperlink>
    </w:p>
    <w:p w14:paraId="7DC247AD" w14:textId="1568B20A" w:rsidR="005D7C55" w:rsidRDefault="00DB49AF">
      <w:pPr>
        <w:pStyle w:val="Obsah2"/>
        <w:rPr>
          <w:rFonts w:asciiTheme="minorHAnsi" w:eastAsiaTheme="minorEastAsia" w:hAnsiTheme="minorHAnsi" w:cstheme="minorBidi"/>
          <w:spacing w:val="0"/>
          <w:lang w:eastAsia="sk-SK"/>
        </w:rPr>
      </w:pPr>
      <w:hyperlink w:anchor="_Toc167276001" w:history="1">
        <w:r w:rsidR="005D7C55" w:rsidRPr="000700C7">
          <w:rPr>
            <w:rStyle w:val="Hypertextovprepojenie"/>
          </w:rPr>
          <w:t>3.203</w:t>
        </w:r>
        <w:r w:rsidR="005D7C55">
          <w:rPr>
            <w:rFonts w:asciiTheme="minorHAnsi" w:eastAsiaTheme="minorEastAsia" w:hAnsiTheme="minorHAnsi" w:cstheme="minorBidi"/>
            <w:spacing w:val="0"/>
            <w:lang w:eastAsia="sk-SK"/>
          </w:rPr>
          <w:tab/>
        </w:r>
        <w:r w:rsidR="005D7C55" w:rsidRPr="000700C7">
          <w:rPr>
            <w:rStyle w:val="Hypertextovprepojenie"/>
            <w:rFonts w:cs="Arial"/>
          </w:rPr>
          <w:t>633-00   Preložky oznamovacích vedení T- com, km 36,775 - 36,850</w:t>
        </w:r>
        <w:r w:rsidR="005D7C55">
          <w:rPr>
            <w:webHidden/>
          </w:rPr>
          <w:tab/>
        </w:r>
        <w:r w:rsidR="005D7C55">
          <w:rPr>
            <w:webHidden/>
          </w:rPr>
          <w:fldChar w:fldCharType="begin"/>
        </w:r>
        <w:r w:rsidR="005D7C55">
          <w:rPr>
            <w:webHidden/>
          </w:rPr>
          <w:instrText xml:space="preserve"> PAGEREF _Toc167276001 \h </w:instrText>
        </w:r>
        <w:r w:rsidR="005D7C55">
          <w:rPr>
            <w:webHidden/>
          </w:rPr>
        </w:r>
        <w:r w:rsidR="005D7C55">
          <w:rPr>
            <w:webHidden/>
          </w:rPr>
          <w:fldChar w:fldCharType="separate"/>
        </w:r>
        <w:r w:rsidR="005D7C55">
          <w:rPr>
            <w:webHidden/>
          </w:rPr>
          <w:t>93</w:t>
        </w:r>
        <w:r w:rsidR="005D7C55">
          <w:rPr>
            <w:webHidden/>
          </w:rPr>
          <w:fldChar w:fldCharType="end"/>
        </w:r>
      </w:hyperlink>
    </w:p>
    <w:p w14:paraId="2144C59D" w14:textId="3CB1BACB" w:rsidR="005D7C55" w:rsidRDefault="00DB49AF">
      <w:pPr>
        <w:pStyle w:val="Obsah2"/>
        <w:rPr>
          <w:rFonts w:asciiTheme="minorHAnsi" w:eastAsiaTheme="minorEastAsia" w:hAnsiTheme="minorHAnsi" w:cstheme="minorBidi"/>
          <w:spacing w:val="0"/>
          <w:lang w:eastAsia="sk-SK"/>
        </w:rPr>
      </w:pPr>
      <w:hyperlink w:anchor="_Toc167276002" w:history="1">
        <w:r w:rsidR="005D7C55" w:rsidRPr="000700C7">
          <w:rPr>
            <w:rStyle w:val="Hypertextovprepojenie"/>
          </w:rPr>
          <w:t>3.204</w:t>
        </w:r>
        <w:r w:rsidR="005D7C55">
          <w:rPr>
            <w:rFonts w:asciiTheme="minorHAnsi" w:eastAsiaTheme="minorEastAsia" w:hAnsiTheme="minorHAnsi" w:cstheme="minorBidi"/>
            <w:spacing w:val="0"/>
            <w:lang w:eastAsia="sk-SK"/>
          </w:rPr>
          <w:tab/>
        </w:r>
        <w:r w:rsidR="005D7C55" w:rsidRPr="000700C7">
          <w:rPr>
            <w:rStyle w:val="Hypertextovprepojenie"/>
            <w:rFonts w:cs="Arial"/>
          </w:rPr>
          <w:t>634-00   Preložka oznamovacích vedení T-com pri ceste I/11</w:t>
        </w:r>
        <w:r w:rsidR="005D7C55">
          <w:rPr>
            <w:webHidden/>
          </w:rPr>
          <w:tab/>
        </w:r>
        <w:r w:rsidR="005D7C55">
          <w:rPr>
            <w:webHidden/>
          </w:rPr>
          <w:fldChar w:fldCharType="begin"/>
        </w:r>
        <w:r w:rsidR="005D7C55">
          <w:rPr>
            <w:webHidden/>
          </w:rPr>
          <w:instrText xml:space="preserve"> PAGEREF _Toc167276002 \h </w:instrText>
        </w:r>
        <w:r w:rsidR="005D7C55">
          <w:rPr>
            <w:webHidden/>
          </w:rPr>
        </w:r>
        <w:r w:rsidR="005D7C55">
          <w:rPr>
            <w:webHidden/>
          </w:rPr>
          <w:fldChar w:fldCharType="separate"/>
        </w:r>
        <w:r w:rsidR="005D7C55">
          <w:rPr>
            <w:webHidden/>
          </w:rPr>
          <w:t>93</w:t>
        </w:r>
        <w:r w:rsidR="005D7C55">
          <w:rPr>
            <w:webHidden/>
          </w:rPr>
          <w:fldChar w:fldCharType="end"/>
        </w:r>
      </w:hyperlink>
    </w:p>
    <w:p w14:paraId="665DE4FC" w14:textId="39C1FF2A" w:rsidR="005D7C55" w:rsidRDefault="00DB49AF">
      <w:pPr>
        <w:pStyle w:val="Obsah2"/>
        <w:rPr>
          <w:rFonts w:asciiTheme="minorHAnsi" w:eastAsiaTheme="minorEastAsia" w:hAnsiTheme="minorHAnsi" w:cstheme="minorBidi"/>
          <w:spacing w:val="0"/>
          <w:lang w:eastAsia="sk-SK"/>
        </w:rPr>
      </w:pPr>
      <w:hyperlink w:anchor="_Toc167276003" w:history="1">
        <w:r w:rsidR="005D7C55" w:rsidRPr="000700C7">
          <w:rPr>
            <w:rStyle w:val="Hypertextovprepojenie"/>
          </w:rPr>
          <w:t>3.205</w:t>
        </w:r>
        <w:r w:rsidR="005D7C55">
          <w:rPr>
            <w:rFonts w:asciiTheme="minorHAnsi" w:eastAsiaTheme="minorEastAsia" w:hAnsiTheme="minorHAnsi" w:cstheme="minorBidi"/>
            <w:spacing w:val="0"/>
            <w:lang w:eastAsia="sk-SK"/>
          </w:rPr>
          <w:tab/>
        </w:r>
        <w:r w:rsidR="005D7C55" w:rsidRPr="000700C7">
          <w:rPr>
            <w:rStyle w:val="Hypertextovprepojenie"/>
            <w:rFonts w:cs="Arial"/>
          </w:rPr>
          <w:t>635-00   Preložka oznamovacích vedení T-com v km 33,750</w:t>
        </w:r>
        <w:r w:rsidR="005D7C55">
          <w:rPr>
            <w:webHidden/>
          </w:rPr>
          <w:tab/>
        </w:r>
        <w:r w:rsidR="005D7C55">
          <w:rPr>
            <w:webHidden/>
          </w:rPr>
          <w:fldChar w:fldCharType="begin"/>
        </w:r>
        <w:r w:rsidR="005D7C55">
          <w:rPr>
            <w:webHidden/>
          </w:rPr>
          <w:instrText xml:space="preserve"> PAGEREF _Toc167276003 \h </w:instrText>
        </w:r>
        <w:r w:rsidR="005D7C55">
          <w:rPr>
            <w:webHidden/>
          </w:rPr>
        </w:r>
        <w:r w:rsidR="005D7C55">
          <w:rPr>
            <w:webHidden/>
          </w:rPr>
          <w:fldChar w:fldCharType="separate"/>
        </w:r>
        <w:r w:rsidR="005D7C55">
          <w:rPr>
            <w:webHidden/>
          </w:rPr>
          <w:t>94</w:t>
        </w:r>
        <w:r w:rsidR="005D7C55">
          <w:rPr>
            <w:webHidden/>
          </w:rPr>
          <w:fldChar w:fldCharType="end"/>
        </w:r>
      </w:hyperlink>
    </w:p>
    <w:p w14:paraId="3B26864B" w14:textId="7BD690FB" w:rsidR="005D7C55" w:rsidRDefault="00DB49AF">
      <w:pPr>
        <w:pStyle w:val="Obsah2"/>
        <w:rPr>
          <w:rFonts w:asciiTheme="minorHAnsi" w:eastAsiaTheme="minorEastAsia" w:hAnsiTheme="minorHAnsi" w:cstheme="minorBidi"/>
          <w:spacing w:val="0"/>
          <w:lang w:eastAsia="sk-SK"/>
        </w:rPr>
      </w:pPr>
      <w:hyperlink w:anchor="_Toc167276004" w:history="1">
        <w:r w:rsidR="005D7C55" w:rsidRPr="000700C7">
          <w:rPr>
            <w:rStyle w:val="Hypertextovprepojenie"/>
          </w:rPr>
          <w:t>3.206</w:t>
        </w:r>
        <w:r w:rsidR="005D7C55">
          <w:rPr>
            <w:rFonts w:asciiTheme="minorHAnsi" w:eastAsiaTheme="minorEastAsia" w:hAnsiTheme="minorHAnsi" w:cstheme="minorBidi"/>
            <w:spacing w:val="0"/>
            <w:lang w:eastAsia="sk-SK"/>
          </w:rPr>
          <w:tab/>
        </w:r>
        <w:r w:rsidR="005D7C55" w:rsidRPr="000700C7">
          <w:rPr>
            <w:rStyle w:val="Hypertextovprepojenie"/>
            <w:rFonts w:cs="Arial"/>
          </w:rPr>
          <w:t>636-00   Preložka oznamovacích vedení T-com v križovatke I/11 a III/2013</w:t>
        </w:r>
        <w:r w:rsidR="005D7C55">
          <w:rPr>
            <w:webHidden/>
          </w:rPr>
          <w:tab/>
        </w:r>
        <w:r w:rsidR="005D7C55">
          <w:rPr>
            <w:webHidden/>
          </w:rPr>
          <w:fldChar w:fldCharType="begin"/>
        </w:r>
        <w:r w:rsidR="005D7C55">
          <w:rPr>
            <w:webHidden/>
          </w:rPr>
          <w:instrText xml:space="preserve"> PAGEREF _Toc167276004 \h </w:instrText>
        </w:r>
        <w:r w:rsidR="005D7C55">
          <w:rPr>
            <w:webHidden/>
          </w:rPr>
        </w:r>
        <w:r w:rsidR="005D7C55">
          <w:rPr>
            <w:webHidden/>
          </w:rPr>
          <w:fldChar w:fldCharType="separate"/>
        </w:r>
        <w:r w:rsidR="005D7C55">
          <w:rPr>
            <w:webHidden/>
          </w:rPr>
          <w:t>94</w:t>
        </w:r>
        <w:r w:rsidR="005D7C55">
          <w:rPr>
            <w:webHidden/>
          </w:rPr>
          <w:fldChar w:fldCharType="end"/>
        </w:r>
      </w:hyperlink>
    </w:p>
    <w:p w14:paraId="4FFAB08E" w14:textId="6D2FC38C" w:rsidR="005D7C55" w:rsidRDefault="00DB49AF">
      <w:pPr>
        <w:pStyle w:val="Obsah2"/>
        <w:rPr>
          <w:rFonts w:asciiTheme="minorHAnsi" w:eastAsiaTheme="minorEastAsia" w:hAnsiTheme="minorHAnsi" w:cstheme="minorBidi"/>
          <w:spacing w:val="0"/>
          <w:lang w:eastAsia="sk-SK"/>
        </w:rPr>
      </w:pPr>
      <w:hyperlink w:anchor="_Toc167276005" w:history="1">
        <w:r w:rsidR="005D7C55" w:rsidRPr="000700C7">
          <w:rPr>
            <w:rStyle w:val="Hypertextovprepojenie"/>
          </w:rPr>
          <w:t>3.207</w:t>
        </w:r>
        <w:r w:rsidR="005D7C55">
          <w:rPr>
            <w:rFonts w:asciiTheme="minorHAnsi" w:eastAsiaTheme="minorEastAsia" w:hAnsiTheme="minorHAnsi" w:cstheme="minorBidi"/>
            <w:spacing w:val="0"/>
            <w:lang w:eastAsia="sk-SK"/>
          </w:rPr>
          <w:tab/>
        </w:r>
        <w:r w:rsidR="005D7C55" w:rsidRPr="000700C7">
          <w:rPr>
            <w:rStyle w:val="Hypertextovprepojenie"/>
            <w:rFonts w:cs="Arial"/>
          </w:rPr>
          <w:t>640-00 Preložka stožiarovej trafostanice na prístupovej komunikácii 800-01</w:t>
        </w:r>
        <w:r w:rsidR="005D7C55">
          <w:rPr>
            <w:webHidden/>
          </w:rPr>
          <w:tab/>
        </w:r>
        <w:r w:rsidR="005D7C55">
          <w:rPr>
            <w:webHidden/>
          </w:rPr>
          <w:fldChar w:fldCharType="begin"/>
        </w:r>
        <w:r w:rsidR="005D7C55">
          <w:rPr>
            <w:webHidden/>
          </w:rPr>
          <w:instrText xml:space="preserve"> PAGEREF _Toc167276005 \h </w:instrText>
        </w:r>
        <w:r w:rsidR="005D7C55">
          <w:rPr>
            <w:webHidden/>
          </w:rPr>
        </w:r>
        <w:r w:rsidR="005D7C55">
          <w:rPr>
            <w:webHidden/>
          </w:rPr>
          <w:fldChar w:fldCharType="separate"/>
        </w:r>
        <w:r w:rsidR="005D7C55">
          <w:rPr>
            <w:webHidden/>
          </w:rPr>
          <w:t>94</w:t>
        </w:r>
        <w:r w:rsidR="005D7C55">
          <w:rPr>
            <w:webHidden/>
          </w:rPr>
          <w:fldChar w:fldCharType="end"/>
        </w:r>
      </w:hyperlink>
    </w:p>
    <w:p w14:paraId="5F541219" w14:textId="43A3EAB0" w:rsidR="005D7C55" w:rsidRDefault="00DB49AF">
      <w:pPr>
        <w:pStyle w:val="Obsah2"/>
        <w:rPr>
          <w:rFonts w:asciiTheme="minorHAnsi" w:eastAsiaTheme="minorEastAsia" w:hAnsiTheme="minorHAnsi" w:cstheme="minorBidi"/>
          <w:spacing w:val="0"/>
          <w:lang w:eastAsia="sk-SK"/>
        </w:rPr>
      </w:pPr>
      <w:hyperlink w:anchor="_Toc167276006" w:history="1">
        <w:r w:rsidR="005D7C55" w:rsidRPr="000700C7">
          <w:rPr>
            <w:rStyle w:val="Hypertextovprepojenie"/>
          </w:rPr>
          <w:t>3.208</w:t>
        </w:r>
        <w:r w:rsidR="005D7C55">
          <w:rPr>
            <w:rFonts w:asciiTheme="minorHAnsi" w:eastAsiaTheme="minorEastAsia" w:hAnsiTheme="minorHAnsi" w:cstheme="minorBidi"/>
            <w:spacing w:val="0"/>
            <w:lang w:eastAsia="sk-SK"/>
          </w:rPr>
          <w:tab/>
        </w:r>
        <w:r w:rsidR="005D7C55" w:rsidRPr="000700C7">
          <w:rPr>
            <w:rStyle w:val="Hypertextovprepojenie"/>
            <w:rFonts w:cs="Arial"/>
          </w:rPr>
          <w:t>641-00 Preložka nadzemného vedenia NN pri bezmennom toku obj. 522-00</w:t>
        </w:r>
        <w:r w:rsidR="005D7C55">
          <w:rPr>
            <w:webHidden/>
          </w:rPr>
          <w:tab/>
        </w:r>
        <w:r w:rsidR="005D7C55">
          <w:rPr>
            <w:webHidden/>
          </w:rPr>
          <w:fldChar w:fldCharType="begin"/>
        </w:r>
        <w:r w:rsidR="005D7C55">
          <w:rPr>
            <w:webHidden/>
          </w:rPr>
          <w:instrText xml:space="preserve"> PAGEREF _Toc167276006 \h </w:instrText>
        </w:r>
        <w:r w:rsidR="005D7C55">
          <w:rPr>
            <w:webHidden/>
          </w:rPr>
        </w:r>
        <w:r w:rsidR="005D7C55">
          <w:rPr>
            <w:webHidden/>
          </w:rPr>
          <w:fldChar w:fldCharType="separate"/>
        </w:r>
        <w:r w:rsidR="005D7C55">
          <w:rPr>
            <w:webHidden/>
          </w:rPr>
          <w:t>94</w:t>
        </w:r>
        <w:r w:rsidR="005D7C55">
          <w:rPr>
            <w:webHidden/>
          </w:rPr>
          <w:fldChar w:fldCharType="end"/>
        </w:r>
      </w:hyperlink>
    </w:p>
    <w:p w14:paraId="3747331B" w14:textId="0CE71AF3" w:rsidR="005D7C55" w:rsidRDefault="00DB49AF">
      <w:pPr>
        <w:pStyle w:val="Obsah2"/>
        <w:rPr>
          <w:rFonts w:asciiTheme="minorHAnsi" w:eastAsiaTheme="minorEastAsia" w:hAnsiTheme="minorHAnsi" w:cstheme="minorBidi"/>
          <w:spacing w:val="0"/>
          <w:lang w:eastAsia="sk-SK"/>
        </w:rPr>
      </w:pPr>
      <w:hyperlink w:anchor="_Toc167276007" w:history="1">
        <w:r w:rsidR="005D7C55" w:rsidRPr="000700C7">
          <w:rPr>
            <w:rStyle w:val="Hypertextovprepojenie"/>
          </w:rPr>
          <w:t>3.209</w:t>
        </w:r>
        <w:r w:rsidR="005D7C55">
          <w:rPr>
            <w:rFonts w:asciiTheme="minorHAnsi" w:eastAsiaTheme="minorEastAsia" w:hAnsiTheme="minorHAnsi" w:cstheme="minorBidi"/>
            <w:spacing w:val="0"/>
            <w:lang w:eastAsia="sk-SK"/>
          </w:rPr>
          <w:tab/>
        </w:r>
        <w:r w:rsidR="005D7C55" w:rsidRPr="000700C7">
          <w:rPr>
            <w:rStyle w:val="Hypertextovprepojenie"/>
            <w:rFonts w:cs="Arial"/>
          </w:rPr>
          <w:t>642-00  Preložka NN nadzemných vedení v križovatke ciest I-11 a III-2013</w:t>
        </w:r>
        <w:r w:rsidR="005D7C55">
          <w:rPr>
            <w:webHidden/>
          </w:rPr>
          <w:tab/>
        </w:r>
        <w:r w:rsidR="005D7C55">
          <w:rPr>
            <w:webHidden/>
          </w:rPr>
          <w:fldChar w:fldCharType="begin"/>
        </w:r>
        <w:r w:rsidR="005D7C55">
          <w:rPr>
            <w:webHidden/>
          </w:rPr>
          <w:instrText xml:space="preserve"> PAGEREF _Toc167276007 \h </w:instrText>
        </w:r>
        <w:r w:rsidR="005D7C55">
          <w:rPr>
            <w:webHidden/>
          </w:rPr>
        </w:r>
        <w:r w:rsidR="005D7C55">
          <w:rPr>
            <w:webHidden/>
          </w:rPr>
          <w:fldChar w:fldCharType="separate"/>
        </w:r>
        <w:r w:rsidR="005D7C55">
          <w:rPr>
            <w:webHidden/>
          </w:rPr>
          <w:t>94</w:t>
        </w:r>
        <w:r w:rsidR="005D7C55">
          <w:rPr>
            <w:webHidden/>
          </w:rPr>
          <w:fldChar w:fldCharType="end"/>
        </w:r>
      </w:hyperlink>
    </w:p>
    <w:p w14:paraId="41806D79" w14:textId="20343A1E" w:rsidR="005D7C55" w:rsidRDefault="00DB49AF">
      <w:pPr>
        <w:pStyle w:val="Obsah2"/>
        <w:rPr>
          <w:rFonts w:asciiTheme="minorHAnsi" w:eastAsiaTheme="minorEastAsia" w:hAnsiTheme="minorHAnsi" w:cstheme="minorBidi"/>
          <w:spacing w:val="0"/>
          <w:lang w:eastAsia="sk-SK"/>
        </w:rPr>
      </w:pPr>
      <w:hyperlink w:anchor="_Toc167276008" w:history="1">
        <w:r w:rsidR="005D7C55" w:rsidRPr="000700C7">
          <w:rPr>
            <w:rStyle w:val="Hypertextovprepojenie"/>
          </w:rPr>
          <w:t>3.210</w:t>
        </w:r>
        <w:r w:rsidR="005D7C55">
          <w:rPr>
            <w:rFonts w:asciiTheme="minorHAnsi" w:eastAsiaTheme="minorEastAsia" w:hAnsiTheme="minorHAnsi" w:cstheme="minorBidi"/>
            <w:spacing w:val="0"/>
            <w:lang w:eastAsia="sk-SK"/>
          </w:rPr>
          <w:tab/>
        </w:r>
        <w:r w:rsidR="005D7C55" w:rsidRPr="000700C7">
          <w:rPr>
            <w:rStyle w:val="Hypertextovprepojenie"/>
            <w:rFonts w:cs="Arial"/>
          </w:rPr>
          <w:t>660-00 Verejné osvetlenie pri chodníku v km 33,900</w:t>
        </w:r>
        <w:r w:rsidR="005D7C55">
          <w:rPr>
            <w:webHidden/>
          </w:rPr>
          <w:tab/>
        </w:r>
        <w:r w:rsidR="005D7C55">
          <w:rPr>
            <w:webHidden/>
          </w:rPr>
          <w:fldChar w:fldCharType="begin"/>
        </w:r>
        <w:r w:rsidR="005D7C55">
          <w:rPr>
            <w:webHidden/>
          </w:rPr>
          <w:instrText xml:space="preserve"> PAGEREF _Toc167276008 \h </w:instrText>
        </w:r>
        <w:r w:rsidR="005D7C55">
          <w:rPr>
            <w:webHidden/>
          </w:rPr>
        </w:r>
        <w:r w:rsidR="005D7C55">
          <w:rPr>
            <w:webHidden/>
          </w:rPr>
          <w:fldChar w:fldCharType="separate"/>
        </w:r>
        <w:r w:rsidR="005D7C55">
          <w:rPr>
            <w:webHidden/>
          </w:rPr>
          <w:t>94</w:t>
        </w:r>
        <w:r w:rsidR="005D7C55">
          <w:rPr>
            <w:webHidden/>
          </w:rPr>
          <w:fldChar w:fldCharType="end"/>
        </w:r>
      </w:hyperlink>
    </w:p>
    <w:p w14:paraId="76F48C8D" w14:textId="70BB8400" w:rsidR="005D7C55" w:rsidRDefault="00DB49AF">
      <w:pPr>
        <w:pStyle w:val="Obsah2"/>
        <w:rPr>
          <w:rFonts w:asciiTheme="minorHAnsi" w:eastAsiaTheme="minorEastAsia" w:hAnsiTheme="minorHAnsi" w:cstheme="minorBidi"/>
          <w:spacing w:val="0"/>
          <w:lang w:eastAsia="sk-SK"/>
        </w:rPr>
      </w:pPr>
      <w:hyperlink w:anchor="_Toc167276009" w:history="1">
        <w:r w:rsidR="005D7C55" w:rsidRPr="000700C7">
          <w:rPr>
            <w:rStyle w:val="Hypertextovprepojenie"/>
          </w:rPr>
          <w:t>3.211</w:t>
        </w:r>
        <w:r w:rsidR="005D7C55">
          <w:rPr>
            <w:rFonts w:asciiTheme="minorHAnsi" w:eastAsiaTheme="minorEastAsia" w:hAnsiTheme="minorHAnsi" w:cstheme="minorBidi"/>
            <w:spacing w:val="0"/>
            <w:lang w:eastAsia="sk-SK"/>
          </w:rPr>
          <w:tab/>
        </w:r>
        <w:r w:rsidR="005D7C55" w:rsidRPr="000700C7">
          <w:rPr>
            <w:rStyle w:val="Hypertextovprepojenie"/>
            <w:rFonts w:cs="Arial"/>
          </w:rPr>
          <w:t>661-00 Verejné osvetlenie pri MK v km 36,798</w:t>
        </w:r>
        <w:r w:rsidR="005D7C55">
          <w:rPr>
            <w:webHidden/>
          </w:rPr>
          <w:tab/>
        </w:r>
        <w:r w:rsidR="005D7C55">
          <w:rPr>
            <w:webHidden/>
          </w:rPr>
          <w:fldChar w:fldCharType="begin"/>
        </w:r>
        <w:r w:rsidR="005D7C55">
          <w:rPr>
            <w:webHidden/>
          </w:rPr>
          <w:instrText xml:space="preserve"> PAGEREF _Toc167276009 \h </w:instrText>
        </w:r>
        <w:r w:rsidR="005D7C55">
          <w:rPr>
            <w:webHidden/>
          </w:rPr>
        </w:r>
        <w:r w:rsidR="005D7C55">
          <w:rPr>
            <w:webHidden/>
          </w:rPr>
          <w:fldChar w:fldCharType="separate"/>
        </w:r>
        <w:r w:rsidR="005D7C55">
          <w:rPr>
            <w:webHidden/>
          </w:rPr>
          <w:t>94</w:t>
        </w:r>
        <w:r w:rsidR="005D7C55">
          <w:rPr>
            <w:webHidden/>
          </w:rPr>
          <w:fldChar w:fldCharType="end"/>
        </w:r>
      </w:hyperlink>
    </w:p>
    <w:p w14:paraId="1EC0F602" w14:textId="7C31E8DB" w:rsidR="005D7C55" w:rsidRDefault="00DB49AF">
      <w:pPr>
        <w:pStyle w:val="Obsah2"/>
        <w:rPr>
          <w:rFonts w:asciiTheme="minorHAnsi" w:eastAsiaTheme="minorEastAsia" w:hAnsiTheme="minorHAnsi" w:cstheme="minorBidi"/>
          <w:spacing w:val="0"/>
          <w:lang w:eastAsia="sk-SK"/>
        </w:rPr>
      </w:pPr>
      <w:hyperlink w:anchor="_Toc167276010" w:history="1">
        <w:r w:rsidR="005D7C55" w:rsidRPr="000700C7">
          <w:rPr>
            <w:rStyle w:val="Hypertextovprepojenie"/>
          </w:rPr>
          <w:t>3.212</w:t>
        </w:r>
        <w:r w:rsidR="005D7C55">
          <w:rPr>
            <w:rFonts w:asciiTheme="minorHAnsi" w:eastAsiaTheme="minorEastAsia" w:hAnsiTheme="minorHAnsi" w:cstheme="minorBidi"/>
            <w:spacing w:val="0"/>
            <w:lang w:eastAsia="sk-SK"/>
          </w:rPr>
          <w:tab/>
        </w:r>
        <w:r w:rsidR="005D7C55" w:rsidRPr="000700C7">
          <w:rPr>
            <w:rStyle w:val="Hypertextovprepojenie"/>
            <w:rFonts w:cs="Arial"/>
          </w:rPr>
          <w:t>662-00  Verejné osvetlenie cesty I/11, k.u. Horelica</w:t>
        </w:r>
        <w:r w:rsidR="005D7C55">
          <w:rPr>
            <w:webHidden/>
          </w:rPr>
          <w:tab/>
        </w:r>
        <w:r w:rsidR="005D7C55">
          <w:rPr>
            <w:webHidden/>
          </w:rPr>
          <w:fldChar w:fldCharType="begin"/>
        </w:r>
        <w:r w:rsidR="005D7C55">
          <w:rPr>
            <w:webHidden/>
          </w:rPr>
          <w:instrText xml:space="preserve"> PAGEREF _Toc167276010 \h </w:instrText>
        </w:r>
        <w:r w:rsidR="005D7C55">
          <w:rPr>
            <w:webHidden/>
          </w:rPr>
        </w:r>
        <w:r w:rsidR="005D7C55">
          <w:rPr>
            <w:webHidden/>
          </w:rPr>
          <w:fldChar w:fldCharType="separate"/>
        </w:r>
        <w:r w:rsidR="005D7C55">
          <w:rPr>
            <w:webHidden/>
          </w:rPr>
          <w:t>95</w:t>
        </w:r>
        <w:r w:rsidR="005D7C55">
          <w:rPr>
            <w:webHidden/>
          </w:rPr>
          <w:fldChar w:fldCharType="end"/>
        </w:r>
      </w:hyperlink>
    </w:p>
    <w:p w14:paraId="6BAA7D12" w14:textId="6982042A" w:rsidR="005D7C55" w:rsidRDefault="00DB49AF">
      <w:pPr>
        <w:pStyle w:val="Obsah2"/>
        <w:rPr>
          <w:rFonts w:asciiTheme="minorHAnsi" w:eastAsiaTheme="minorEastAsia" w:hAnsiTheme="minorHAnsi" w:cstheme="minorBidi"/>
          <w:spacing w:val="0"/>
          <w:lang w:eastAsia="sk-SK"/>
        </w:rPr>
      </w:pPr>
      <w:hyperlink w:anchor="_Toc167276011" w:history="1">
        <w:r w:rsidR="005D7C55" w:rsidRPr="000700C7">
          <w:rPr>
            <w:rStyle w:val="Hypertextovprepojenie"/>
          </w:rPr>
          <w:t>3.213</w:t>
        </w:r>
        <w:r w:rsidR="005D7C55">
          <w:rPr>
            <w:rFonts w:asciiTheme="minorHAnsi" w:eastAsiaTheme="minorEastAsia" w:hAnsiTheme="minorHAnsi" w:cstheme="minorBidi"/>
            <w:spacing w:val="0"/>
            <w:lang w:eastAsia="sk-SK"/>
          </w:rPr>
          <w:tab/>
        </w:r>
        <w:r w:rsidR="005D7C55" w:rsidRPr="000700C7">
          <w:rPr>
            <w:rStyle w:val="Hypertextovprepojenie"/>
            <w:rFonts w:cs="Arial"/>
          </w:rPr>
          <w:t>663-00  Verejné osvetlenie cesty v k.u. Oščadnica</w:t>
        </w:r>
        <w:r w:rsidR="005D7C55">
          <w:rPr>
            <w:webHidden/>
          </w:rPr>
          <w:tab/>
        </w:r>
        <w:r w:rsidR="005D7C55">
          <w:rPr>
            <w:webHidden/>
          </w:rPr>
          <w:fldChar w:fldCharType="begin"/>
        </w:r>
        <w:r w:rsidR="005D7C55">
          <w:rPr>
            <w:webHidden/>
          </w:rPr>
          <w:instrText xml:space="preserve"> PAGEREF _Toc167276011 \h </w:instrText>
        </w:r>
        <w:r w:rsidR="005D7C55">
          <w:rPr>
            <w:webHidden/>
          </w:rPr>
        </w:r>
        <w:r w:rsidR="005D7C55">
          <w:rPr>
            <w:webHidden/>
          </w:rPr>
          <w:fldChar w:fldCharType="separate"/>
        </w:r>
        <w:r w:rsidR="005D7C55">
          <w:rPr>
            <w:webHidden/>
          </w:rPr>
          <w:t>95</w:t>
        </w:r>
        <w:r w:rsidR="005D7C55">
          <w:rPr>
            <w:webHidden/>
          </w:rPr>
          <w:fldChar w:fldCharType="end"/>
        </w:r>
      </w:hyperlink>
    </w:p>
    <w:p w14:paraId="068D0D49" w14:textId="0898A4E4" w:rsidR="005D7C55" w:rsidRDefault="00DB49AF">
      <w:pPr>
        <w:pStyle w:val="Obsah2"/>
        <w:rPr>
          <w:rFonts w:asciiTheme="minorHAnsi" w:eastAsiaTheme="minorEastAsia" w:hAnsiTheme="minorHAnsi" w:cstheme="minorBidi"/>
          <w:spacing w:val="0"/>
          <w:lang w:eastAsia="sk-SK"/>
        </w:rPr>
      </w:pPr>
      <w:hyperlink w:anchor="_Toc167276012" w:history="1">
        <w:r w:rsidR="005D7C55" w:rsidRPr="000700C7">
          <w:rPr>
            <w:rStyle w:val="Hypertextovprepojenie"/>
          </w:rPr>
          <w:t>3.214</w:t>
        </w:r>
        <w:r w:rsidR="005D7C55">
          <w:rPr>
            <w:rFonts w:asciiTheme="minorHAnsi" w:eastAsiaTheme="minorEastAsia" w:hAnsiTheme="minorHAnsi" w:cstheme="minorBidi"/>
            <w:spacing w:val="0"/>
            <w:lang w:eastAsia="sk-SK"/>
          </w:rPr>
          <w:tab/>
        </w:r>
        <w:r w:rsidR="005D7C55" w:rsidRPr="000700C7">
          <w:rPr>
            <w:rStyle w:val="Hypertextovprepojenie"/>
            <w:rFonts w:cs="Arial"/>
          </w:rPr>
          <w:t>680-00 Informačný systém diaľnice - stavebná časť</w:t>
        </w:r>
        <w:r w:rsidR="005D7C55">
          <w:rPr>
            <w:webHidden/>
          </w:rPr>
          <w:tab/>
        </w:r>
        <w:r w:rsidR="005D7C55">
          <w:rPr>
            <w:webHidden/>
          </w:rPr>
          <w:fldChar w:fldCharType="begin"/>
        </w:r>
        <w:r w:rsidR="005D7C55">
          <w:rPr>
            <w:webHidden/>
          </w:rPr>
          <w:instrText xml:space="preserve"> PAGEREF _Toc167276012 \h </w:instrText>
        </w:r>
        <w:r w:rsidR="005D7C55">
          <w:rPr>
            <w:webHidden/>
          </w:rPr>
        </w:r>
        <w:r w:rsidR="005D7C55">
          <w:rPr>
            <w:webHidden/>
          </w:rPr>
          <w:fldChar w:fldCharType="separate"/>
        </w:r>
        <w:r w:rsidR="005D7C55">
          <w:rPr>
            <w:webHidden/>
          </w:rPr>
          <w:t>95</w:t>
        </w:r>
        <w:r w:rsidR="005D7C55">
          <w:rPr>
            <w:webHidden/>
          </w:rPr>
          <w:fldChar w:fldCharType="end"/>
        </w:r>
      </w:hyperlink>
    </w:p>
    <w:p w14:paraId="6C4352CD" w14:textId="018852FA" w:rsidR="005D7C55" w:rsidRDefault="00DB49AF">
      <w:pPr>
        <w:pStyle w:val="Obsah2"/>
        <w:rPr>
          <w:rFonts w:asciiTheme="minorHAnsi" w:eastAsiaTheme="minorEastAsia" w:hAnsiTheme="minorHAnsi" w:cstheme="minorBidi"/>
          <w:spacing w:val="0"/>
          <w:lang w:eastAsia="sk-SK"/>
        </w:rPr>
      </w:pPr>
      <w:hyperlink w:anchor="_Toc167276013" w:history="1">
        <w:r w:rsidR="005D7C55" w:rsidRPr="000700C7">
          <w:rPr>
            <w:rStyle w:val="Hypertextovprepojenie"/>
          </w:rPr>
          <w:t>3.215</w:t>
        </w:r>
        <w:r w:rsidR="005D7C55">
          <w:rPr>
            <w:rFonts w:asciiTheme="minorHAnsi" w:eastAsiaTheme="minorEastAsia" w:hAnsiTheme="minorHAnsi" w:cstheme="minorBidi"/>
            <w:spacing w:val="0"/>
            <w:lang w:eastAsia="sk-SK"/>
          </w:rPr>
          <w:tab/>
        </w:r>
        <w:r w:rsidR="005D7C55" w:rsidRPr="000700C7">
          <w:rPr>
            <w:rStyle w:val="Hypertextovprepojenie"/>
            <w:rFonts w:cs="Arial"/>
          </w:rPr>
          <w:t>680-11 Informačný systém diaľnice - technologická časť</w:t>
        </w:r>
        <w:r w:rsidR="005D7C55">
          <w:rPr>
            <w:webHidden/>
          </w:rPr>
          <w:tab/>
        </w:r>
        <w:r w:rsidR="005D7C55">
          <w:rPr>
            <w:webHidden/>
          </w:rPr>
          <w:fldChar w:fldCharType="begin"/>
        </w:r>
        <w:r w:rsidR="005D7C55">
          <w:rPr>
            <w:webHidden/>
          </w:rPr>
          <w:instrText xml:space="preserve"> PAGEREF _Toc167276013 \h </w:instrText>
        </w:r>
        <w:r w:rsidR="005D7C55">
          <w:rPr>
            <w:webHidden/>
          </w:rPr>
        </w:r>
        <w:r w:rsidR="005D7C55">
          <w:rPr>
            <w:webHidden/>
          </w:rPr>
          <w:fldChar w:fldCharType="separate"/>
        </w:r>
        <w:r w:rsidR="005D7C55">
          <w:rPr>
            <w:webHidden/>
          </w:rPr>
          <w:t>95</w:t>
        </w:r>
        <w:r w:rsidR="005D7C55">
          <w:rPr>
            <w:webHidden/>
          </w:rPr>
          <w:fldChar w:fldCharType="end"/>
        </w:r>
      </w:hyperlink>
    </w:p>
    <w:p w14:paraId="6DCC85E5" w14:textId="27A15202" w:rsidR="005D7C55" w:rsidRDefault="00DB49AF">
      <w:pPr>
        <w:pStyle w:val="Obsah2"/>
        <w:rPr>
          <w:rFonts w:asciiTheme="minorHAnsi" w:eastAsiaTheme="minorEastAsia" w:hAnsiTheme="minorHAnsi" w:cstheme="minorBidi"/>
          <w:spacing w:val="0"/>
          <w:lang w:eastAsia="sk-SK"/>
        </w:rPr>
      </w:pPr>
      <w:hyperlink w:anchor="_Toc167276014" w:history="1">
        <w:r w:rsidR="005D7C55" w:rsidRPr="000700C7">
          <w:rPr>
            <w:rStyle w:val="Hypertextovprepojenie"/>
          </w:rPr>
          <w:t>3.216</w:t>
        </w:r>
        <w:r w:rsidR="005D7C55">
          <w:rPr>
            <w:rFonts w:asciiTheme="minorHAnsi" w:eastAsiaTheme="minorEastAsia" w:hAnsiTheme="minorHAnsi" w:cstheme="minorBidi"/>
            <w:spacing w:val="0"/>
            <w:lang w:eastAsia="sk-SK"/>
          </w:rPr>
          <w:tab/>
        </w:r>
        <w:r w:rsidR="005D7C55" w:rsidRPr="000700C7">
          <w:rPr>
            <w:rStyle w:val="Hypertextovprepojenie"/>
            <w:rFonts w:cs="Arial"/>
          </w:rPr>
          <w:t>701-00 Úprava chráničky VTL plynovodu v km 33,169</w:t>
        </w:r>
        <w:r w:rsidR="005D7C55">
          <w:rPr>
            <w:webHidden/>
          </w:rPr>
          <w:tab/>
        </w:r>
        <w:r w:rsidR="005D7C55">
          <w:rPr>
            <w:webHidden/>
          </w:rPr>
          <w:fldChar w:fldCharType="begin"/>
        </w:r>
        <w:r w:rsidR="005D7C55">
          <w:rPr>
            <w:webHidden/>
          </w:rPr>
          <w:instrText xml:space="preserve"> PAGEREF _Toc167276014 \h </w:instrText>
        </w:r>
        <w:r w:rsidR="005D7C55">
          <w:rPr>
            <w:webHidden/>
          </w:rPr>
        </w:r>
        <w:r w:rsidR="005D7C55">
          <w:rPr>
            <w:webHidden/>
          </w:rPr>
          <w:fldChar w:fldCharType="separate"/>
        </w:r>
        <w:r w:rsidR="005D7C55">
          <w:rPr>
            <w:webHidden/>
          </w:rPr>
          <w:t>95</w:t>
        </w:r>
        <w:r w:rsidR="005D7C55">
          <w:rPr>
            <w:webHidden/>
          </w:rPr>
          <w:fldChar w:fldCharType="end"/>
        </w:r>
      </w:hyperlink>
    </w:p>
    <w:p w14:paraId="5A39931B" w14:textId="09A2C6B0" w:rsidR="005D7C55" w:rsidRDefault="00DB49AF">
      <w:pPr>
        <w:pStyle w:val="Obsah2"/>
        <w:rPr>
          <w:rFonts w:asciiTheme="minorHAnsi" w:eastAsiaTheme="minorEastAsia" w:hAnsiTheme="minorHAnsi" w:cstheme="minorBidi"/>
          <w:spacing w:val="0"/>
          <w:lang w:eastAsia="sk-SK"/>
        </w:rPr>
      </w:pPr>
      <w:hyperlink w:anchor="_Toc167276015" w:history="1">
        <w:r w:rsidR="005D7C55" w:rsidRPr="000700C7">
          <w:rPr>
            <w:rStyle w:val="Hypertextovprepojenie"/>
          </w:rPr>
          <w:t>3.217</w:t>
        </w:r>
        <w:r w:rsidR="005D7C55">
          <w:rPr>
            <w:rFonts w:asciiTheme="minorHAnsi" w:eastAsiaTheme="minorEastAsia" w:hAnsiTheme="minorHAnsi" w:cstheme="minorBidi"/>
            <w:spacing w:val="0"/>
            <w:lang w:eastAsia="sk-SK"/>
          </w:rPr>
          <w:tab/>
        </w:r>
        <w:r w:rsidR="005D7C55" w:rsidRPr="000700C7">
          <w:rPr>
            <w:rStyle w:val="Hypertextovprepojenie"/>
            <w:rFonts w:cs="Arial"/>
          </w:rPr>
          <w:t>702-00 Úprava chráničky STL plynovodu v km 33,174</w:t>
        </w:r>
        <w:r w:rsidR="005D7C55">
          <w:rPr>
            <w:webHidden/>
          </w:rPr>
          <w:tab/>
        </w:r>
        <w:r w:rsidR="005D7C55">
          <w:rPr>
            <w:webHidden/>
          </w:rPr>
          <w:fldChar w:fldCharType="begin"/>
        </w:r>
        <w:r w:rsidR="005D7C55">
          <w:rPr>
            <w:webHidden/>
          </w:rPr>
          <w:instrText xml:space="preserve"> PAGEREF _Toc167276015 \h </w:instrText>
        </w:r>
        <w:r w:rsidR="005D7C55">
          <w:rPr>
            <w:webHidden/>
          </w:rPr>
        </w:r>
        <w:r w:rsidR="005D7C55">
          <w:rPr>
            <w:webHidden/>
          </w:rPr>
          <w:fldChar w:fldCharType="separate"/>
        </w:r>
        <w:r w:rsidR="005D7C55">
          <w:rPr>
            <w:webHidden/>
          </w:rPr>
          <w:t>96</w:t>
        </w:r>
        <w:r w:rsidR="005D7C55">
          <w:rPr>
            <w:webHidden/>
          </w:rPr>
          <w:fldChar w:fldCharType="end"/>
        </w:r>
      </w:hyperlink>
    </w:p>
    <w:p w14:paraId="6DCD68D1" w14:textId="2BE82931" w:rsidR="005D7C55" w:rsidRDefault="00DB49AF">
      <w:pPr>
        <w:pStyle w:val="Obsah2"/>
        <w:rPr>
          <w:rFonts w:asciiTheme="minorHAnsi" w:eastAsiaTheme="minorEastAsia" w:hAnsiTheme="minorHAnsi" w:cstheme="minorBidi"/>
          <w:spacing w:val="0"/>
          <w:lang w:eastAsia="sk-SK"/>
        </w:rPr>
      </w:pPr>
      <w:hyperlink w:anchor="_Toc167276016" w:history="1">
        <w:r w:rsidR="005D7C55" w:rsidRPr="000700C7">
          <w:rPr>
            <w:rStyle w:val="Hypertextovprepojenie"/>
          </w:rPr>
          <w:t>3.218</w:t>
        </w:r>
        <w:r w:rsidR="005D7C55">
          <w:rPr>
            <w:rFonts w:asciiTheme="minorHAnsi" w:eastAsiaTheme="minorEastAsia" w:hAnsiTheme="minorHAnsi" w:cstheme="minorBidi"/>
            <w:spacing w:val="0"/>
            <w:lang w:eastAsia="sk-SK"/>
          </w:rPr>
          <w:tab/>
        </w:r>
        <w:r w:rsidR="005D7C55" w:rsidRPr="000700C7">
          <w:rPr>
            <w:rStyle w:val="Hypertextovprepojenie"/>
            <w:rFonts w:cs="Arial"/>
          </w:rPr>
          <w:t>703-00 Preložky-úpravy-ochrany STL plynovodu v km 34,500</w:t>
        </w:r>
        <w:r w:rsidR="005D7C55">
          <w:rPr>
            <w:webHidden/>
          </w:rPr>
          <w:tab/>
        </w:r>
        <w:r w:rsidR="005D7C55">
          <w:rPr>
            <w:webHidden/>
          </w:rPr>
          <w:fldChar w:fldCharType="begin"/>
        </w:r>
        <w:r w:rsidR="005D7C55">
          <w:rPr>
            <w:webHidden/>
          </w:rPr>
          <w:instrText xml:space="preserve"> PAGEREF _Toc167276016 \h </w:instrText>
        </w:r>
        <w:r w:rsidR="005D7C55">
          <w:rPr>
            <w:webHidden/>
          </w:rPr>
        </w:r>
        <w:r w:rsidR="005D7C55">
          <w:rPr>
            <w:webHidden/>
          </w:rPr>
          <w:fldChar w:fldCharType="separate"/>
        </w:r>
        <w:r w:rsidR="005D7C55">
          <w:rPr>
            <w:webHidden/>
          </w:rPr>
          <w:t>96</w:t>
        </w:r>
        <w:r w:rsidR="005D7C55">
          <w:rPr>
            <w:webHidden/>
          </w:rPr>
          <w:fldChar w:fldCharType="end"/>
        </w:r>
      </w:hyperlink>
    </w:p>
    <w:p w14:paraId="7C3B1D59" w14:textId="062B64E1" w:rsidR="005D7C55" w:rsidRDefault="00DB49AF">
      <w:pPr>
        <w:pStyle w:val="Obsah2"/>
        <w:rPr>
          <w:rFonts w:asciiTheme="minorHAnsi" w:eastAsiaTheme="minorEastAsia" w:hAnsiTheme="minorHAnsi" w:cstheme="minorBidi"/>
          <w:spacing w:val="0"/>
          <w:lang w:eastAsia="sk-SK"/>
        </w:rPr>
      </w:pPr>
      <w:hyperlink w:anchor="_Toc167276017" w:history="1">
        <w:r w:rsidR="005D7C55" w:rsidRPr="000700C7">
          <w:rPr>
            <w:rStyle w:val="Hypertextovprepojenie"/>
          </w:rPr>
          <w:t>3.219</w:t>
        </w:r>
        <w:r w:rsidR="005D7C55">
          <w:rPr>
            <w:rFonts w:asciiTheme="minorHAnsi" w:eastAsiaTheme="minorEastAsia" w:hAnsiTheme="minorHAnsi" w:cstheme="minorBidi"/>
            <w:spacing w:val="0"/>
            <w:lang w:eastAsia="sk-SK"/>
          </w:rPr>
          <w:tab/>
        </w:r>
        <w:r w:rsidR="005D7C55" w:rsidRPr="000700C7">
          <w:rPr>
            <w:rStyle w:val="Hypertextovprepojenie"/>
            <w:rFonts w:cs="Arial"/>
          </w:rPr>
          <w:t>704-00 Preložka STL plynovodu d 110 v km 33,167 D3</w:t>
        </w:r>
        <w:r w:rsidR="005D7C55">
          <w:rPr>
            <w:webHidden/>
          </w:rPr>
          <w:tab/>
        </w:r>
        <w:r w:rsidR="005D7C55">
          <w:rPr>
            <w:webHidden/>
          </w:rPr>
          <w:fldChar w:fldCharType="begin"/>
        </w:r>
        <w:r w:rsidR="005D7C55">
          <w:rPr>
            <w:webHidden/>
          </w:rPr>
          <w:instrText xml:space="preserve"> PAGEREF _Toc167276017 \h </w:instrText>
        </w:r>
        <w:r w:rsidR="005D7C55">
          <w:rPr>
            <w:webHidden/>
          </w:rPr>
        </w:r>
        <w:r w:rsidR="005D7C55">
          <w:rPr>
            <w:webHidden/>
          </w:rPr>
          <w:fldChar w:fldCharType="separate"/>
        </w:r>
        <w:r w:rsidR="005D7C55">
          <w:rPr>
            <w:webHidden/>
          </w:rPr>
          <w:t>96</w:t>
        </w:r>
        <w:r w:rsidR="005D7C55">
          <w:rPr>
            <w:webHidden/>
          </w:rPr>
          <w:fldChar w:fldCharType="end"/>
        </w:r>
      </w:hyperlink>
    </w:p>
    <w:p w14:paraId="02E1D041" w14:textId="39F0BF23" w:rsidR="005D7C55" w:rsidRDefault="00DB49AF">
      <w:pPr>
        <w:pStyle w:val="Obsah2"/>
        <w:rPr>
          <w:rFonts w:asciiTheme="minorHAnsi" w:eastAsiaTheme="minorEastAsia" w:hAnsiTheme="minorHAnsi" w:cstheme="minorBidi"/>
          <w:spacing w:val="0"/>
          <w:lang w:eastAsia="sk-SK"/>
        </w:rPr>
      </w:pPr>
      <w:hyperlink w:anchor="_Toc167276018" w:history="1">
        <w:r w:rsidR="005D7C55" w:rsidRPr="000700C7">
          <w:rPr>
            <w:rStyle w:val="Hypertextovprepojenie"/>
          </w:rPr>
          <w:t>3.220</w:t>
        </w:r>
        <w:r w:rsidR="005D7C55">
          <w:rPr>
            <w:rFonts w:asciiTheme="minorHAnsi" w:eastAsiaTheme="minorEastAsia" w:hAnsiTheme="minorHAnsi" w:cstheme="minorBidi"/>
            <w:spacing w:val="0"/>
            <w:lang w:eastAsia="sk-SK"/>
          </w:rPr>
          <w:tab/>
        </w:r>
        <w:r w:rsidR="005D7C55" w:rsidRPr="000700C7">
          <w:rPr>
            <w:rStyle w:val="Hypertextovprepojenie"/>
            <w:rFonts w:cs="Arial"/>
          </w:rPr>
          <w:t>705-00  Preložky – úpravy – ochrany STL plynovodu d63</w:t>
        </w:r>
        <w:r w:rsidR="005D7C55">
          <w:rPr>
            <w:webHidden/>
          </w:rPr>
          <w:tab/>
        </w:r>
        <w:r w:rsidR="005D7C55">
          <w:rPr>
            <w:webHidden/>
          </w:rPr>
          <w:fldChar w:fldCharType="begin"/>
        </w:r>
        <w:r w:rsidR="005D7C55">
          <w:rPr>
            <w:webHidden/>
          </w:rPr>
          <w:instrText xml:space="preserve"> PAGEREF _Toc167276018 \h </w:instrText>
        </w:r>
        <w:r w:rsidR="005D7C55">
          <w:rPr>
            <w:webHidden/>
          </w:rPr>
        </w:r>
        <w:r w:rsidR="005D7C55">
          <w:rPr>
            <w:webHidden/>
          </w:rPr>
          <w:fldChar w:fldCharType="separate"/>
        </w:r>
        <w:r w:rsidR="005D7C55">
          <w:rPr>
            <w:webHidden/>
          </w:rPr>
          <w:t>96</w:t>
        </w:r>
        <w:r w:rsidR="005D7C55">
          <w:rPr>
            <w:webHidden/>
          </w:rPr>
          <w:fldChar w:fldCharType="end"/>
        </w:r>
      </w:hyperlink>
    </w:p>
    <w:p w14:paraId="2BFEF6E6" w14:textId="7601F662" w:rsidR="005D7C55" w:rsidRDefault="00DB49AF">
      <w:pPr>
        <w:pStyle w:val="Obsah2"/>
        <w:rPr>
          <w:rFonts w:asciiTheme="minorHAnsi" w:eastAsiaTheme="minorEastAsia" w:hAnsiTheme="minorHAnsi" w:cstheme="minorBidi"/>
          <w:spacing w:val="0"/>
          <w:lang w:eastAsia="sk-SK"/>
        </w:rPr>
      </w:pPr>
      <w:hyperlink w:anchor="_Toc167276019" w:history="1">
        <w:r w:rsidR="005D7C55" w:rsidRPr="000700C7">
          <w:rPr>
            <w:rStyle w:val="Hypertextovprepojenie"/>
          </w:rPr>
          <w:t>3.221</w:t>
        </w:r>
        <w:r w:rsidR="005D7C55">
          <w:rPr>
            <w:rFonts w:asciiTheme="minorHAnsi" w:eastAsiaTheme="minorEastAsia" w:hAnsiTheme="minorHAnsi" w:cstheme="minorBidi"/>
            <w:spacing w:val="0"/>
            <w:lang w:eastAsia="sk-SK"/>
          </w:rPr>
          <w:tab/>
        </w:r>
        <w:r w:rsidR="005D7C55" w:rsidRPr="000700C7">
          <w:rPr>
            <w:rStyle w:val="Hypertextovprepojenie"/>
            <w:rFonts w:cs="Arial"/>
          </w:rPr>
          <w:t>800-01 Prístup na stavenisko SO 204-00</w:t>
        </w:r>
        <w:r w:rsidR="005D7C55">
          <w:rPr>
            <w:webHidden/>
          </w:rPr>
          <w:tab/>
        </w:r>
        <w:r w:rsidR="005D7C55">
          <w:rPr>
            <w:webHidden/>
          </w:rPr>
          <w:fldChar w:fldCharType="begin"/>
        </w:r>
        <w:r w:rsidR="005D7C55">
          <w:rPr>
            <w:webHidden/>
          </w:rPr>
          <w:instrText xml:space="preserve"> PAGEREF _Toc167276019 \h </w:instrText>
        </w:r>
        <w:r w:rsidR="005D7C55">
          <w:rPr>
            <w:webHidden/>
          </w:rPr>
        </w:r>
        <w:r w:rsidR="005D7C55">
          <w:rPr>
            <w:webHidden/>
          </w:rPr>
          <w:fldChar w:fldCharType="separate"/>
        </w:r>
        <w:r w:rsidR="005D7C55">
          <w:rPr>
            <w:webHidden/>
          </w:rPr>
          <w:t>96</w:t>
        </w:r>
        <w:r w:rsidR="005D7C55">
          <w:rPr>
            <w:webHidden/>
          </w:rPr>
          <w:fldChar w:fldCharType="end"/>
        </w:r>
      </w:hyperlink>
    </w:p>
    <w:p w14:paraId="6F52B29E" w14:textId="1073139A" w:rsidR="005D7C55" w:rsidRDefault="00DB49AF">
      <w:pPr>
        <w:pStyle w:val="Obsah2"/>
        <w:rPr>
          <w:rFonts w:asciiTheme="minorHAnsi" w:eastAsiaTheme="minorEastAsia" w:hAnsiTheme="minorHAnsi" w:cstheme="minorBidi"/>
          <w:spacing w:val="0"/>
          <w:lang w:eastAsia="sk-SK"/>
        </w:rPr>
      </w:pPr>
      <w:hyperlink w:anchor="_Toc167276020" w:history="1">
        <w:r w:rsidR="005D7C55" w:rsidRPr="000700C7">
          <w:rPr>
            <w:rStyle w:val="Hypertextovprepojenie"/>
          </w:rPr>
          <w:t>3.222</w:t>
        </w:r>
        <w:r w:rsidR="005D7C55">
          <w:rPr>
            <w:rFonts w:asciiTheme="minorHAnsi" w:eastAsiaTheme="minorEastAsia" w:hAnsiTheme="minorHAnsi" w:cstheme="minorBidi"/>
            <w:spacing w:val="0"/>
            <w:lang w:eastAsia="sk-SK"/>
          </w:rPr>
          <w:tab/>
        </w:r>
        <w:r w:rsidR="005D7C55" w:rsidRPr="000700C7">
          <w:rPr>
            <w:rStyle w:val="Hypertextovprepojenie"/>
            <w:rFonts w:cs="Arial"/>
          </w:rPr>
          <w:t>800-02 Prístup na stavenisko SO 206-00</w:t>
        </w:r>
        <w:r w:rsidR="005D7C55">
          <w:rPr>
            <w:webHidden/>
          </w:rPr>
          <w:tab/>
        </w:r>
        <w:r w:rsidR="005D7C55">
          <w:rPr>
            <w:webHidden/>
          </w:rPr>
          <w:fldChar w:fldCharType="begin"/>
        </w:r>
        <w:r w:rsidR="005D7C55">
          <w:rPr>
            <w:webHidden/>
          </w:rPr>
          <w:instrText xml:space="preserve"> PAGEREF _Toc167276020 \h </w:instrText>
        </w:r>
        <w:r w:rsidR="005D7C55">
          <w:rPr>
            <w:webHidden/>
          </w:rPr>
        </w:r>
        <w:r w:rsidR="005D7C55">
          <w:rPr>
            <w:webHidden/>
          </w:rPr>
          <w:fldChar w:fldCharType="separate"/>
        </w:r>
        <w:r w:rsidR="005D7C55">
          <w:rPr>
            <w:webHidden/>
          </w:rPr>
          <w:t>96</w:t>
        </w:r>
        <w:r w:rsidR="005D7C55">
          <w:rPr>
            <w:webHidden/>
          </w:rPr>
          <w:fldChar w:fldCharType="end"/>
        </w:r>
      </w:hyperlink>
    </w:p>
    <w:p w14:paraId="529B38CE" w14:textId="41BC2E18" w:rsidR="005D7C55" w:rsidRDefault="00DB49AF">
      <w:pPr>
        <w:pStyle w:val="Obsah2"/>
        <w:rPr>
          <w:rFonts w:asciiTheme="minorHAnsi" w:eastAsiaTheme="minorEastAsia" w:hAnsiTheme="minorHAnsi" w:cstheme="minorBidi"/>
          <w:spacing w:val="0"/>
          <w:lang w:eastAsia="sk-SK"/>
        </w:rPr>
      </w:pPr>
      <w:hyperlink w:anchor="_Toc167276021" w:history="1">
        <w:r w:rsidR="005D7C55" w:rsidRPr="000700C7">
          <w:rPr>
            <w:rStyle w:val="Hypertextovprepojenie"/>
          </w:rPr>
          <w:t>3.223</w:t>
        </w:r>
        <w:r w:rsidR="005D7C55">
          <w:rPr>
            <w:rFonts w:asciiTheme="minorHAnsi" w:eastAsiaTheme="minorEastAsia" w:hAnsiTheme="minorHAnsi" w:cstheme="minorBidi"/>
            <w:spacing w:val="0"/>
            <w:lang w:eastAsia="sk-SK"/>
          </w:rPr>
          <w:tab/>
        </w:r>
        <w:r w:rsidR="005D7C55" w:rsidRPr="000700C7">
          <w:rPr>
            <w:rStyle w:val="Hypertextovprepojenie"/>
            <w:rFonts w:cs="Arial"/>
          </w:rPr>
          <w:t>800-03 Prístup na stavenisko SO 207-00</w:t>
        </w:r>
        <w:r w:rsidR="005D7C55">
          <w:rPr>
            <w:webHidden/>
          </w:rPr>
          <w:tab/>
        </w:r>
        <w:r w:rsidR="005D7C55">
          <w:rPr>
            <w:webHidden/>
          </w:rPr>
          <w:fldChar w:fldCharType="begin"/>
        </w:r>
        <w:r w:rsidR="005D7C55">
          <w:rPr>
            <w:webHidden/>
          </w:rPr>
          <w:instrText xml:space="preserve"> PAGEREF _Toc167276021 \h </w:instrText>
        </w:r>
        <w:r w:rsidR="005D7C55">
          <w:rPr>
            <w:webHidden/>
          </w:rPr>
        </w:r>
        <w:r w:rsidR="005D7C55">
          <w:rPr>
            <w:webHidden/>
          </w:rPr>
          <w:fldChar w:fldCharType="separate"/>
        </w:r>
        <w:r w:rsidR="005D7C55">
          <w:rPr>
            <w:webHidden/>
          </w:rPr>
          <w:t>96</w:t>
        </w:r>
        <w:r w:rsidR="005D7C55">
          <w:rPr>
            <w:webHidden/>
          </w:rPr>
          <w:fldChar w:fldCharType="end"/>
        </w:r>
      </w:hyperlink>
    </w:p>
    <w:p w14:paraId="27DF15C6" w14:textId="02497607" w:rsidR="005D7C55" w:rsidRDefault="00DB49AF">
      <w:pPr>
        <w:pStyle w:val="Obsah2"/>
        <w:rPr>
          <w:rFonts w:asciiTheme="minorHAnsi" w:eastAsiaTheme="minorEastAsia" w:hAnsiTheme="minorHAnsi" w:cstheme="minorBidi"/>
          <w:spacing w:val="0"/>
          <w:lang w:eastAsia="sk-SK"/>
        </w:rPr>
      </w:pPr>
      <w:hyperlink w:anchor="_Toc167276022" w:history="1">
        <w:r w:rsidR="005D7C55" w:rsidRPr="000700C7">
          <w:rPr>
            <w:rStyle w:val="Hypertextovprepojenie"/>
          </w:rPr>
          <w:t>3.224</w:t>
        </w:r>
        <w:r w:rsidR="005D7C55">
          <w:rPr>
            <w:rFonts w:asciiTheme="minorHAnsi" w:eastAsiaTheme="minorEastAsia" w:hAnsiTheme="minorHAnsi" w:cstheme="minorBidi"/>
            <w:spacing w:val="0"/>
            <w:lang w:eastAsia="sk-SK"/>
          </w:rPr>
          <w:tab/>
        </w:r>
        <w:r w:rsidR="005D7C55" w:rsidRPr="000700C7">
          <w:rPr>
            <w:rStyle w:val="Hypertextovprepojenie"/>
            <w:rFonts w:cs="Arial"/>
          </w:rPr>
          <w:t>800-06 Obnova krytu na existujúcich cestách III. Triedy</w:t>
        </w:r>
        <w:r w:rsidR="005D7C55">
          <w:rPr>
            <w:webHidden/>
          </w:rPr>
          <w:tab/>
        </w:r>
        <w:r w:rsidR="005D7C55">
          <w:rPr>
            <w:webHidden/>
          </w:rPr>
          <w:fldChar w:fldCharType="begin"/>
        </w:r>
        <w:r w:rsidR="005D7C55">
          <w:rPr>
            <w:webHidden/>
          </w:rPr>
          <w:instrText xml:space="preserve"> PAGEREF _Toc167276022 \h </w:instrText>
        </w:r>
        <w:r w:rsidR="005D7C55">
          <w:rPr>
            <w:webHidden/>
          </w:rPr>
        </w:r>
        <w:r w:rsidR="005D7C55">
          <w:rPr>
            <w:webHidden/>
          </w:rPr>
          <w:fldChar w:fldCharType="separate"/>
        </w:r>
        <w:r w:rsidR="005D7C55">
          <w:rPr>
            <w:webHidden/>
          </w:rPr>
          <w:t>96</w:t>
        </w:r>
        <w:r w:rsidR="005D7C55">
          <w:rPr>
            <w:webHidden/>
          </w:rPr>
          <w:fldChar w:fldCharType="end"/>
        </w:r>
      </w:hyperlink>
    </w:p>
    <w:p w14:paraId="345305BA" w14:textId="7BF153B5" w:rsidR="005D7C55" w:rsidRDefault="00DB49AF">
      <w:pPr>
        <w:pStyle w:val="Obsah2"/>
        <w:rPr>
          <w:rFonts w:asciiTheme="minorHAnsi" w:eastAsiaTheme="minorEastAsia" w:hAnsiTheme="minorHAnsi" w:cstheme="minorBidi"/>
          <w:spacing w:val="0"/>
          <w:lang w:eastAsia="sk-SK"/>
        </w:rPr>
      </w:pPr>
      <w:hyperlink w:anchor="_Toc167276023" w:history="1">
        <w:r w:rsidR="005D7C55" w:rsidRPr="000700C7">
          <w:rPr>
            <w:rStyle w:val="Hypertextovprepojenie"/>
          </w:rPr>
          <w:t>3.225</w:t>
        </w:r>
        <w:r w:rsidR="005D7C55">
          <w:rPr>
            <w:rFonts w:asciiTheme="minorHAnsi" w:eastAsiaTheme="minorEastAsia" w:hAnsiTheme="minorHAnsi" w:cstheme="minorBidi"/>
            <w:spacing w:val="0"/>
            <w:lang w:eastAsia="sk-SK"/>
          </w:rPr>
          <w:tab/>
        </w:r>
        <w:r w:rsidR="005D7C55" w:rsidRPr="000700C7">
          <w:rPr>
            <w:rStyle w:val="Hypertextovprepojenie"/>
            <w:rFonts w:cs="Arial"/>
          </w:rPr>
          <w:t>800-09 Obnova krytu na existujúcich miestnych komunikáciách</w:t>
        </w:r>
        <w:r w:rsidR="005D7C55">
          <w:rPr>
            <w:webHidden/>
          </w:rPr>
          <w:tab/>
        </w:r>
        <w:r w:rsidR="005D7C55">
          <w:rPr>
            <w:webHidden/>
          </w:rPr>
          <w:fldChar w:fldCharType="begin"/>
        </w:r>
        <w:r w:rsidR="005D7C55">
          <w:rPr>
            <w:webHidden/>
          </w:rPr>
          <w:instrText xml:space="preserve"> PAGEREF _Toc167276023 \h </w:instrText>
        </w:r>
        <w:r w:rsidR="005D7C55">
          <w:rPr>
            <w:webHidden/>
          </w:rPr>
        </w:r>
        <w:r w:rsidR="005D7C55">
          <w:rPr>
            <w:webHidden/>
          </w:rPr>
          <w:fldChar w:fldCharType="separate"/>
        </w:r>
        <w:r w:rsidR="005D7C55">
          <w:rPr>
            <w:webHidden/>
          </w:rPr>
          <w:t>97</w:t>
        </w:r>
        <w:r w:rsidR="005D7C55">
          <w:rPr>
            <w:webHidden/>
          </w:rPr>
          <w:fldChar w:fldCharType="end"/>
        </w:r>
      </w:hyperlink>
    </w:p>
    <w:p w14:paraId="700F7E45" w14:textId="56739509" w:rsidR="005D7C55" w:rsidRDefault="00DB49AF">
      <w:pPr>
        <w:pStyle w:val="Obsah1"/>
        <w:rPr>
          <w:rFonts w:asciiTheme="minorHAnsi" w:eastAsiaTheme="minorEastAsia" w:hAnsiTheme="minorHAnsi" w:cstheme="minorBidi"/>
          <w:b w:val="0"/>
          <w:bCs w:val="0"/>
          <w:caps w:val="0"/>
          <w:spacing w:val="0"/>
          <w:kern w:val="0"/>
          <w:szCs w:val="22"/>
          <w:lang w:eastAsia="sk-SK"/>
        </w:rPr>
      </w:pPr>
      <w:hyperlink w:anchor="_Toc167276024" w:history="1">
        <w:r w:rsidR="005D7C55" w:rsidRPr="000700C7">
          <w:rPr>
            <w:rStyle w:val="Hypertextovprepojenie"/>
          </w:rPr>
          <w:t>4.</w:t>
        </w:r>
        <w:r w:rsidR="005D7C55">
          <w:rPr>
            <w:rFonts w:asciiTheme="minorHAnsi" w:eastAsiaTheme="minorEastAsia" w:hAnsiTheme="minorHAnsi" w:cstheme="minorBidi"/>
            <w:b w:val="0"/>
            <w:bCs w:val="0"/>
            <w:caps w:val="0"/>
            <w:spacing w:val="0"/>
            <w:kern w:val="0"/>
            <w:szCs w:val="22"/>
            <w:lang w:eastAsia="sk-SK"/>
          </w:rPr>
          <w:tab/>
        </w:r>
        <w:r w:rsidR="005D7C55" w:rsidRPr="000700C7">
          <w:rPr>
            <w:rStyle w:val="Hypertextovprepojenie"/>
          </w:rPr>
          <w:t>Časť B, Kysucké nové mesto-oščadnica</w:t>
        </w:r>
        <w:r w:rsidR="005D7C55">
          <w:rPr>
            <w:webHidden/>
          </w:rPr>
          <w:tab/>
        </w:r>
        <w:r w:rsidR="005D7C55">
          <w:rPr>
            <w:webHidden/>
          </w:rPr>
          <w:fldChar w:fldCharType="begin"/>
        </w:r>
        <w:r w:rsidR="005D7C55">
          <w:rPr>
            <w:webHidden/>
          </w:rPr>
          <w:instrText xml:space="preserve"> PAGEREF _Toc167276024 \h </w:instrText>
        </w:r>
        <w:r w:rsidR="005D7C55">
          <w:rPr>
            <w:webHidden/>
          </w:rPr>
        </w:r>
        <w:r w:rsidR="005D7C55">
          <w:rPr>
            <w:webHidden/>
          </w:rPr>
          <w:fldChar w:fldCharType="separate"/>
        </w:r>
        <w:r w:rsidR="005D7C55">
          <w:rPr>
            <w:webHidden/>
          </w:rPr>
          <w:t>98</w:t>
        </w:r>
        <w:r w:rsidR="005D7C55">
          <w:rPr>
            <w:webHidden/>
          </w:rPr>
          <w:fldChar w:fldCharType="end"/>
        </w:r>
      </w:hyperlink>
    </w:p>
    <w:p w14:paraId="1D6C04C5" w14:textId="4C943F50" w:rsidR="005D7C55" w:rsidRDefault="00DB49AF">
      <w:pPr>
        <w:pStyle w:val="Obsah2"/>
        <w:rPr>
          <w:rFonts w:asciiTheme="minorHAnsi" w:eastAsiaTheme="minorEastAsia" w:hAnsiTheme="minorHAnsi" w:cstheme="minorBidi"/>
          <w:spacing w:val="0"/>
          <w:lang w:eastAsia="sk-SK"/>
        </w:rPr>
      </w:pPr>
      <w:hyperlink w:anchor="_Toc167276025" w:history="1">
        <w:r w:rsidR="005D7C55" w:rsidRPr="000700C7">
          <w:rPr>
            <w:rStyle w:val="Hypertextovprepojenie"/>
          </w:rPr>
          <w:t>4.1</w:t>
        </w:r>
        <w:r w:rsidR="005D7C55">
          <w:rPr>
            <w:rFonts w:asciiTheme="minorHAnsi" w:eastAsiaTheme="minorEastAsia" w:hAnsiTheme="minorHAnsi" w:cstheme="minorBidi"/>
            <w:spacing w:val="0"/>
            <w:lang w:eastAsia="sk-SK"/>
          </w:rPr>
          <w:tab/>
        </w:r>
        <w:r w:rsidR="005D7C55" w:rsidRPr="000700C7">
          <w:rPr>
            <w:rStyle w:val="Hypertextovprepojenie"/>
            <w:rFonts w:cs="Arial"/>
          </w:rPr>
          <w:t>029-02 Demolácia mosta v km 32,270</w:t>
        </w:r>
        <w:r w:rsidR="005D7C55">
          <w:rPr>
            <w:webHidden/>
          </w:rPr>
          <w:tab/>
        </w:r>
        <w:r w:rsidR="005D7C55">
          <w:rPr>
            <w:webHidden/>
          </w:rPr>
          <w:fldChar w:fldCharType="begin"/>
        </w:r>
        <w:r w:rsidR="005D7C55">
          <w:rPr>
            <w:webHidden/>
          </w:rPr>
          <w:instrText xml:space="preserve"> PAGEREF _Toc167276025 \h </w:instrText>
        </w:r>
        <w:r w:rsidR="005D7C55">
          <w:rPr>
            <w:webHidden/>
          </w:rPr>
        </w:r>
        <w:r w:rsidR="005D7C55">
          <w:rPr>
            <w:webHidden/>
          </w:rPr>
          <w:fldChar w:fldCharType="separate"/>
        </w:r>
        <w:r w:rsidR="005D7C55">
          <w:rPr>
            <w:webHidden/>
          </w:rPr>
          <w:t>98</w:t>
        </w:r>
        <w:r w:rsidR="005D7C55">
          <w:rPr>
            <w:webHidden/>
          </w:rPr>
          <w:fldChar w:fldCharType="end"/>
        </w:r>
      </w:hyperlink>
    </w:p>
    <w:p w14:paraId="53FFBC07" w14:textId="5F4BC1C7" w:rsidR="005D7C55" w:rsidRDefault="00DB49AF">
      <w:pPr>
        <w:pStyle w:val="Obsah2"/>
        <w:rPr>
          <w:rFonts w:asciiTheme="minorHAnsi" w:eastAsiaTheme="minorEastAsia" w:hAnsiTheme="minorHAnsi" w:cstheme="minorBidi"/>
          <w:spacing w:val="0"/>
          <w:lang w:eastAsia="sk-SK"/>
        </w:rPr>
      </w:pPr>
      <w:hyperlink w:anchor="_Toc167276026" w:history="1">
        <w:r w:rsidR="005D7C55" w:rsidRPr="000700C7">
          <w:rPr>
            <w:rStyle w:val="Hypertextovprepojenie"/>
          </w:rPr>
          <w:t>4.2</w:t>
        </w:r>
        <w:r w:rsidR="005D7C55">
          <w:rPr>
            <w:rFonts w:asciiTheme="minorHAnsi" w:eastAsiaTheme="minorEastAsia" w:hAnsiTheme="minorHAnsi" w:cstheme="minorBidi"/>
            <w:spacing w:val="0"/>
            <w:lang w:eastAsia="sk-SK"/>
          </w:rPr>
          <w:tab/>
        </w:r>
        <w:r w:rsidR="005D7C55" w:rsidRPr="000700C7">
          <w:rPr>
            <w:rStyle w:val="Hypertextovprepojenie"/>
            <w:rFonts w:cs="Arial"/>
          </w:rPr>
          <w:t>031-00 Vegetačné úpravy diaľnice D3</w:t>
        </w:r>
        <w:r w:rsidR="005D7C55">
          <w:rPr>
            <w:webHidden/>
          </w:rPr>
          <w:tab/>
        </w:r>
        <w:r w:rsidR="005D7C55">
          <w:rPr>
            <w:webHidden/>
          </w:rPr>
          <w:fldChar w:fldCharType="begin"/>
        </w:r>
        <w:r w:rsidR="005D7C55">
          <w:rPr>
            <w:webHidden/>
          </w:rPr>
          <w:instrText xml:space="preserve"> PAGEREF _Toc167276026 \h </w:instrText>
        </w:r>
        <w:r w:rsidR="005D7C55">
          <w:rPr>
            <w:webHidden/>
          </w:rPr>
        </w:r>
        <w:r w:rsidR="005D7C55">
          <w:rPr>
            <w:webHidden/>
          </w:rPr>
          <w:fldChar w:fldCharType="separate"/>
        </w:r>
        <w:r w:rsidR="005D7C55">
          <w:rPr>
            <w:webHidden/>
          </w:rPr>
          <w:t>98</w:t>
        </w:r>
        <w:r w:rsidR="005D7C55">
          <w:rPr>
            <w:webHidden/>
          </w:rPr>
          <w:fldChar w:fldCharType="end"/>
        </w:r>
      </w:hyperlink>
    </w:p>
    <w:p w14:paraId="14DD36CE" w14:textId="3CE23E1E" w:rsidR="005D7C55" w:rsidRDefault="00DB49AF">
      <w:pPr>
        <w:pStyle w:val="Obsah2"/>
        <w:rPr>
          <w:rFonts w:asciiTheme="minorHAnsi" w:eastAsiaTheme="minorEastAsia" w:hAnsiTheme="minorHAnsi" w:cstheme="minorBidi"/>
          <w:spacing w:val="0"/>
          <w:lang w:eastAsia="sk-SK"/>
        </w:rPr>
      </w:pPr>
      <w:hyperlink w:anchor="_Toc167276027" w:history="1">
        <w:r w:rsidR="005D7C55" w:rsidRPr="000700C7">
          <w:rPr>
            <w:rStyle w:val="Hypertextovprepojenie"/>
          </w:rPr>
          <w:t>4.3</w:t>
        </w:r>
        <w:r w:rsidR="005D7C55">
          <w:rPr>
            <w:rFonts w:asciiTheme="minorHAnsi" w:eastAsiaTheme="minorEastAsia" w:hAnsiTheme="minorHAnsi" w:cstheme="minorBidi"/>
            <w:spacing w:val="0"/>
            <w:lang w:eastAsia="sk-SK"/>
          </w:rPr>
          <w:tab/>
        </w:r>
        <w:r w:rsidR="005D7C55" w:rsidRPr="000700C7">
          <w:rPr>
            <w:rStyle w:val="Hypertextovprepojenie"/>
            <w:rFonts w:cs="Arial"/>
          </w:rPr>
          <w:t>032-00 Vegetačné úpravy cesty I/11</w:t>
        </w:r>
        <w:r w:rsidR="005D7C55">
          <w:rPr>
            <w:webHidden/>
          </w:rPr>
          <w:tab/>
        </w:r>
        <w:r w:rsidR="005D7C55">
          <w:rPr>
            <w:webHidden/>
          </w:rPr>
          <w:fldChar w:fldCharType="begin"/>
        </w:r>
        <w:r w:rsidR="005D7C55">
          <w:rPr>
            <w:webHidden/>
          </w:rPr>
          <w:instrText xml:space="preserve"> PAGEREF _Toc167276027 \h </w:instrText>
        </w:r>
        <w:r w:rsidR="005D7C55">
          <w:rPr>
            <w:webHidden/>
          </w:rPr>
        </w:r>
        <w:r w:rsidR="005D7C55">
          <w:rPr>
            <w:webHidden/>
          </w:rPr>
          <w:fldChar w:fldCharType="separate"/>
        </w:r>
        <w:r w:rsidR="005D7C55">
          <w:rPr>
            <w:webHidden/>
          </w:rPr>
          <w:t>98</w:t>
        </w:r>
        <w:r w:rsidR="005D7C55">
          <w:rPr>
            <w:webHidden/>
          </w:rPr>
          <w:fldChar w:fldCharType="end"/>
        </w:r>
      </w:hyperlink>
    </w:p>
    <w:p w14:paraId="058C43A6" w14:textId="7E1B873F" w:rsidR="005D7C55" w:rsidRDefault="00DB49AF">
      <w:pPr>
        <w:pStyle w:val="Obsah2"/>
        <w:rPr>
          <w:rFonts w:asciiTheme="minorHAnsi" w:eastAsiaTheme="minorEastAsia" w:hAnsiTheme="minorHAnsi" w:cstheme="minorBidi"/>
          <w:spacing w:val="0"/>
          <w:lang w:eastAsia="sk-SK"/>
        </w:rPr>
      </w:pPr>
      <w:hyperlink w:anchor="_Toc167276028" w:history="1">
        <w:r w:rsidR="005D7C55" w:rsidRPr="000700C7">
          <w:rPr>
            <w:rStyle w:val="Hypertextovprepojenie"/>
          </w:rPr>
          <w:t>4.4</w:t>
        </w:r>
        <w:r w:rsidR="005D7C55">
          <w:rPr>
            <w:rFonts w:asciiTheme="minorHAnsi" w:eastAsiaTheme="minorEastAsia" w:hAnsiTheme="minorHAnsi" w:cstheme="minorBidi"/>
            <w:spacing w:val="0"/>
            <w:lang w:eastAsia="sk-SK"/>
          </w:rPr>
          <w:tab/>
        </w:r>
        <w:r w:rsidR="005D7C55" w:rsidRPr="000700C7">
          <w:rPr>
            <w:rStyle w:val="Hypertextovprepojenie"/>
            <w:rFonts w:cs="Arial"/>
          </w:rPr>
          <w:t>052-01 Rekultivácia dočasných záberov PP</w:t>
        </w:r>
        <w:r w:rsidR="005D7C55">
          <w:rPr>
            <w:webHidden/>
          </w:rPr>
          <w:tab/>
        </w:r>
        <w:r w:rsidR="005D7C55">
          <w:rPr>
            <w:webHidden/>
          </w:rPr>
          <w:fldChar w:fldCharType="begin"/>
        </w:r>
        <w:r w:rsidR="005D7C55">
          <w:rPr>
            <w:webHidden/>
          </w:rPr>
          <w:instrText xml:space="preserve"> PAGEREF _Toc167276028 \h </w:instrText>
        </w:r>
        <w:r w:rsidR="005D7C55">
          <w:rPr>
            <w:webHidden/>
          </w:rPr>
        </w:r>
        <w:r w:rsidR="005D7C55">
          <w:rPr>
            <w:webHidden/>
          </w:rPr>
          <w:fldChar w:fldCharType="separate"/>
        </w:r>
        <w:r w:rsidR="005D7C55">
          <w:rPr>
            <w:webHidden/>
          </w:rPr>
          <w:t>98</w:t>
        </w:r>
        <w:r w:rsidR="005D7C55">
          <w:rPr>
            <w:webHidden/>
          </w:rPr>
          <w:fldChar w:fldCharType="end"/>
        </w:r>
      </w:hyperlink>
    </w:p>
    <w:p w14:paraId="710BDD5E" w14:textId="42C7A565" w:rsidR="005D7C55" w:rsidRDefault="00DB49AF">
      <w:pPr>
        <w:pStyle w:val="Obsah2"/>
        <w:rPr>
          <w:rFonts w:asciiTheme="minorHAnsi" w:eastAsiaTheme="minorEastAsia" w:hAnsiTheme="minorHAnsi" w:cstheme="minorBidi"/>
          <w:spacing w:val="0"/>
          <w:lang w:eastAsia="sk-SK"/>
        </w:rPr>
      </w:pPr>
      <w:hyperlink w:anchor="_Toc167276029" w:history="1">
        <w:r w:rsidR="005D7C55" w:rsidRPr="000700C7">
          <w:rPr>
            <w:rStyle w:val="Hypertextovprepojenie"/>
          </w:rPr>
          <w:t>4.5</w:t>
        </w:r>
        <w:r w:rsidR="005D7C55">
          <w:rPr>
            <w:rFonts w:asciiTheme="minorHAnsi" w:eastAsiaTheme="minorEastAsia" w:hAnsiTheme="minorHAnsi" w:cstheme="minorBidi"/>
            <w:spacing w:val="0"/>
            <w:lang w:eastAsia="sk-SK"/>
          </w:rPr>
          <w:tab/>
        </w:r>
        <w:r w:rsidR="005D7C55" w:rsidRPr="000700C7">
          <w:rPr>
            <w:rStyle w:val="Hypertextovprepojenie"/>
            <w:rFonts w:cs="Arial"/>
          </w:rPr>
          <w:t>052-02 Rekultivácia dočasných záberov LP</w:t>
        </w:r>
        <w:r w:rsidR="005D7C55">
          <w:rPr>
            <w:webHidden/>
          </w:rPr>
          <w:tab/>
        </w:r>
        <w:r w:rsidR="005D7C55">
          <w:rPr>
            <w:webHidden/>
          </w:rPr>
          <w:fldChar w:fldCharType="begin"/>
        </w:r>
        <w:r w:rsidR="005D7C55">
          <w:rPr>
            <w:webHidden/>
          </w:rPr>
          <w:instrText xml:space="preserve"> PAGEREF _Toc167276029 \h </w:instrText>
        </w:r>
        <w:r w:rsidR="005D7C55">
          <w:rPr>
            <w:webHidden/>
          </w:rPr>
        </w:r>
        <w:r w:rsidR="005D7C55">
          <w:rPr>
            <w:webHidden/>
          </w:rPr>
          <w:fldChar w:fldCharType="separate"/>
        </w:r>
        <w:r w:rsidR="005D7C55">
          <w:rPr>
            <w:webHidden/>
          </w:rPr>
          <w:t>98</w:t>
        </w:r>
        <w:r w:rsidR="005D7C55">
          <w:rPr>
            <w:webHidden/>
          </w:rPr>
          <w:fldChar w:fldCharType="end"/>
        </w:r>
      </w:hyperlink>
    </w:p>
    <w:p w14:paraId="6F38437A" w14:textId="586227E5" w:rsidR="005D7C55" w:rsidRDefault="00DB49AF">
      <w:pPr>
        <w:pStyle w:val="Obsah2"/>
        <w:rPr>
          <w:rFonts w:asciiTheme="minorHAnsi" w:eastAsiaTheme="minorEastAsia" w:hAnsiTheme="minorHAnsi" w:cstheme="minorBidi"/>
          <w:spacing w:val="0"/>
          <w:lang w:eastAsia="sk-SK"/>
        </w:rPr>
      </w:pPr>
      <w:hyperlink w:anchor="_Toc167276030" w:history="1">
        <w:r w:rsidR="005D7C55" w:rsidRPr="000700C7">
          <w:rPr>
            <w:rStyle w:val="Hypertextovprepojenie"/>
          </w:rPr>
          <w:t>4.6</w:t>
        </w:r>
        <w:r w:rsidR="005D7C55">
          <w:rPr>
            <w:rFonts w:asciiTheme="minorHAnsi" w:eastAsiaTheme="minorEastAsia" w:hAnsiTheme="minorHAnsi" w:cstheme="minorBidi"/>
            <w:spacing w:val="0"/>
            <w:lang w:eastAsia="sk-SK"/>
          </w:rPr>
          <w:tab/>
        </w:r>
        <w:r w:rsidR="005D7C55" w:rsidRPr="000700C7">
          <w:rPr>
            <w:rStyle w:val="Hypertextovprepojenie"/>
            <w:rFonts w:cs="Arial"/>
          </w:rPr>
          <w:t>101-00 Diaľnica D3 – úsek v km 31,925 - 33,017</w:t>
        </w:r>
        <w:r w:rsidR="005D7C55">
          <w:rPr>
            <w:webHidden/>
          </w:rPr>
          <w:tab/>
        </w:r>
        <w:r w:rsidR="005D7C55">
          <w:rPr>
            <w:webHidden/>
          </w:rPr>
          <w:fldChar w:fldCharType="begin"/>
        </w:r>
        <w:r w:rsidR="005D7C55">
          <w:rPr>
            <w:webHidden/>
          </w:rPr>
          <w:instrText xml:space="preserve"> PAGEREF _Toc167276030 \h </w:instrText>
        </w:r>
        <w:r w:rsidR="005D7C55">
          <w:rPr>
            <w:webHidden/>
          </w:rPr>
        </w:r>
        <w:r w:rsidR="005D7C55">
          <w:rPr>
            <w:webHidden/>
          </w:rPr>
          <w:fldChar w:fldCharType="separate"/>
        </w:r>
        <w:r w:rsidR="005D7C55">
          <w:rPr>
            <w:webHidden/>
          </w:rPr>
          <w:t>99</w:t>
        </w:r>
        <w:r w:rsidR="005D7C55">
          <w:rPr>
            <w:webHidden/>
          </w:rPr>
          <w:fldChar w:fldCharType="end"/>
        </w:r>
      </w:hyperlink>
    </w:p>
    <w:p w14:paraId="5C81818D" w14:textId="6ADC0CD5" w:rsidR="005D7C55" w:rsidRDefault="00DB49AF">
      <w:pPr>
        <w:pStyle w:val="Obsah2"/>
        <w:rPr>
          <w:rFonts w:asciiTheme="minorHAnsi" w:eastAsiaTheme="minorEastAsia" w:hAnsiTheme="minorHAnsi" w:cstheme="minorBidi"/>
          <w:spacing w:val="0"/>
          <w:lang w:eastAsia="sk-SK"/>
        </w:rPr>
      </w:pPr>
      <w:hyperlink w:anchor="_Toc167276031" w:history="1">
        <w:r w:rsidR="005D7C55" w:rsidRPr="000700C7">
          <w:rPr>
            <w:rStyle w:val="Hypertextovprepojenie"/>
          </w:rPr>
          <w:t>4.7</w:t>
        </w:r>
        <w:r w:rsidR="005D7C55">
          <w:rPr>
            <w:rFonts w:asciiTheme="minorHAnsi" w:eastAsiaTheme="minorEastAsia" w:hAnsiTheme="minorHAnsi" w:cstheme="minorBidi"/>
            <w:spacing w:val="0"/>
            <w:lang w:eastAsia="sk-SK"/>
          </w:rPr>
          <w:tab/>
        </w:r>
        <w:r w:rsidR="005D7C55" w:rsidRPr="000700C7">
          <w:rPr>
            <w:rStyle w:val="Hypertextovprepojenie"/>
            <w:rFonts w:cs="Arial"/>
          </w:rPr>
          <w:t>103-00 Napojenie SSÚD na diaľnicu D3</w:t>
        </w:r>
        <w:r w:rsidR="005D7C55">
          <w:rPr>
            <w:webHidden/>
          </w:rPr>
          <w:tab/>
        </w:r>
        <w:r w:rsidR="005D7C55">
          <w:rPr>
            <w:webHidden/>
          </w:rPr>
          <w:fldChar w:fldCharType="begin"/>
        </w:r>
        <w:r w:rsidR="005D7C55">
          <w:rPr>
            <w:webHidden/>
          </w:rPr>
          <w:instrText xml:space="preserve"> PAGEREF _Toc167276031 \h </w:instrText>
        </w:r>
        <w:r w:rsidR="005D7C55">
          <w:rPr>
            <w:webHidden/>
          </w:rPr>
        </w:r>
        <w:r w:rsidR="005D7C55">
          <w:rPr>
            <w:webHidden/>
          </w:rPr>
          <w:fldChar w:fldCharType="separate"/>
        </w:r>
        <w:r w:rsidR="005D7C55">
          <w:rPr>
            <w:webHidden/>
          </w:rPr>
          <w:t>99</w:t>
        </w:r>
        <w:r w:rsidR="005D7C55">
          <w:rPr>
            <w:webHidden/>
          </w:rPr>
          <w:fldChar w:fldCharType="end"/>
        </w:r>
      </w:hyperlink>
    </w:p>
    <w:p w14:paraId="6F53DD27" w14:textId="1D56CCC7" w:rsidR="005D7C55" w:rsidRDefault="00DB49AF">
      <w:pPr>
        <w:pStyle w:val="Obsah2"/>
        <w:rPr>
          <w:rFonts w:asciiTheme="minorHAnsi" w:eastAsiaTheme="minorEastAsia" w:hAnsiTheme="minorHAnsi" w:cstheme="minorBidi"/>
          <w:spacing w:val="0"/>
          <w:lang w:eastAsia="sk-SK"/>
        </w:rPr>
      </w:pPr>
      <w:hyperlink w:anchor="_Toc167276032" w:history="1">
        <w:r w:rsidR="005D7C55" w:rsidRPr="000700C7">
          <w:rPr>
            <w:rStyle w:val="Hypertextovprepojenie"/>
          </w:rPr>
          <w:t>4.8</w:t>
        </w:r>
        <w:r w:rsidR="005D7C55">
          <w:rPr>
            <w:rFonts w:asciiTheme="minorHAnsi" w:eastAsiaTheme="minorEastAsia" w:hAnsiTheme="minorHAnsi" w:cstheme="minorBidi"/>
            <w:spacing w:val="0"/>
            <w:lang w:eastAsia="sk-SK"/>
          </w:rPr>
          <w:tab/>
        </w:r>
        <w:r w:rsidR="005D7C55" w:rsidRPr="000700C7">
          <w:rPr>
            <w:rStyle w:val="Hypertextovprepojenie"/>
            <w:rFonts w:cs="Arial"/>
          </w:rPr>
          <w:t>113-00 Preložka cesty I/11 úsek v km 31,950-32,500 D3</w:t>
        </w:r>
        <w:r w:rsidR="005D7C55">
          <w:rPr>
            <w:webHidden/>
          </w:rPr>
          <w:tab/>
        </w:r>
        <w:r w:rsidR="005D7C55">
          <w:rPr>
            <w:webHidden/>
          </w:rPr>
          <w:fldChar w:fldCharType="begin"/>
        </w:r>
        <w:r w:rsidR="005D7C55">
          <w:rPr>
            <w:webHidden/>
          </w:rPr>
          <w:instrText xml:space="preserve"> PAGEREF _Toc167276032 \h </w:instrText>
        </w:r>
        <w:r w:rsidR="005D7C55">
          <w:rPr>
            <w:webHidden/>
          </w:rPr>
        </w:r>
        <w:r w:rsidR="005D7C55">
          <w:rPr>
            <w:webHidden/>
          </w:rPr>
          <w:fldChar w:fldCharType="separate"/>
        </w:r>
        <w:r w:rsidR="005D7C55">
          <w:rPr>
            <w:webHidden/>
          </w:rPr>
          <w:t>99</w:t>
        </w:r>
        <w:r w:rsidR="005D7C55">
          <w:rPr>
            <w:webHidden/>
          </w:rPr>
          <w:fldChar w:fldCharType="end"/>
        </w:r>
      </w:hyperlink>
    </w:p>
    <w:p w14:paraId="7F5826B0" w14:textId="0A3C9490" w:rsidR="005D7C55" w:rsidRDefault="00DB49AF">
      <w:pPr>
        <w:pStyle w:val="Obsah2"/>
        <w:rPr>
          <w:rFonts w:asciiTheme="minorHAnsi" w:eastAsiaTheme="minorEastAsia" w:hAnsiTheme="minorHAnsi" w:cstheme="minorBidi"/>
          <w:spacing w:val="0"/>
          <w:lang w:eastAsia="sk-SK"/>
        </w:rPr>
      </w:pPr>
      <w:hyperlink w:anchor="_Toc167276033" w:history="1">
        <w:r w:rsidR="005D7C55" w:rsidRPr="000700C7">
          <w:rPr>
            <w:rStyle w:val="Hypertextovprepojenie"/>
          </w:rPr>
          <w:t>4.9</w:t>
        </w:r>
        <w:r w:rsidR="005D7C55">
          <w:rPr>
            <w:rFonts w:asciiTheme="minorHAnsi" w:eastAsiaTheme="minorEastAsia" w:hAnsiTheme="minorHAnsi" w:cstheme="minorBidi"/>
            <w:spacing w:val="0"/>
            <w:lang w:eastAsia="sk-SK"/>
          </w:rPr>
          <w:tab/>
        </w:r>
        <w:r w:rsidR="005D7C55" w:rsidRPr="000700C7">
          <w:rPr>
            <w:rStyle w:val="Hypertextovprepojenie"/>
            <w:rFonts w:cs="Arial"/>
          </w:rPr>
          <w:t>126-00 Prístupová cesta pre SSÚD</w:t>
        </w:r>
        <w:r w:rsidR="005D7C55">
          <w:rPr>
            <w:webHidden/>
          </w:rPr>
          <w:tab/>
        </w:r>
        <w:r w:rsidR="005D7C55">
          <w:rPr>
            <w:webHidden/>
          </w:rPr>
          <w:fldChar w:fldCharType="begin"/>
        </w:r>
        <w:r w:rsidR="005D7C55">
          <w:rPr>
            <w:webHidden/>
          </w:rPr>
          <w:instrText xml:space="preserve"> PAGEREF _Toc167276033 \h </w:instrText>
        </w:r>
        <w:r w:rsidR="005D7C55">
          <w:rPr>
            <w:webHidden/>
          </w:rPr>
        </w:r>
        <w:r w:rsidR="005D7C55">
          <w:rPr>
            <w:webHidden/>
          </w:rPr>
          <w:fldChar w:fldCharType="separate"/>
        </w:r>
        <w:r w:rsidR="005D7C55">
          <w:rPr>
            <w:webHidden/>
          </w:rPr>
          <w:t>99</w:t>
        </w:r>
        <w:r w:rsidR="005D7C55">
          <w:rPr>
            <w:webHidden/>
          </w:rPr>
          <w:fldChar w:fldCharType="end"/>
        </w:r>
      </w:hyperlink>
    </w:p>
    <w:p w14:paraId="73D12226" w14:textId="1F6145E1" w:rsidR="005D7C55" w:rsidRDefault="00DB49AF">
      <w:pPr>
        <w:pStyle w:val="Obsah2"/>
        <w:rPr>
          <w:rFonts w:asciiTheme="minorHAnsi" w:eastAsiaTheme="minorEastAsia" w:hAnsiTheme="minorHAnsi" w:cstheme="minorBidi"/>
          <w:spacing w:val="0"/>
          <w:lang w:eastAsia="sk-SK"/>
        </w:rPr>
      </w:pPr>
      <w:hyperlink w:anchor="_Toc167276034" w:history="1">
        <w:r w:rsidR="005D7C55" w:rsidRPr="000700C7">
          <w:rPr>
            <w:rStyle w:val="Hypertextovprepojenie"/>
          </w:rPr>
          <w:t>4.10</w:t>
        </w:r>
        <w:r w:rsidR="005D7C55">
          <w:rPr>
            <w:rFonts w:asciiTheme="minorHAnsi" w:eastAsiaTheme="minorEastAsia" w:hAnsiTheme="minorHAnsi" w:cstheme="minorBidi"/>
            <w:spacing w:val="0"/>
            <w:lang w:eastAsia="sk-SK"/>
          </w:rPr>
          <w:tab/>
        </w:r>
        <w:r w:rsidR="005D7C55" w:rsidRPr="000700C7">
          <w:rPr>
            <w:rStyle w:val="Hypertextovprepojenie"/>
            <w:rFonts w:cs="Arial"/>
          </w:rPr>
          <w:t>136-00 Poľná cesta pri SSÚD</w:t>
        </w:r>
        <w:r w:rsidR="005D7C55">
          <w:rPr>
            <w:webHidden/>
          </w:rPr>
          <w:tab/>
        </w:r>
        <w:r w:rsidR="005D7C55">
          <w:rPr>
            <w:webHidden/>
          </w:rPr>
          <w:fldChar w:fldCharType="begin"/>
        </w:r>
        <w:r w:rsidR="005D7C55">
          <w:rPr>
            <w:webHidden/>
          </w:rPr>
          <w:instrText xml:space="preserve"> PAGEREF _Toc167276034 \h </w:instrText>
        </w:r>
        <w:r w:rsidR="005D7C55">
          <w:rPr>
            <w:webHidden/>
          </w:rPr>
        </w:r>
        <w:r w:rsidR="005D7C55">
          <w:rPr>
            <w:webHidden/>
          </w:rPr>
          <w:fldChar w:fldCharType="separate"/>
        </w:r>
        <w:r w:rsidR="005D7C55">
          <w:rPr>
            <w:webHidden/>
          </w:rPr>
          <w:t>100</w:t>
        </w:r>
        <w:r w:rsidR="005D7C55">
          <w:rPr>
            <w:webHidden/>
          </w:rPr>
          <w:fldChar w:fldCharType="end"/>
        </w:r>
      </w:hyperlink>
    </w:p>
    <w:p w14:paraId="39180185" w14:textId="73DE98BA" w:rsidR="005D7C55" w:rsidRDefault="00DB49AF">
      <w:pPr>
        <w:pStyle w:val="Obsah2"/>
        <w:rPr>
          <w:rFonts w:asciiTheme="minorHAnsi" w:eastAsiaTheme="minorEastAsia" w:hAnsiTheme="minorHAnsi" w:cstheme="minorBidi"/>
          <w:spacing w:val="0"/>
          <w:lang w:eastAsia="sk-SK"/>
        </w:rPr>
      </w:pPr>
      <w:hyperlink w:anchor="_Toc167276035" w:history="1">
        <w:r w:rsidR="005D7C55" w:rsidRPr="000700C7">
          <w:rPr>
            <w:rStyle w:val="Hypertextovprepojenie"/>
          </w:rPr>
          <w:t>4.11</w:t>
        </w:r>
        <w:r w:rsidR="005D7C55">
          <w:rPr>
            <w:rFonts w:asciiTheme="minorHAnsi" w:eastAsiaTheme="minorEastAsia" w:hAnsiTheme="minorHAnsi" w:cstheme="minorBidi"/>
            <w:spacing w:val="0"/>
            <w:lang w:eastAsia="sk-SK"/>
          </w:rPr>
          <w:tab/>
        </w:r>
        <w:r w:rsidR="005D7C55" w:rsidRPr="000700C7">
          <w:rPr>
            <w:rStyle w:val="Hypertextovprepojenie"/>
            <w:rFonts w:cs="Arial"/>
          </w:rPr>
          <w:t>171-01 Chodník pre peších v Krásne nad Kysucou</w:t>
        </w:r>
        <w:r w:rsidR="005D7C55">
          <w:rPr>
            <w:webHidden/>
          </w:rPr>
          <w:tab/>
        </w:r>
        <w:r w:rsidR="005D7C55">
          <w:rPr>
            <w:webHidden/>
          </w:rPr>
          <w:fldChar w:fldCharType="begin"/>
        </w:r>
        <w:r w:rsidR="005D7C55">
          <w:rPr>
            <w:webHidden/>
          </w:rPr>
          <w:instrText xml:space="preserve"> PAGEREF _Toc167276035 \h </w:instrText>
        </w:r>
        <w:r w:rsidR="005D7C55">
          <w:rPr>
            <w:webHidden/>
          </w:rPr>
        </w:r>
        <w:r w:rsidR="005D7C55">
          <w:rPr>
            <w:webHidden/>
          </w:rPr>
          <w:fldChar w:fldCharType="separate"/>
        </w:r>
        <w:r w:rsidR="005D7C55">
          <w:rPr>
            <w:webHidden/>
          </w:rPr>
          <w:t>100</w:t>
        </w:r>
        <w:r w:rsidR="005D7C55">
          <w:rPr>
            <w:webHidden/>
          </w:rPr>
          <w:fldChar w:fldCharType="end"/>
        </w:r>
      </w:hyperlink>
    </w:p>
    <w:p w14:paraId="68FF0C94" w14:textId="22C4F9D9" w:rsidR="005D7C55" w:rsidRDefault="00DB49AF">
      <w:pPr>
        <w:pStyle w:val="Obsah2"/>
        <w:rPr>
          <w:rFonts w:asciiTheme="minorHAnsi" w:eastAsiaTheme="minorEastAsia" w:hAnsiTheme="minorHAnsi" w:cstheme="minorBidi"/>
          <w:spacing w:val="0"/>
          <w:lang w:eastAsia="sk-SK"/>
        </w:rPr>
      </w:pPr>
      <w:hyperlink w:anchor="_Toc167276036" w:history="1">
        <w:r w:rsidR="005D7C55" w:rsidRPr="000700C7">
          <w:rPr>
            <w:rStyle w:val="Hypertextovprepojenie"/>
          </w:rPr>
          <w:t>4.12</w:t>
        </w:r>
        <w:r w:rsidR="005D7C55">
          <w:rPr>
            <w:rFonts w:asciiTheme="minorHAnsi" w:eastAsiaTheme="minorEastAsia" w:hAnsiTheme="minorHAnsi" w:cstheme="minorBidi"/>
            <w:spacing w:val="0"/>
            <w:lang w:eastAsia="sk-SK"/>
          </w:rPr>
          <w:tab/>
        </w:r>
        <w:r w:rsidR="005D7C55" w:rsidRPr="000700C7">
          <w:rPr>
            <w:rStyle w:val="Hypertextovprepojenie"/>
            <w:rFonts w:cs="Arial"/>
          </w:rPr>
          <w:t>171-02 Chodník pre peších v Oščadnici</w:t>
        </w:r>
        <w:r w:rsidR="005D7C55">
          <w:rPr>
            <w:webHidden/>
          </w:rPr>
          <w:tab/>
        </w:r>
        <w:r w:rsidR="005D7C55">
          <w:rPr>
            <w:webHidden/>
          </w:rPr>
          <w:fldChar w:fldCharType="begin"/>
        </w:r>
        <w:r w:rsidR="005D7C55">
          <w:rPr>
            <w:webHidden/>
          </w:rPr>
          <w:instrText xml:space="preserve"> PAGEREF _Toc167276036 \h </w:instrText>
        </w:r>
        <w:r w:rsidR="005D7C55">
          <w:rPr>
            <w:webHidden/>
          </w:rPr>
        </w:r>
        <w:r w:rsidR="005D7C55">
          <w:rPr>
            <w:webHidden/>
          </w:rPr>
          <w:fldChar w:fldCharType="separate"/>
        </w:r>
        <w:r w:rsidR="005D7C55">
          <w:rPr>
            <w:webHidden/>
          </w:rPr>
          <w:t>100</w:t>
        </w:r>
        <w:r w:rsidR="005D7C55">
          <w:rPr>
            <w:webHidden/>
          </w:rPr>
          <w:fldChar w:fldCharType="end"/>
        </w:r>
      </w:hyperlink>
    </w:p>
    <w:p w14:paraId="1B926BA0" w14:textId="01FCB366" w:rsidR="005D7C55" w:rsidRDefault="00DB49AF">
      <w:pPr>
        <w:pStyle w:val="Obsah2"/>
        <w:rPr>
          <w:rFonts w:asciiTheme="minorHAnsi" w:eastAsiaTheme="minorEastAsia" w:hAnsiTheme="minorHAnsi" w:cstheme="minorBidi"/>
          <w:spacing w:val="0"/>
          <w:lang w:eastAsia="sk-SK"/>
        </w:rPr>
      </w:pPr>
      <w:hyperlink w:anchor="_Toc167276037" w:history="1">
        <w:r w:rsidR="005D7C55" w:rsidRPr="000700C7">
          <w:rPr>
            <w:rStyle w:val="Hypertextovprepojenie"/>
          </w:rPr>
          <w:t>4.13</w:t>
        </w:r>
        <w:r w:rsidR="005D7C55">
          <w:rPr>
            <w:rFonts w:asciiTheme="minorHAnsi" w:eastAsiaTheme="minorEastAsia" w:hAnsiTheme="minorHAnsi" w:cstheme="minorBidi"/>
            <w:spacing w:val="0"/>
            <w:lang w:eastAsia="sk-SK"/>
          </w:rPr>
          <w:tab/>
        </w:r>
        <w:r w:rsidR="005D7C55" w:rsidRPr="000700C7">
          <w:rPr>
            <w:rStyle w:val="Hypertextovprepojenie"/>
            <w:rFonts w:cs="Arial"/>
          </w:rPr>
          <w:t>217-00 Most nad diaľnicou D3 v km 32,891</w:t>
        </w:r>
        <w:r w:rsidR="005D7C55">
          <w:rPr>
            <w:webHidden/>
          </w:rPr>
          <w:tab/>
        </w:r>
        <w:r w:rsidR="005D7C55">
          <w:rPr>
            <w:webHidden/>
          </w:rPr>
          <w:fldChar w:fldCharType="begin"/>
        </w:r>
        <w:r w:rsidR="005D7C55">
          <w:rPr>
            <w:webHidden/>
          </w:rPr>
          <w:instrText xml:space="preserve"> PAGEREF _Toc167276037 \h </w:instrText>
        </w:r>
        <w:r w:rsidR="005D7C55">
          <w:rPr>
            <w:webHidden/>
          </w:rPr>
        </w:r>
        <w:r w:rsidR="005D7C55">
          <w:rPr>
            <w:webHidden/>
          </w:rPr>
          <w:fldChar w:fldCharType="separate"/>
        </w:r>
        <w:r w:rsidR="005D7C55">
          <w:rPr>
            <w:webHidden/>
          </w:rPr>
          <w:t>100</w:t>
        </w:r>
        <w:r w:rsidR="005D7C55">
          <w:rPr>
            <w:webHidden/>
          </w:rPr>
          <w:fldChar w:fldCharType="end"/>
        </w:r>
      </w:hyperlink>
    </w:p>
    <w:p w14:paraId="5B379524" w14:textId="5A0EC143" w:rsidR="005D7C55" w:rsidRDefault="00DB49AF">
      <w:pPr>
        <w:pStyle w:val="Obsah2"/>
        <w:rPr>
          <w:rFonts w:asciiTheme="minorHAnsi" w:eastAsiaTheme="minorEastAsia" w:hAnsiTheme="minorHAnsi" w:cstheme="minorBidi"/>
          <w:spacing w:val="0"/>
          <w:lang w:eastAsia="sk-SK"/>
        </w:rPr>
      </w:pPr>
      <w:hyperlink w:anchor="_Toc167276038" w:history="1">
        <w:r w:rsidR="005D7C55" w:rsidRPr="000700C7">
          <w:rPr>
            <w:rStyle w:val="Hypertextovprepojenie"/>
          </w:rPr>
          <w:t>4.14</w:t>
        </w:r>
        <w:r w:rsidR="005D7C55">
          <w:rPr>
            <w:rFonts w:asciiTheme="minorHAnsi" w:eastAsiaTheme="minorEastAsia" w:hAnsiTheme="minorHAnsi" w:cstheme="minorBidi"/>
            <w:spacing w:val="0"/>
            <w:lang w:eastAsia="sk-SK"/>
          </w:rPr>
          <w:tab/>
        </w:r>
        <w:r w:rsidR="005D7C55" w:rsidRPr="000700C7">
          <w:rPr>
            <w:rStyle w:val="Hypertextovprepojenie"/>
            <w:rFonts w:cs="Arial"/>
          </w:rPr>
          <w:t>238-00 Oporný múr na D3 v km 31,974-32,138 vpravo</w:t>
        </w:r>
        <w:r w:rsidR="005D7C55">
          <w:rPr>
            <w:webHidden/>
          </w:rPr>
          <w:tab/>
        </w:r>
        <w:r w:rsidR="005D7C55">
          <w:rPr>
            <w:webHidden/>
          </w:rPr>
          <w:fldChar w:fldCharType="begin"/>
        </w:r>
        <w:r w:rsidR="005D7C55">
          <w:rPr>
            <w:webHidden/>
          </w:rPr>
          <w:instrText xml:space="preserve"> PAGEREF _Toc167276038 \h </w:instrText>
        </w:r>
        <w:r w:rsidR="005D7C55">
          <w:rPr>
            <w:webHidden/>
          </w:rPr>
        </w:r>
        <w:r w:rsidR="005D7C55">
          <w:rPr>
            <w:webHidden/>
          </w:rPr>
          <w:fldChar w:fldCharType="separate"/>
        </w:r>
        <w:r w:rsidR="005D7C55">
          <w:rPr>
            <w:webHidden/>
          </w:rPr>
          <w:t>100</w:t>
        </w:r>
        <w:r w:rsidR="005D7C55">
          <w:rPr>
            <w:webHidden/>
          </w:rPr>
          <w:fldChar w:fldCharType="end"/>
        </w:r>
      </w:hyperlink>
    </w:p>
    <w:p w14:paraId="7E6172DF" w14:textId="39FB361B" w:rsidR="005D7C55" w:rsidRDefault="00DB49AF">
      <w:pPr>
        <w:pStyle w:val="Obsah2"/>
        <w:rPr>
          <w:rFonts w:asciiTheme="minorHAnsi" w:eastAsiaTheme="minorEastAsia" w:hAnsiTheme="minorHAnsi" w:cstheme="minorBidi"/>
          <w:spacing w:val="0"/>
          <w:lang w:eastAsia="sk-SK"/>
        </w:rPr>
      </w:pPr>
      <w:hyperlink w:anchor="_Toc167276039" w:history="1">
        <w:r w:rsidR="005D7C55" w:rsidRPr="000700C7">
          <w:rPr>
            <w:rStyle w:val="Hypertextovprepojenie"/>
          </w:rPr>
          <w:t>4.15</w:t>
        </w:r>
        <w:r w:rsidR="005D7C55">
          <w:rPr>
            <w:rFonts w:asciiTheme="minorHAnsi" w:eastAsiaTheme="minorEastAsia" w:hAnsiTheme="minorHAnsi" w:cstheme="minorBidi"/>
            <w:spacing w:val="0"/>
            <w:lang w:eastAsia="sk-SK"/>
          </w:rPr>
          <w:tab/>
        </w:r>
        <w:r w:rsidR="005D7C55" w:rsidRPr="000700C7">
          <w:rPr>
            <w:rStyle w:val="Hypertextovprepojenie"/>
            <w:rFonts w:cs="Arial"/>
          </w:rPr>
          <w:t>263-00 Oporný múr na vetve napojenia SSÚD</w:t>
        </w:r>
        <w:r w:rsidR="005D7C55">
          <w:rPr>
            <w:webHidden/>
          </w:rPr>
          <w:tab/>
        </w:r>
        <w:r w:rsidR="005D7C55">
          <w:rPr>
            <w:webHidden/>
          </w:rPr>
          <w:fldChar w:fldCharType="begin"/>
        </w:r>
        <w:r w:rsidR="005D7C55">
          <w:rPr>
            <w:webHidden/>
          </w:rPr>
          <w:instrText xml:space="preserve"> PAGEREF _Toc167276039 \h </w:instrText>
        </w:r>
        <w:r w:rsidR="005D7C55">
          <w:rPr>
            <w:webHidden/>
          </w:rPr>
        </w:r>
        <w:r w:rsidR="005D7C55">
          <w:rPr>
            <w:webHidden/>
          </w:rPr>
          <w:fldChar w:fldCharType="separate"/>
        </w:r>
        <w:r w:rsidR="005D7C55">
          <w:rPr>
            <w:webHidden/>
          </w:rPr>
          <w:t>100</w:t>
        </w:r>
        <w:r w:rsidR="005D7C55">
          <w:rPr>
            <w:webHidden/>
          </w:rPr>
          <w:fldChar w:fldCharType="end"/>
        </w:r>
      </w:hyperlink>
    </w:p>
    <w:p w14:paraId="7B80CB52" w14:textId="08A1D8C4" w:rsidR="005D7C55" w:rsidRDefault="00DB49AF">
      <w:pPr>
        <w:pStyle w:val="Obsah2"/>
        <w:rPr>
          <w:rFonts w:asciiTheme="minorHAnsi" w:eastAsiaTheme="minorEastAsia" w:hAnsiTheme="minorHAnsi" w:cstheme="minorBidi"/>
          <w:spacing w:val="0"/>
          <w:lang w:eastAsia="sk-SK"/>
        </w:rPr>
      </w:pPr>
      <w:hyperlink w:anchor="_Toc167276040" w:history="1">
        <w:r w:rsidR="005D7C55" w:rsidRPr="000700C7">
          <w:rPr>
            <w:rStyle w:val="Hypertextovprepojenie"/>
          </w:rPr>
          <w:t>4.16</w:t>
        </w:r>
        <w:r w:rsidR="005D7C55">
          <w:rPr>
            <w:rFonts w:asciiTheme="minorHAnsi" w:eastAsiaTheme="minorEastAsia" w:hAnsiTheme="minorHAnsi" w:cstheme="minorBidi"/>
            <w:spacing w:val="0"/>
            <w:lang w:eastAsia="sk-SK"/>
          </w:rPr>
          <w:tab/>
        </w:r>
        <w:r w:rsidR="005D7C55" w:rsidRPr="000700C7">
          <w:rPr>
            <w:rStyle w:val="Hypertextovprepojenie"/>
            <w:rFonts w:cs="Arial"/>
          </w:rPr>
          <w:t>290-15 Protihluková stena na D3 v km 32,450-32,700 vľavo</w:t>
        </w:r>
        <w:r w:rsidR="005D7C55">
          <w:rPr>
            <w:webHidden/>
          </w:rPr>
          <w:tab/>
        </w:r>
        <w:r w:rsidR="005D7C55">
          <w:rPr>
            <w:webHidden/>
          </w:rPr>
          <w:fldChar w:fldCharType="begin"/>
        </w:r>
        <w:r w:rsidR="005D7C55">
          <w:rPr>
            <w:webHidden/>
          </w:rPr>
          <w:instrText xml:space="preserve"> PAGEREF _Toc167276040 \h </w:instrText>
        </w:r>
        <w:r w:rsidR="005D7C55">
          <w:rPr>
            <w:webHidden/>
          </w:rPr>
        </w:r>
        <w:r w:rsidR="005D7C55">
          <w:rPr>
            <w:webHidden/>
          </w:rPr>
          <w:fldChar w:fldCharType="separate"/>
        </w:r>
        <w:r w:rsidR="005D7C55">
          <w:rPr>
            <w:webHidden/>
          </w:rPr>
          <w:t>101</w:t>
        </w:r>
        <w:r w:rsidR="005D7C55">
          <w:rPr>
            <w:webHidden/>
          </w:rPr>
          <w:fldChar w:fldCharType="end"/>
        </w:r>
      </w:hyperlink>
    </w:p>
    <w:p w14:paraId="170501CD" w14:textId="51F66CE7" w:rsidR="005D7C55" w:rsidRDefault="00DB49AF">
      <w:pPr>
        <w:pStyle w:val="Obsah2"/>
        <w:rPr>
          <w:rFonts w:asciiTheme="minorHAnsi" w:eastAsiaTheme="minorEastAsia" w:hAnsiTheme="minorHAnsi" w:cstheme="minorBidi"/>
          <w:spacing w:val="0"/>
          <w:lang w:eastAsia="sk-SK"/>
        </w:rPr>
      </w:pPr>
      <w:hyperlink w:anchor="_Toc167276041" w:history="1">
        <w:r w:rsidR="005D7C55" w:rsidRPr="000700C7">
          <w:rPr>
            <w:rStyle w:val="Hypertextovprepojenie"/>
          </w:rPr>
          <w:t>4.17</w:t>
        </w:r>
        <w:r w:rsidR="005D7C55">
          <w:rPr>
            <w:rFonts w:asciiTheme="minorHAnsi" w:eastAsiaTheme="minorEastAsia" w:hAnsiTheme="minorHAnsi" w:cstheme="minorBidi"/>
            <w:spacing w:val="0"/>
            <w:lang w:eastAsia="sk-SK"/>
          </w:rPr>
          <w:tab/>
        </w:r>
        <w:r w:rsidR="005D7C55" w:rsidRPr="000700C7">
          <w:rPr>
            <w:rStyle w:val="Hypertextovprepojenie"/>
            <w:rFonts w:cs="Arial"/>
          </w:rPr>
          <w:t>290-16 Protihluková stena na D3 v km 32,975-33,017 vľavo</w:t>
        </w:r>
        <w:r w:rsidR="005D7C55">
          <w:rPr>
            <w:webHidden/>
          </w:rPr>
          <w:tab/>
        </w:r>
        <w:r w:rsidR="005D7C55">
          <w:rPr>
            <w:webHidden/>
          </w:rPr>
          <w:fldChar w:fldCharType="begin"/>
        </w:r>
        <w:r w:rsidR="005D7C55">
          <w:rPr>
            <w:webHidden/>
          </w:rPr>
          <w:instrText xml:space="preserve"> PAGEREF _Toc167276041 \h </w:instrText>
        </w:r>
        <w:r w:rsidR="005D7C55">
          <w:rPr>
            <w:webHidden/>
          </w:rPr>
        </w:r>
        <w:r w:rsidR="005D7C55">
          <w:rPr>
            <w:webHidden/>
          </w:rPr>
          <w:fldChar w:fldCharType="separate"/>
        </w:r>
        <w:r w:rsidR="005D7C55">
          <w:rPr>
            <w:webHidden/>
          </w:rPr>
          <w:t>101</w:t>
        </w:r>
        <w:r w:rsidR="005D7C55">
          <w:rPr>
            <w:webHidden/>
          </w:rPr>
          <w:fldChar w:fldCharType="end"/>
        </w:r>
      </w:hyperlink>
    </w:p>
    <w:p w14:paraId="3622D670" w14:textId="3D0243AA" w:rsidR="005D7C55" w:rsidRDefault="00DB49AF">
      <w:pPr>
        <w:pStyle w:val="Obsah2"/>
        <w:rPr>
          <w:rFonts w:asciiTheme="minorHAnsi" w:eastAsiaTheme="minorEastAsia" w:hAnsiTheme="minorHAnsi" w:cstheme="minorBidi"/>
          <w:spacing w:val="0"/>
          <w:lang w:eastAsia="sk-SK"/>
        </w:rPr>
      </w:pPr>
      <w:hyperlink w:anchor="_Toc167276042" w:history="1">
        <w:r w:rsidR="005D7C55" w:rsidRPr="000700C7">
          <w:rPr>
            <w:rStyle w:val="Hypertextovprepojenie"/>
          </w:rPr>
          <w:t>4.18</w:t>
        </w:r>
        <w:r w:rsidR="005D7C55">
          <w:rPr>
            <w:rFonts w:asciiTheme="minorHAnsi" w:eastAsiaTheme="minorEastAsia" w:hAnsiTheme="minorHAnsi" w:cstheme="minorBidi"/>
            <w:spacing w:val="0"/>
            <w:lang w:eastAsia="sk-SK"/>
          </w:rPr>
          <w:tab/>
        </w:r>
        <w:r w:rsidR="005D7C55" w:rsidRPr="000700C7">
          <w:rPr>
            <w:rStyle w:val="Hypertextovprepojenie"/>
            <w:rFonts w:cs="Arial"/>
          </w:rPr>
          <w:t>301-00 Oplotenie diaľnice D3</w:t>
        </w:r>
        <w:r w:rsidR="005D7C55">
          <w:rPr>
            <w:webHidden/>
          </w:rPr>
          <w:tab/>
        </w:r>
        <w:r w:rsidR="005D7C55">
          <w:rPr>
            <w:webHidden/>
          </w:rPr>
          <w:fldChar w:fldCharType="begin"/>
        </w:r>
        <w:r w:rsidR="005D7C55">
          <w:rPr>
            <w:webHidden/>
          </w:rPr>
          <w:instrText xml:space="preserve"> PAGEREF _Toc167276042 \h </w:instrText>
        </w:r>
        <w:r w:rsidR="005D7C55">
          <w:rPr>
            <w:webHidden/>
          </w:rPr>
        </w:r>
        <w:r w:rsidR="005D7C55">
          <w:rPr>
            <w:webHidden/>
          </w:rPr>
          <w:fldChar w:fldCharType="separate"/>
        </w:r>
        <w:r w:rsidR="005D7C55">
          <w:rPr>
            <w:webHidden/>
          </w:rPr>
          <w:t>101</w:t>
        </w:r>
        <w:r w:rsidR="005D7C55">
          <w:rPr>
            <w:webHidden/>
          </w:rPr>
          <w:fldChar w:fldCharType="end"/>
        </w:r>
      </w:hyperlink>
    </w:p>
    <w:p w14:paraId="71894CAB" w14:textId="560750FB" w:rsidR="005D7C55" w:rsidRDefault="00DB49AF">
      <w:pPr>
        <w:pStyle w:val="Obsah2"/>
        <w:rPr>
          <w:rFonts w:asciiTheme="minorHAnsi" w:eastAsiaTheme="minorEastAsia" w:hAnsiTheme="minorHAnsi" w:cstheme="minorBidi"/>
          <w:spacing w:val="0"/>
          <w:lang w:eastAsia="sk-SK"/>
        </w:rPr>
      </w:pPr>
      <w:hyperlink w:anchor="_Toc167276043" w:history="1">
        <w:r w:rsidR="005D7C55" w:rsidRPr="000700C7">
          <w:rPr>
            <w:rStyle w:val="Hypertextovprepojenie"/>
          </w:rPr>
          <w:t>4.19</w:t>
        </w:r>
        <w:r w:rsidR="005D7C55">
          <w:rPr>
            <w:rFonts w:asciiTheme="minorHAnsi" w:eastAsiaTheme="minorEastAsia" w:hAnsiTheme="minorHAnsi" w:cstheme="minorBidi"/>
            <w:spacing w:val="0"/>
            <w:lang w:eastAsia="sk-SK"/>
          </w:rPr>
          <w:tab/>
        </w:r>
        <w:r w:rsidR="005D7C55" w:rsidRPr="000700C7">
          <w:rPr>
            <w:rStyle w:val="Hypertextovprepojenie"/>
            <w:rFonts w:cs="Arial"/>
          </w:rPr>
          <w:t>302-00 Náhradné oplotenie</w:t>
        </w:r>
        <w:r w:rsidR="005D7C55">
          <w:rPr>
            <w:webHidden/>
          </w:rPr>
          <w:tab/>
        </w:r>
        <w:r w:rsidR="005D7C55">
          <w:rPr>
            <w:webHidden/>
          </w:rPr>
          <w:fldChar w:fldCharType="begin"/>
        </w:r>
        <w:r w:rsidR="005D7C55">
          <w:rPr>
            <w:webHidden/>
          </w:rPr>
          <w:instrText xml:space="preserve"> PAGEREF _Toc167276043 \h </w:instrText>
        </w:r>
        <w:r w:rsidR="005D7C55">
          <w:rPr>
            <w:webHidden/>
          </w:rPr>
        </w:r>
        <w:r w:rsidR="005D7C55">
          <w:rPr>
            <w:webHidden/>
          </w:rPr>
          <w:fldChar w:fldCharType="separate"/>
        </w:r>
        <w:r w:rsidR="005D7C55">
          <w:rPr>
            <w:webHidden/>
          </w:rPr>
          <w:t>101</w:t>
        </w:r>
        <w:r w:rsidR="005D7C55">
          <w:rPr>
            <w:webHidden/>
          </w:rPr>
          <w:fldChar w:fldCharType="end"/>
        </w:r>
      </w:hyperlink>
    </w:p>
    <w:p w14:paraId="3B4F2EFD" w14:textId="3C9B01DB" w:rsidR="005D7C55" w:rsidRDefault="00DB49AF">
      <w:pPr>
        <w:pStyle w:val="Obsah2"/>
        <w:rPr>
          <w:rFonts w:asciiTheme="minorHAnsi" w:eastAsiaTheme="minorEastAsia" w:hAnsiTheme="minorHAnsi" w:cstheme="minorBidi"/>
          <w:spacing w:val="0"/>
          <w:lang w:eastAsia="sk-SK"/>
        </w:rPr>
      </w:pPr>
      <w:hyperlink w:anchor="_Toc167276044" w:history="1">
        <w:r w:rsidR="005D7C55" w:rsidRPr="000700C7">
          <w:rPr>
            <w:rStyle w:val="Hypertextovprepojenie"/>
          </w:rPr>
          <w:t>4.20</w:t>
        </w:r>
        <w:r w:rsidR="005D7C55">
          <w:rPr>
            <w:rFonts w:asciiTheme="minorHAnsi" w:eastAsiaTheme="minorEastAsia" w:hAnsiTheme="minorHAnsi" w:cstheme="minorBidi"/>
            <w:spacing w:val="0"/>
            <w:lang w:eastAsia="sk-SK"/>
          </w:rPr>
          <w:tab/>
        </w:r>
        <w:r w:rsidR="005D7C55" w:rsidRPr="000700C7">
          <w:rPr>
            <w:rStyle w:val="Hypertextovprepojenie"/>
            <w:rFonts w:cs="Arial"/>
          </w:rPr>
          <w:t>321-01 Sadovnícke úpravy</w:t>
        </w:r>
        <w:r w:rsidR="005D7C55">
          <w:rPr>
            <w:webHidden/>
          </w:rPr>
          <w:tab/>
        </w:r>
        <w:r w:rsidR="005D7C55">
          <w:rPr>
            <w:webHidden/>
          </w:rPr>
          <w:fldChar w:fldCharType="begin"/>
        </w:r>
        <w:r w:rsidR="005D7C55">
          <w:rPr>
            <w:webHidden/>
          </w:rPr>
          <w:instrText xml:space="preserve"> PAGEREF _Toc167276044 \h </w:instrText>
        </w:r>
        <w:r w:rsidR="005D7C55">
          <w:rPr>
            <w:webHidden/>
          </w:rPr>
        </w:r>
        <w:r w:rsidR="005D7C55">
          <w:rPr>
            <w:webHidden/>
          </w:rPr>
          <w:fldChar w:fldCharType="separate"/>
        </w:r>
        <w:r w:rsidR="005D7C55">
          <w:rPr>
            <w:webHidden/>
          </w:rPr>
          <w:t>101</w:t>
        </w:r>
        <w:r w:rsidR="005D7C55">
          <w:rPr>
            <w:webHidden/>
          </w:rPr>
          <w:fldChar w:fldCharType="end"/>
        </w:r>
      </w:hyperlink>
    </w:p>
    <w:p w14:paraId="67CA64EB" w14:textId="35352783" w:rsidR="005D7C55" w:rsidRDefault="00DB49AF">
      <w:pPr>
        <w:pStyle w:val="Obsah2"/>
        <w:rPr>
          <w:rFonts w:asciiTheme="minorHAnsi" w:eastAsiaTheme="minorEastAsia" w:hAnsiTheme="minorHAnsi" w:cstheme="minorBidi"/>
          <w:spacing w:val="0"/>
          <w:lang w:eastAsia="sk-SK"/>
        </w:rPr>
      </w:pPr>
      <w:hyperlink w:anchor="_Toc167276045" w:history="1">
        <w:r w:rsidR="005D7C55" w:rsidRPr="000700C7">
          <w:rPr>
            <w:rStyle w:val="Hypertextovprepojenie"/>
          </w:rPr>
          <w:t>4.21</w:t>
        </w:r>
        <w:r w:rsidR="005D7C55">
          <w:rPr>
            <w:rFonts w:asciiTheme="minorHAnsi" w:eastAsiaTheme="minorEastAsia" w:hAnsiTheme="minorHAnsi" w:cstheme="minorBidi"/>
            <w:spacing w:val="0"/>
            <w:lang w:eastAsia="sk-SK"/>
          </w:rPr>
          <w:tab/>
        </w:r>
        <w:r w:rsidR="005D7C55" w:rsidRPr="000700C7">
          <w:rPr>
            <w:rStyle w:val="Hypertextovprepojenie"/>
            <w:rFonts w:cs="Arial"/>
          </w:rPr>
          <w:t>321-02 Terénne úpravy</w:t>
        </w:r>
        <w:r w:rsidR="005D7C55">
          <w:rPr>
            <w:webHidden/>
          </w:rPr>
          <w:tab/>
        </w:r>
        <w:r w:rsidR="005D7C55">
          <w:rPr>
            <w:webHidden/>
          </w:rPr>
          <w:fldChar w:fldCharType="begin"/>
        </w:r>
        <w:r w:rsidR="005D7C55">
          <w:rPr>
            <w:webHidden/>
          </w:rPr>
          <w:instrText xml:space="preserve"> PAGEREF _Toc167276045 \h </w:instrText>
        </w:r>
        <w:r w:rsidR="005D7C55">
          <w:rPr>
            <w:webHidden/>
          </w:rPr>
        </w:r>
        <w:r w:rsidR="005D7C55">
          <w:rPr>
            <w:webHidden/>
          </w:rPr>
          <w:fldChar w:fldCharType="separate"/>
        </w:r>
        <w:r w:rsidR="005D7C55">
          <w:rPr>
            <w:webHidden/>
          </w:rPr>
          <w:t>102</w:t>
        </w:r>
        <w:r w:rsidR="005D7C55">
          <w:rPr>
            <w:webHidden/>
          </w:rPr>
          <w:fldChar w:fldCharType="end"/>
        </w:r>
      </w:hyperlink>
    </w:p>
    <w:p w14:paraId="5A8E7060" w14:textId="1C59E1AE" w:rsidR="005D7C55" w:rsidRDefault="00DB49AF">
      <w:pPr>
        <w:pStyle w:val="Obsah2"/>
        <w:rPr>
          <w:rFonts w:asciiTheme="minorHAnsi" w:eastAsiaTheme="minorEastAsia" w:hAnsiTheme="minorHAnsi" w:cstheme="minorBidi"/>
          <w:spacing w:val="0"/>
          <w:lang w:eastAsia="sk-SK"/>
        </w:rPr>
      </w:pPr>
      <w:hyperlink w:anchor="_Toc167276046" w:history="1">
        <w:r w:rsidR="005D7C55" w:rsidRPr="000700C7">
          <w:rPr>
            <w:rStyle w:val="Hypertextovprepojenie"/>
          </w:rPr>
          <w:t>4.22</w:t>
        </w:r>
        <w:r w:rsidR="005D7C55">
          <w:rPr>
            <w:rFonts w:asciiTheme="minorHAnsi" w:eastAsiaTheme="minorEastAsia" w:hAnsiTheme="minorHAnsi" w:cstheme="minorBidi"/>
            <w:spacing w:val="0"/>
            <w:lang w:eastAsia="sk-SK"/>
          </w:rPr>
          <w:tab/>
        </w:r>
        <w:r w:rsidR="005D7C55" w:rsidRPr="000700C7">
          <w:rPr>
            <w:rStyle w:val="Hypertextovprepojenie"/>
            <w:rFonts w:cs="Arial"/>
          </w:rPr>
          <w:t>321-11 Spevnené plochy</w:t>
        </w:r>
        <w:r w:rsidR="005D7C55">
          <w:rPr>
            <w:webHidden/>
          </w:rPr>
          <w:tab/>
        </w:r>
        <w:r w:rsidR="005D7C55">
          <w:rPr>
            <w:webHidden/>
          </w:rPr>
          <w:fldChar w:fldCharType="begin"/>
        </w:r>
        <w:r w:rsidR="005D7C55">
          <w:rPr>
            <w:webHidden/>
          </w:rPr>
          <w:instrText xml:space="preserve"> PAGEREF _Toc167276046 \h </w:instrText>
        </w:r>
        <w:r w:rsidR="005D7C55">
          <w:rPr>
            <w:webHidden/>
          </w:rPr>
        </w:r>
        <w:r w:rsidR="005D7C55">
          <w:rPr>
            <w:webHidden/>
          </w:rPr>
          <w:fldChar w:fldCharType="separate"/>
        </w:r>
        <w:r w:rsidR="005D7C55">
          <w:rPr>
            <w:webHidden/>
          </w:rPr>
          <w:t>102</w:t>
        </w:r>
        <w:r w:rsidR="005D7C55">
          <w:rPr>
            <w:webHidden/>
          </w:rPr>
          <w:fldChar w:fldCharType="end"/>
        </w:r>
      </w:hyperlink>
    </w:p>
    <w:p w14:paraId="2579E705" w14:textId="7116E72C" w:rsidR="005D7C55" w:rsidRDefault="00DB49AF">
      <w:pPr>
        <w:pStyle w:val="Obsah2"/>
        <w:rPr>
          <w:rFonts w:asciiTheme="minorHAnsi" w:eastAsiaTheme="minorEastAsia" w:hAnsiTheme="minorHAnsi" w:cstheme="minorBidi"/>
          <w:spacing w:val="0"/>
          <w:lang w:eastAsia="sk-SK"/>
        </w:rPr>
      </w:pPr>
      <w:hyperlink w:anchor="_Toc167276047" w:history="1">
        <w:r w:rsidR="005D7C55" w:rsidRPr="000700C7">
          <w:rPr>
            <w:rStyle w:val="Hypertextovprepojenie"/>
          </w:rPr>
          <w:t>4.23</w:t>
        </w:r>
        <w:r w:rsidR="005D7C55">
          <w:rPr>
            <w:rFonts w:asciiTheme="minorHAnsi" w:eastAsiaTheme="minorEastAsia" w:hAnsiTheme="minorHAnsi" w:cstheme="minorBidi"/>
            <w:spacing w:val="0"/>
            <w:lang w:eastAsia="sk-SK"/>
          </w:rPr>
          <w:tab/>
        </w:r>
        <w:r w:rsidR="005D7C55" w:rsidRPr="000700C7">
          <w:rPr>
            <w:rStyle w:val="Hypertextovprepojenie"/>
            <w:rFonts w:cs="Arial"/>
          </w:rPr>
          <w:t>321-31 Drobná architektúra</w:t>
        </w:r>
        <w:r w:rsidR="005D7C55">
          <w:rPr>
            <w:webHidden/>
          </w:rPr>
          <w:tab/>
        </w:r>
        <w:r w:rsidR="005D7C55">
          <w:rPr>
            <w:webHidden/>
          </w:rPr>
          <w:fldChar w:fldCharType="begin"/>
        </w:r>
        <w:r w:rsidR="005D7C55">
          <w:rPr>
            <w:webHidden/>
          </w:rPr>
          <w:instrText xml:space="preserve"> PAGEREF _Toc167276047 \h </w:instrText>
        </w:r>
        <w:r w:rsidR="005D7C55">
          <w:rPr>
            <w:webHidden/>
          </w:rPr>
        </w:r>
        <w:r w:rsidR="005D7C55">
          <w:rPr>
            <w:webHidden/>
          </w:rPr>
          <w:fldChar w:fldCharType="separate"/>
        </w:r>
        <w:r w:rsidR="005D7C55">
          <w:rPr>
            <w:webHidden/>
          </w:rPr>
          <w:t>102</w:t>
        </w:r>
        <w:r w:rsidR="005D7C55">
          <w:rPr>
            <w:webHidden/>
          </w:rPr>
          <w:fldChar w:fldCharType="end"/>
        </w:r>
      </w:hyperlink>
    </w:p>
    <w:p w14:paraId="50A083FB" w14:textId="1ABA03DE" w:rsidR="005D7C55" w:rsidRDefault="00DB49AF">
      <w:pPr>
        <w:pStyle w:val="Obsah2"/>
        <w:rPr>
          <w:rFonts w:asciiTheme="minorHAnsi" w:eastAsiaTheme="minorEastAsia" w:hAnsiTheme="minorHAnsi" w:cstheme="minorBidi"/>
          <w:spacing w:val="0"/>
          <w:lang w:eastAsia="sk-SK"/>
        </w:rPr>
      </w:pPr>
      <w:hyperlink w:anchor="_Toc167276048" w:history="1">
        <w:r w:rsidR="005D7C55" w:rsidRPr="000700C7">
          <w:rPr>
            <w:rStyle w:val="Hypertextovprepojenie"/>
          </w:rPr>
          <w:t>4.24</w:t>
        </w:r>
        <w:r w:rsidR="005D7C55">
          <w:rPr>
            <w:rFonts w:asciiTheme="minorHAnsi" w:eastAsiaTheme="minorEastAsia" w:hAnsiTheme="minorHAnsi" w:cstheme="minorBidi"/>
            <w:spacing w:val="0"/>
            <w:lang w:eastAsia="sk-SK"/>
          </w:rPr>
          <w:tab/>
        </w:r>
        <w:r w:rsidR="005D7C55" w:rsidRPr="000700C7">
          <w:rPr>
            <w:rStyle w:val="Hypertextovprepojenie"/>
            <w:rFonts w:cs="Arial"/>
          </w:rPr>
          <w:t>321-51 Vonkajšia kanalizácia dažďová a odlučovač ropných látok</w:t>
        </w:r>
        <w:r w:rsidR="005D7C55">
          <w:rPr>
            <w:webHidden/>
          </w:rPr>
          <w:tab/>
        </w:r>
        <w:r w:rsidR="005D7C55">
          <w:rPr>
            <w:webHidden/>
          </w:rPr>
          <w:fldChar w:fldCharType="begin"/>
        </w:r>
        <w:r w:rsidR="005D7C55">
          <w:rPr>
            <w:webHidden/>
          </w:rPr>
          <w:instrText xml:space="preserve"> PAGEREF _Toc167276048 \h </w:instrText>
        </w:r>
        <w:r w:rsidR="005D7C55">
          <w:rPr>
            <w:webHidden/>
          </w:rPr>
        </w:r>
        <w:r w:rsidR="005D7C55">
          <w:rPr>
            <w:webHidden/>
          </w:rPr>
          <w:fldChar w:fldCharType="separate"/>
        </w:r>
        <w:r w:rsidR="005D7C55">
          <w:rPr>
            <w:webHidden/>
          </w:rPr>
          <w:t>102</w:t>
        </w:r>
        <w:r w:rsidR="005D7C55">
          <w:rPr>
            <w:webHidden/>
          </w:rPr>
          <w:fldChar w:fldCharType="end"/>
        </w:r>
      </w:hyperlink>
    </w:p>
    <w:p w14:paraId="38F413DE" w14:textId="2D8B2FF9" w:rsidR="005D7C55" w:rsidRDefault="00DB49AF">
      <w:pPr>
        <w:pStyle w:val="Obsah2"/>
        <w:rPr>
          <w:rFonts w:asciiTheme="minorHAnsi" w:eastAsiaTheme="minorEastAsia" w:hAnsiTheme="minorHAnsi" w:cstheme="minorBidi"/>
          <w:spacing w:val="0"/>
          <w:lang w:eastAsia="sk-SK"/>
        </w:rPr>
      </w:pPr>
      <w:hyperlink w:anchor="_Toc167276049" w:history="1">
        <w:r w:rsidR="005D7C55" w:rsidRPr="000700C7">
          <w:rPr>
            <w:rStyle w:val="Hypertextovprepojenie"/>
          </w:rPr>
          <w:t>4.25</w:t>
        </w:r>
        <w:r w:rsidR="005D7C55">
          <w:rPr>
            <w:rFonts w:asciiTheme="minorHAnsi" w:eastAsiaTheme="minorEastAsia" w:hAnsiTheme="minorHAnsi" w:cstheme="minorBidi"/>
            <w:spacing w:val="0"/>
            <w:lang w:eastAsia="sk-SK"/>
          </w:rPr>
          <w:tab/>
        </w:r>
        <w:r w:rsidR="005D7C55" w:rsidRPr="000700C7">
          <w:rPr>
            <w:rStyle w:val="Hypertextovprepojenie"/>
            <w:rFonts w:cs="Arial"/>
          </w:rPr>
          <w:t>321-52 Vonkajšia kanalizácia splašková</w:t>
        </w:r>
        <w:r w:rsidR="005D7C55">
          <w:rPr>
            <w:webHidden/>
          </w:rPr>
          <w:tab/>
        </w:r>
        <w:r w:rsidR="005D7C55">
          <w:rPr>
            <w:webHidden/>
          </w:rPr>
          <w:fldChar w:fldCharType="begin"/>
        </w:r>
        <w:r w:rsidR="005D7C55">
          <w:rPr>
            <w:webHidden/>
          </w:rPr>
          <w:instrText xml:space="preserve"> PAGEREF _Toc167276049 \h </w:instrText>
        </w:r>
        <w:r w:rsidR="005D7C55">
          <w:rPr>
            <w:webHidden/>
          </w:rPr>
        </w:r>
        <w:r w:rsidR="005D7C55">
          <w:rPr>
            <w:webHidden/>
          </w:rPr>
          <w:fldChar w:fldCharType="separate"/>
        </w:r>
        <w:r w:rsidR="005D7C55">
          <w:rPr>
            <w:webHidden/>
          </w:rPr>
          <w:t>102</w:t>
        </w:r>
        <w:r w:rsidR="005D7C55">
          <w:rPr>
            <w:webHidden/>
          </w:rPr>
          <w:fldChar w:fldCharType="end"/>
        </w:r>
      </w:hyperlink>
    </w:p>
    <w:p w14:paraId="06AB03C5" w14:textId="1F105DF6" w:rsidR="005D7C55" w:rsidRDefault="00DB49AF">
      <w:pPr>
        <w:pStyle w:val="Obsah2"/>
        <w:rPr>
          <w:rFonts w:asciiTheme="minorHAnsi" w:eastAsiaTheme="minorEastAsia" w:hAnsiTheme="minorHAnsi" w:cstheme="minorBidi"/>
          <w:spacing w:val="0"/>
          <w:lang w:eastAsia="sk-SK"/>
        </w:rPr>
      </w:pPr>
      <w:hyperlink w:anchor="_Toc167276050" w:history="1">
        <w:r w:rsidR="005D7C55" w:rsidRPr="000700C7">
          <w:rPr>
            <w:rStyle w:val="Hypertextovprepojenie"/>
          </w:rPr>
          <w:t>4.26</w:t>
        </w:r>
        <w:r w:rsidR="005D7C55">
          <w:rPr>
            <w:rFonts w:asciiTheme="minorHAnsi" w:eastAsiaTheme="minorEastAsia" w:hAnsiTheme="minorHAnsi" w:cstheme="minorBidi"/>
            <w:spacing w:val="0"/>
            <w:lang w:eastAsia="sk-SK"/>
          </w:rPr>
          <w:tab/>
        </w:r>
        <w:r w:rsidR="005D7C55" w:rsidRPr="000700C7">
          <w:rPr>
            <w:rStyle w:val="Hypertextovprepojenie"/>
            <w:rFonts w:cs="Arial"/>
          </w:rPr>
          <w:t>321-53 Vodovodná prípojka pre odpočívadlo</w:t>
        </w:r>
        <w:r w:rsidR="005D7C55">
          <w:rPr>
            <w:webHidden/>
          </w:rPr>
          <w:tab/>
        </w:r>
        <w:r w:rsidR="005D7C55">
          <w:rPr>
            <w:webHidden/>
          </w:rPr>
          <w:fldChar w:fldCharType="begin"/>
        </w:r>
        <w:r w:rsidR="005D7C55">
          <w:rPr>
            <w:webHidden/>
          </w:rPr>
          <w:instrText xml:space="preserve"> PAGEREF _Toc167276050 \h </w:instrText>
        </w:r>
        <w:r w:rsidR="005D7C55">
          <w:rPr>
            <w:webHidden/>
          </w:rPr>
        </w:r>
        <w:r w:rsidR="005D7C55">
          <w:rPr>
            <w:webHidden/>
          </w:rPr>
          <w:fldChar w:fldCharType="separate"/>
        </w:r>
        <w:r w:rsidR="005D7C55">
          <w:rPr>
            <w:webHidden/>
          </w:rPr>
          <w:t>102</w:t>
        </w:r>
        <w:r w:rsidR="005D7C55">
          <w:rPr>
            <w:webHidden/>
          </w:rPr>
          <w:fldChar w:fldCharType="end"/>
        </w:r>
      </w:hyperlink>
    </w:p>
    <w:p w14:paraId="69BC410E" w14:textId="5E682DF6" w:rsidR="005D7C55" w:rsidRDefault="00DB49AF">
      <w:pPr>
        <w:pStyle w:val="Obsah2"/>
        <w:rPr>
          <w:rFonts w:asciiTheme="minorHAnsi" w:eastAsiaTheme="minorEastAsia" w:hAnsiTheme="minorHAnsi" w:cstheme="minorBidi"/>
          <w:spacing w:val="0"/>
          <w:lang w:eastAsia="sk-SK"/>
        </w:rPr>
      </w:pPr>
      <w:hyperlink w:anchor="_Toc167276051" w:history="1">
        <w:r w:rsidR="005D7C55" w:rsidRPr="000700C7">
          <w:rPr>
            <w:rStyle w:val="Hypertextovprepojenie"/>
          </w:rPr>
          <w:t>4.27</w:t>
        </w:r>
        <w:r w:rsidR="005D7C55">
          <w:rPr>
            <w:rFonts w:asciiTheme="minorHAnsi" w:eastAsiaTheme="minorEastAsia" w:hAnsiTheme="minorHAnsi" w:cstheme="minorBidi"/>
            <w:spacing w:val="0"/>
            <w:lang w:eastAsia="sk-SK"/>
          </w:rPr>
          <w:tab/>
        </w:r>
        <w:r w:rsidR="005D7C55" w:rsidRPr="000700C7">
          <w:rPr>
            <w:rStyle w:val="Hypertextovprepojenie"/>
            <w:rFonts w:cs="Arial"/>
          </w:rPr>
          <w:t>321-61 Prípojka VN - 22kV pre odpočívadlo</w:t>
        </w:r>
        <w:r w:rsidR="005D7C55">
          <w:rPr>
            <w:webHidden/>
          </w:rPr>
          <w:tab/>
        </w:r>
        <w:r w:rsidR="005D7C55">
          <w:rPr>
            <w:webHidden/>
          </w:rPr>
          <w:fldChar w:fldCharType="begin"/>
        </w:r>
        <w:r w:rsidR="005D7C55">
          <w:rPr>
            <w:webHidden/>
          </w:rPr>
          <w:instrText xml:space="preserve"> PAGEREF _Toc167276051 \h </w:instrText>
        </w:r>
        <w:r w:rsidR="005D7C55">
          <w:rPr>
            <w:webHidden/>
          </w:rPr>
        </w:r>
        <w:r w:rsidR="005D7C55">
          <w:rPr>
            <w:webHidden/>
          </w:rPr>
          <w:fldChar w:fldCharType="separate"/>
        </w:r>
        <w:r w:rsidR="005D7C55">
          <w:rPr>
            <w:webHidden/>
          </w:rPr>
          <w:t>102</w:t>
        </w:r>
        <w:r w:rsidR="005D7C55">
          <w:rPr>
            <w:webHidden/>
          </w:rPr>
          <w:fldChar w:fldCharType="end"/>
        </w:r>
      </w:hyperlink>
    </w:p>
    <w:p w14:paraId="7618A188" w14:textId="43727849" w:rsidR="005D7C55" w:rsidRDefault="00DB49AF">
      <w:pPr>
        <w:pStyle w:val="Obsah2"/>
        <w:rPr>
          <w:rFonts w:asciiTheme="minorHAnsi" w:eastAsiaTheme="minorEastAsia" w:hAnsiTheme="minorHAnsi" w:cstheme="minorBidi"/>
          <w:spacing w:val="0"/>
          <w:lang w:eastAsia="sk-SK"/>
        </w:rPr>
      </w:pPr>
      <w:hyperlink w:anchor="_Toc167276052" w:history="1">
        <w:r w:rsidR="005D7C55" w:rsidRPr="000700C7">
          <w:rPr>
            <w:rStyle w:val="Hypertextovprepojenie"/>
          </w:rPr>
          <w:t>4.28</w:t>
        </w:r>
        <w:r w:rsidR="005D7C55">
          <w:rPr>
            <w:rFonts w:asciiTheme="minorHAnsi" w:eastAsiaTheme="minorEastAsia" w:hAnsiTheme="minorHAnsi" w:cstheme="minorBidi"/>
            <w:spacing w:val="0"/>
            <w:lang w:eastAsia="sk-SK"/>
          </w:rPr>
          <w:tab/>
        </w:r>
        <w:r w:rsidR="005D7C55" w:rsidRPr="000700C7">
          <w:rPr>
            <w:rStyle w:val="Hypertextovprepojenie"/>
            <w:rFonts w:cs="Arial"/>
          </w:rPr>
          <w:t>321-62 Kiosková trafostanica</w:t>
        </w:r>
        <w:r w:rsidR="005D7C55">
          <w:rPr>
            <w:webHidden/>
          </w:rPr>
          <w:tab/>
        </w:r>
        <w:r w:rsidR="005D7C55">
          <w:rPr>
            <w:webHidden/>
          </w:rPr>
          <w:fldChar w:fldCharType="begin"/>
        </w:r>
        <w:r w:rsidR="005D7C55">
          <w:rPr>
            <w:webHidden/>
          </w:rPr>
          <w:instrText xml:space="preserve"> PAGEREF _Toc167276052 \h </w:instrText>
        </w:r>
        <w:r w:rsidR="005D7C55">
          <w:rPr>
            <w:webHidden/>
          </w:rPr>
        </w:r>
        <w:r w:rsidR="005D7C55">
          <w:rPr>
            <w:webHidden/>
          </w:rPr>
          <w:fldChar w:fldCharType="separate"/>
        </w:r>
        <w:r w:rsidR="005D7C55">
          <w:rPr>
            <w:webHidden/>
          </w:rPr>
          <w:t>103</w:t>
        </w:r>
        <w:r w:rsidR="005D7C55">
          <w:rPr>
            <w:webHidden/>
          </w:rPr>
          <w:fldChar w:fldCharType="end"/>
        </w:r>
      </w:hyperlink>
    </w:p>
    <w:p w14:paraId="29F9CA61" w14:textId="21C95E49" w:rsidR="005D7C55" w:rsidRDefault="00DB49AF">
      <w:pPr>
        <w:pStyle w:val="Obsah2"/>
        <w:rPr>
          <w:rFonts w:asciiTheme="minorHAnsi" w:eastAsiaTheme="minorEastAsia" w:hAnsiTheme="minorHAnsi" w:cstheme="minorBidi"/>
          <w:spacing w:val="0"/>
          <w:lang w:eastAsia="sk-SK"/>
        </w:rPr>
      </w:pPr>
      <w:hyperlink w:anchor="_Toc167276053" w:history="1">
        <w:r w:rsidR="005D7C55" w:rsidRPr="000700C7">
          <w:rPr>
            <w:rStyle w:val="Hypertextovprepojenie"/>
          </w:rPr>
          <w:t>4.29</w:t>
        </w:r>
        <w:r w:rsidR="005D7C55">
          <w:rPr>
            <w:rFonts w:asciiTheme="minorHAnsi" w:eastAsiaTheme="minorEastAsia" w:hAnsiTheme="minorHAnsi" w:cstheme="minorBidi"/>
            <w:spacing w:val="0"/>
            <w:lang w:eastAsia="sk-SK"/>
          </w:rPr>
          <w:tab/>
        </w:r>
        <w:r w:rsidR="005D7C55" w:rsidRPr="000700C7">
          <w:rPr>
            <w:rStyle w:val="Hypertextovprepojenie"/>
            <w:rFonts w:cs="Arial"/>
          </w:rPr>
          <w:t>321-63 Vonkajšie osvetlenie</w:t>
        </w:r>
        <w:r w:rsidR="005D7C55">
          <w:rPr>
            <w:webHidden/>
          </w:rPr>
          <w:tab/>
        </w:r>
        <w:r w:rsidR="005D7C55">
          <w:rPr>
            <w:webHidden/>
          </w:rPr>
          <w:fldChar w:fldCharType="begin"/>
        </w:r>
        <w:r w:rsidR="005D7C55">
          <w:rPr>
            <w:webHidden/>
          </w:rPr>
          <w:instrText xml:space="preserve"> PAGEREF _Toc167276053 \h </w:instrText>
        </w:r>
        <w:r w:rsidR="005D7C55">
          <w:rPr>
            <w:webHidden/>
          </w:rPr>
        </w:r>
        <w:r w:rsidR="005D7C55">
          <w:rPr>
            <w:webHidden/>
          </w:rPr>
          <w:fldChar w:fldCharType="separate"/>
        </w:r>
        <w:r w:rsidR="005D7C55">
          <w:rPr>
            <w:webHidden/>
          </w:rPr>
          <w:t>103</w:t>
        </w:r>
        <w:r w:rsidR="005D7C55">
          <w:rPr>
            <w:webHidden/>
          </w:rPr>
          <w:fldChar w:fldCharType="end"/>
        </w:r>
      </w:hyperlink>
    </w:p>
    <w:p w14:paraId="6ED5BB56" w14:textId="60BC384F" w:rsidR="005D7C55" w:rsidRDefault="00DB49AF">
      <w:pPr>
        <w:pStyle w:val="Obsah2"/>
        <w:rPr>
          <w:rFonts w:asciiTheme="minorHAnsi" w:eastAsiaTheme="minorEastAsia" w:hAnsiTheme="minorHAnsi" w:cstheme="minorBidi"/>
          <w:spacing w:val="0"/>
          <w:lang w:eastAsia="sk-SK"/>
        </w:rPr>
      </w:pPr>
      <w:hyperlink w:anchor="_Toc167276054" w:history="1">
        <w:r w:rsidR="005D7C55" w:rsidRPr="000700C7">
          <w:rPr>
            <w:rStyle w:val="Hypertextovprepojenie"/>
          </w:rPr>
          <w:t>4.30</w:t>
        </w:r>
        <w:r w:rsidR="005D7C55">
          <w:rPr>
            <w:rFonts w:asciiTheme="minorHAnsi" w:eastAsiaTheme="minorEastAsia" w:hAnsiTheme="minorHAnsi" w:cstheme="minorBidi"/>
            <w:spacing w:val="0"/>
            <w:lang w:eastAsia="sk-SK"/>
          </w:rPr>
          <w:tab/>
        </w:r>
        <w:r w:rsidR="005D7C55" w:rsidRPr="000700C7">
          <w:rPr>
            <w:rStyle w:val="Hypertextovprepojenie"/>
            <w:rFonts w:cs="Arial"/>
          </w:rPr>
          <w:t>331-01 Terénne úpravy</w:t>
        </w:r>
        <w:r w:rsidR="005D7C55">
          <w:rPr>
            <w:webHidden/>
          </w:rPr>
          <w:tab/>
        </w:r>
        <w:r w:rsidR="005D7C55">
          <w:rPr>
            <w:webHidden/>
          </w:rPr>
          <w:fldChar w:fldCharType="begin"/>
        </w:r>
        <w:r w:rsidR="005D7C55">
          <w:rPr>
            <w:webHidden/>
          </w:rPr>
          <w:instrText xml:space="preserve"> PAGEREF _Toc167276054 \h </w:instrText>
        </w:r>
        <w:r w:rsidR="005D7C55">
          <w:rPr>
            <w:webHidden/>
          </w:rPr>
        </w:r>
        <w:r w:rsidR="005D7C55">
          <w:rPr>
            <w:webHidden/>
          </w:rPr>
          <w:fldChar w:fldCharType="separate"/>
        </w:r>
        <w:r w:rsidR="005D7C55">
          <w:rPr>
            <w:webHidden/>
          </w:rPr>
          <w:t>103</w:t>
        </w:r>
        <w:r w:rsidR="005D7C55">
          <w:rPr>
            <w:webHidden/>
          </w:rPr>
          <w:fldChar w:fldCharType="end"/>
        </w:r>
      </w:hyperlink>
    </w:p>
    <w:p w14:paraId="1880B2C1" w14:textId="6998C5A1" w:rsidR="005D7C55" w:rsidRDefault="00DB49AF">
      <w:pPr>
        <w:pStyle w:val="Obsah2"/>
        <w:rPr>
          <w:rFonts w:asciiTheme="minorHAnsi" w:eastAsiaTheme="minorEastAsia" w:hAnsiTheme="minorHAnsi" w:cstheme="minorBidi"/>
          <w:spacing w:val="0"/>
          <w:lang w:eastAsia="sk-SK"/>
        </w:rPr>
      </w:pPr>
      <w:hyperlink w:anchor="_Toc167276055" w:history="1">
        <w:r w:rsidR="005D7C55" w:rsidRPr="000700C7">
          <w:rPr>
            <w:rStyle w:val="Hypertextovprepojenie"/>
          </w:rPr>
          <w:t>4.31</w:t>
        </w:r>
        <w:r w:rsidR="005D7C55">
          <w:rPr>
            <w:rFonts w:asciiTheme="minorHAnsi" w:eastAsiaTheme="minorEastAsia" w:hAnsiTheme="minorHAnsi" w:cstheme="minorBidi"/>
            <w:spacing w:val="0"/>
            <w:lang w:eastAsia="sk-SK"/>
          </w:rPr>
          <w:tab/>
        </w:r>
        <w:r w:rsidR="005D7C55" w:rsidRPr="000700C7">
          <w:rPr>
            <w:rStyle w:val="Hypertextovprepojenie"/>
            <w:rFonts w:cs="Arial"/>
          </w:rPr>
          <w:t>331-02 Sadovnícke úpravy</w:t>
        </w:r>
        <w:r w:rsidR="005D7C55">
          <w:rPr>
            <w:webHidden/>
          </w:rPr>
          <w:tab/>
        </w:r>
        <w:r w:rsidR="005D7C55">
          <w:rPr>
            <w:webHidden/>
          </w:rPr>
          <w:fldChar w:fldCharType="begin"/>
        </w:r>
        <w:r w:rsidR="005D7C55">
          <w:rPr>
            <w:webHidden/>
          </w:rPr>
          <w:instrText xml:space="preserve"> PAGEREF _Toc167276055 \h </w:instrText>
        </w:r>
        <w:r w:rsidR="005D7C55">
          <w:rPr>
            <w:webHidden/>
          </w:rPr>
        </w:r>
        <w:r w:rsidR="005D7C55">
          <w:rPr>
            <w:webHidden/>
          </w:rPr>
          <w:fldChar w:fldCharType="separate"/>
        </w:r>
        <w:r w:rsidR="005D7C55">
          <w:rPr>
            <w:webHidden/>
          </w:rPr>
          <w:t>103</w:t>
        </w:r>
        <w:r w:rsidR="005D7C55">
          <w:rPr>
            <w:webHidden/>
          </w:rPr>
          <w:fldChar w:fldCharType="end"/>
        </w:r>
      </w:hyperlink>
    </w:p>
    <w:p w14:paraId="1C5647CB" w14:textId="057F1C14" w:rsidR="005D7C55" w:rsidRDefault="00DB49AF">
      <w:pPr>
        <w:pStyle w:val="Obsah2"/>
        <w:rPr>
          <w:rFonts w:asciiTheme="minorHAnsi" w:eastAsiaTheme="minorEastAsia" w:hAnsiTheme="minorHAnsi" w:cstheme="minorBidi"/>
          <w:spacing w:val="0"/>
          <w:lang w:eastAsia="sk-SK"/>
        </w:rPr>
      </w:pPr>
      <w:hyperlink w:anchor="_Toc167276056" w:history="1">
        <w:r w:rsidR="005D7C55" w:rsidRPr="000700C7">
          <w:rPr>
            <w:rStyle w:val="Hypertextovprepojenie"/>
          </w:rPr>
          <w:t>4.32</w:t>
        </w:r>
        <w:r w:rsidR="005D7C55">
          <w:rPr>
            <w:rFonts w:asciiTheme="minorHAnsi" w:eastAsiaTheme="minorEastAsia" w:hAnsiTheme="minorHAnsi" w:cstheme="minorBidi"/>
            <w:spacing w:val="0"/>
            <w:lang w:eastAsia="sk-SK"/>
          </w:rPr>
          <w:tab/>
        </w:r>
        <w:r w:rsidR="005D7C55" w:rsidRPr="000700C7">
          <w:rPr>
            <w:rStyle w:val="Hypertextovprepojenie"/>
            <w:rFonts w:cs="Arial"/>
          </w:rPr>
          <w:t>331-11 Komunikácie a spevnené plochy SSÚD</w:t>
        </w:r>
        <w:r w:rsidR="005D7C55">
          <w:rPr>
            <w:webHidden/>
          </w:rPr>
          <w:tab/>
        </w:r>
        <w:r w:rsidR="005D7C55">
          <w:rPr>
            <w:webHidden/>
          </w:rPr>
          <w:fldChar w:fldCharType="begin"/>
        </w:r>
        <w:r w:rsidR="005D7C55">
          <w:rPr>
            <w:webHidden/>
          </w:rPr>
          <w:instrText xml:space="preserve"> PAGEREF _Toc167276056 \h </w:instrText>
        </w:r>
        <w:r w:rsidR="005D7C55">
          <w:rPr>
            <w:webHidden/>
          </w:rPr>
        </w:r>
        <w:r w:rsidR="005D7C55">
          <w:rPr>
            <w:webHidden/>
          </w:rPr>
          <w:fldChar w:fldCharType="separate"/>
        </w:r>
        <w:r w:rsidR="005D7C55">
          <w:rPr>
            <w:webHidden/>
          </w:rPr>
          <w:t>103</w:t>
        </w:r>
        <w:r w:rsidR="005D7C55">
          <w:rPr>
            <w:webHidden/>
          </w:rPr>
          <w:fldChar w:fldCharType="end"/>
        </w:r>
      </w:hyperlink>
    </w:p>
    <w:p w14:paraId="350CFAA2" w14:textId="551065AA" w:rsidR="005D7C55" w:rsidRDefault="00DB49AF">
      <w:pPr>
        <w:pStyle w:val="Obsah3"/>
        <w:rPr>
          <w:rFonts w:asciiTheme="minorHAnsi" w:eastAsiaTheme="minorEastAsia" w:hAnsiTheme="minorHAnsi" w:cstheme="minorBidi"/>
          <w:i w:val="0"/>
          <w:iCs w:val="0"/>
          <w:noProof/>
          <w:spacing w:val="0"/>
          <w:sz w:val="22"/>
          <w:lang w:eastAsia="sk-SK"/>
        </w:rPr>
      </w:pPr>
      <w:hyperlink w:anchor="_Toc167276057" w:history="1">
        <w:r w:rsidR="005D7C55" w:rsidRPr="000700C7">
          <w:rPr>
            <w:rStyle w:val="Hypertextovprepojenie"/>
            <w:noProof/>
          </w:rPr>
          <w:t>4.32.1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331-21 Nádrž a studňa požiarnej vody</w:t>
        </w:r>
        <w:r w:rsidR="005D7C55">
          <w:rPr>
            <w:noProof/>
            <w:webHidden/>
          </w:rPr>
          <w:tab/>
        </w:r>
        <w:r w:rsidR="005D7C55">
          <w:rPr>
            <w:noProof/>
            <w:webHidden/>
          </w:rPr>
          <w:fldChar w:fldCharType="begin"/>
        </w:r>
        <w:r w:rsidR="005D7C55">
          <w:rPr>
            <w:noProof/>
            <w:webHidden/>
          </w:rPr>
          <w:instrText xml:space="preserve"> PAGEREF _Toc167276057 \h </w:instrText>
        </w:r>
        <w:r w:rsidR="005D7C55">
          <w:rPr>
            <w:noProof/>
            <w:webHidden/>
          </w:rPr>
        </w:r>
        <w:r w:rsidR="005D7C55">
          <w:rPr>
            <w:noProof/>
            <w:webHidden/>
          </w:rPr>
          <w:fldChar w:fldCharType="separate"/>
        </w:r>
        <w:r w:rsidR="005D7C55">
          <w:rPr>
            <w:noProof/>
            <w:webHidden/>
          </w:rPr>
          <w:t>103</w:t>
        </w:r>
        <w:r w:rsidR="005D7C55">
          <w:rPr>
            <w:noProof/>
            <w:webHidden/>
          </w:rPr>
          <w:fldChar w:fldCharType="end"/>
        </w:r>
      </w:hyperlink>
    </w:p>
    <w:p w14:paraId="4DF7E20E" w14:textId="04D4E84C" w:rsidR="005D7C55" w:rsidRDefault="00DB49AF">
      <w:pPr>
        <w:pStyle w:val="Obsah3"/>
        <w:rPr>
          <w:rFonts w:asciiTheme="minorHAnsi" w:eastAsiaTheme="minorEastAsia" w:hAnsiTheme="minorHAnsi" w:cstheme="minorBidi"/>
          <w:i w:val="0"/>
          <w:iCs w:val="0"/>
          <w:noProof/>
          <w:spacing w:val="0"/>
          <w:sz w:val="22"/>
          <w:lang w:eastAsia="sk-SK"/>
        </w:rPr>
      </w:pPr>
      <w:hyperlink w:anchor="_Toc167276058" w:history="1">
        <w:r w:rsidR="005D7C55" w:rsidRPr="000700C7">
          <w:rPr>
            <w:rStyle w:val="Hypertextovprepojenie"/>
            <w:caps/>
            <w:noProof/>
            <w:kern w:val="28"/>
          </w:rPr>
          <w:t>4.32.2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 xml:space="preserve">331-22 </w:t>
        </w:r>
        <w:r w:rsidR="005D7C55" w:rsidRPr="000700C7">
          <w:rPr>
            <w:rStyle w:val="Hypertextovprepojenie"/>
            <w:rFonts w:cs="Arial"/>
            <w:caps/>
            <w:noProof/>
            <w:kern w:val="28"/>
          </w:rPr>
          <w:t>Oporný múr – východný</w:t>
        </w:r>
        <w:r w:rsidR="005D7C55">
          <w:rPr>
            <w:noProof/>
            <w:webHidden/>
          </w:rPr>
          <w:tab/>
        </w:r>
        <w:r w:rsidR="005D7C55">
          <w:rPr>
            <w:noProof/>
            <w:webHidden/>
          </w:rPr>
          <w:fldChar w:fldCharType="begin"/>
        </w:r>
        <w:r w:rsidR="005D7C55">
          <w:rPr>
            <w:noProof/>
            <w:webHidden/>
          </w:rPr>
          <w:instrText xml:space="preserve"> PAGEREF _Toc167276058 \h </w:instrText>
        </w:r>
        <w:r w:rsidR="005D7C55">
          <w:rPr>
            <w:noProof/>
            <w:webHidden/>
          </w:rPr>
        </w:r>
        <w:r w:rsidR="005D7C55">
          <w:rPr>
            <w:noProof/>
            <w:webHidden/>
          </w:rPr>
          <w:fldChar w:fldCharType="separate"/>
        </w:r>
        <w:r w:rsidR="005D7C55">
          <w:rPr>
            <w:noProof/>
            <w:webHidden/>
          </w:rPr>
          <w:t>104</w:t>
        </w:r>
        <w:r w:rsidR="005D7C55">
          <w:rPr>
            <w:noProof/>
            <w:webHidden/>
          </w:rPr>
          <w:fldChar w:fldCharType="end"/>
        </w:r>
      </w:hyperlink>
    </w:p>
    <w:p w14:paraId="39A81EAF" w14:textId="3A85F6BA" w:rsidR="005D7C55" w:rsidRDefault="00DB49AF">
      <w:pPr>
        <w:pStyle w:val="Obsah3"/>
        <w:rPr>
          <w:rFonts w:asciiTheme="minorHAnsi" w:eastAsiaTheme="minorEastAsia" w:hAnsiTheme="minorHAnsi" w:cstheme="minorBidi"/>
          <w:i w:val="0"/>
          <w:iCs w:val="0"/>
          <w:noProof/>
          <w:spacing w:val="0"/>
          <w:sz w:val="22"/>
          <w:lang w:eastAsia="sk-SK"/>
        </w:rPr>
      </w:pPr>
      <w:hyperlink w:anchor="_Toc167276059" w:history="1">
        <w:r w:rsidR="005D7C55" w:rsidRPr="000700C7">
          <w:rPr>
            <w:rStyle w:val="Hypertextovprepojenie"/>
            <w:noProof/>
          </w:rPr>
          <w:t>4.32.3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331-23 Oporný múr – západný</w:t>
        </w:r>
        <w:r w:rsidR="005D7C55">
          <w:rPr>
            <w:noProof/>
            <w:webHidden/>
          </w:rPr>
          <w:tab/>
        </w:r>
        <w:r w:rsidR="005D7C55">
          <w:rPr>
            <w:noProof/>
            <w:webHidden/>
          </w:rPr>
          <w:fldChar w:fldCharType="begin"/>
        </w:r>
        <w:r w:rsidR="005D7C55">
          <w:rPr>
            <w:noProof/>
            <w:webHidden/>
          </w:rPr>
          <w:instrText xml:space="preserve"> PAGEREF _Toc167276059 \h </w:instrText>
        </w:r>
        <w:r w:rsidR="005D7C55">
          <w:rPr>
            <w:noProof/>
            <w:webHidden/>
          </w:rPr>
        </w:r>
        <w:r w:rsidR="005D7C55">
          <w:rPr>
            <w:noProof/>
            <w:webHidden/>
          </w:rPr>
          <w:fldChar w:fldCharType="separate"/>
        </w:r>
        <w:r w:rsidR="005D7C55">
          <w:rPr>
            <w:noProof/>
            <w:webHidden/>
          </w:rPr>
          <w:t>104</w:t>
        </w:r>
        <w:r w:rsidR="005D7C55">
          <w:rPr>
            <w:noProof/>
            <w:webHidden/>
          </w:rPr>
          <w:fldChar w:fldCharType="end"/>
        </w:r>
      </w:hyperlink>
    </w:p>
    <w:p w14:paraId="01ADF320" w14:textId="28F8DB08" w:rsidR="005D7C55" w:rsidRDefault="00DB49AF">
      <w:pPr>
        <w:pStyle w:val="Obsah3"/>
        <w:rPr>
          <w:rFonts w:asciiTheme="minorHAnsi" w:eastAsiaTheme="minorEastAsia" w:hAnsiTheme="minorHAnsi" w:cstheme="minorBidi"/>
          <w:i w:val="0"/>
          <w:iCs w:val="0"/>
          <w:noProof/>
          <w:spacing w:val="0"/>
          <w:sz w:val="22"/>
          <w:lang w:eastAsia="sk-SK"/>
        </w:rPr>
      </w:pPr>
      <w:hyperlink w:anchor="_Toc167276060" w:history="1">
        <w:r w:rsidR="005D7C55" w:rsidRPr="000700C7">
          <w:rPr>
            <w:rStyle w:val="Hypertextovprepojenie"/>
            <w:noProof/>
          </w:rPr>
          <w:t>4.32.4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331-31 Prevádzková budova SSÚD a DOPZ</w:t>
        </w:r>
        <w:r w:rsidR="005D7C55">
          <w:rPr>
            <w:noProof/>
            <w:webHidden/>
          </w:rPr>
          <w:tab/>
        </w:r>
        <w:r w:rsidR="005D7C55">
          <w:rPr>
            <w:noProof/>
            <w:webHidden/>
          </w:rPr>
          <w:fldChar w:fldCharType="begin"/>
        </w:r>
        <w:r w:rsidR="005D7C55">
          <w:rPr>
            <w:noProof/>
            <w:webHidden/>
          </w:rPr>
          <w:instrText xml:space="preserve"> PAGEREF _Toc167276060 \h </w:instrText>
        </w:r>
        <w:r w:rsidR="005D7C55">
          <w:rPr>
            <w:noProof/>
            <w:webHidden/>
          </w:rPr>
        </w:r>
        <w:r w:rsidR="005D7C55">
          <w:rPr>
            <w:noProof/>
            <w:webHidden/>
          </w:rPr>
          <w:fldChar w:fldCharType="separate"/>
        </w:r>
        <w:r w:rsidR="005D7C55">
          <w:rPr>
            <w:noProof/>
            <w:webHidden/>
          </w:rPr>
          <w:t>104</w:t>
        </w:r>
        <w:r w:rsidR="005D7C55">
          <w:rPr>
            <w:noProof/>
            <w:webHidden/>
          </w:rPr>
          <w:fldChar w:fldCharType="end"/>
        </w:r>
      </w:hyperlink>
    </w:p>
    <w:p w14:paraId="0954B40C" w14:textId="25DEC830" w:rsidR="005D7C55" w:rsidRDefault="00DB49AF">
      <w:pPr>
        <w:pStyle w:val="Obsah3"/>
        <w:rPr>
          <w:rFonts w:asciiTheme="minorHAnsi" w:eastAsiaTheme="minorEastAsia" w:hAnsiTheme="minorHAnsi" w:cstheme="minorBidi"/>
          <w:i w:val="0"/>
          <w:iCs w:val="0"/>
          <w:noProof/>
          <w:spacing w:val="0"/>
          <w:sz w:val="22"/>
          <w:lang w:eastAsia="sk-SK"/>
        </w:rPr>
      </w:pPr>
      <w:hyperlink w:anchor="_Toc167276061" w:history="1">
        <w:r w:rsidR="005D7C55" w:rsidRPr="000700C7">
          <w:rPr>
            <w:rStyle w:val="Hypertextovprepojenie"/>
            <w:noProof/>
          </w:rPr>
          <w:t>4.32.5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331-32 Prístrešok pre havarované vozidlá</w:t>
        </w:r>
        <w:r w:rsidR="005D7C55">
          <w:rPr>
            <w:noProof/>
            <w:webHidden/>
          </w:rPr>
          <w:tab/>
        </w:r>
        <w:r w:rsidR="005D7C55">
          <w:rPr>
            <w:noProof/>
            <w:webHidden/>
          </w:rPr>
          <w:fldChar w:fldCharType="begin"/>
        </w:r>
        <w:r w:rsidR="005D7C55">
          <w:rPr>
            <w:noProof/>
            <w:webHidden/>
          </w:rPr>
          <w:instrText xml:space="preserve"> PAGEREF _Toc167276061 \h </w:instrText>
        </w:r>
        <w:r w:rsidR="005D7C55">
          <w:rPr>
            <w:noProof/>
            <w:webHidden/>
          </w:rPr>
        </w:r>
        <w:r w:rsidR="005D7C55">
          <w:rPr>
            <w:noProof/>
            <w:webHidden/>
          </w:rPr>
          <w:fldChar w:fldCharType="separate"/>
        </w:r>
        <w:r w:rsidR="005D7C55">
          <w:rPr>
            <w:noProof/>
            <w:webHidden/>
          </w:rPr>
          <w:t>104</w:t>
        </w:r>
        <w:r w:rsidR="005D7C55">
          <w:rPr>
            <w:noProof/>
            <w:webHidden/>
          </w:rPr>
          <w:fldChar w:fldCharType="end"/>
        </w:r>
      </w:hyperlink>
    </w:p>
    <w:p w14:paraId="118BE44A" w14:textId="3E5437E3" w:rsidR="005D7C55" w:rsidRDefault="00DB49AF">
      <w:pPr>
        <w:pStyle w:val="Obsah3"/>
        <w:rPr>
          <w:rFonts w:asciiTheme="minorHAnsi" w:eastAsiaTheme="minorEastAsia" w:hAnsiTheme="minorHAnsi" w:cstheme="minorBidi"/>
          <w:i w:val="0"/>
          <w:iCs w:val="0"/>
          <w:noProof/>
          <w:spacing w:val="0"/>
          <w:sz w:val="22"/>
          <w:lang w:eastAsia="sk-SK"/>
        </w:rPr>
      </w:pPr>
      <w:hyperlink w:anchor="_Toc167276062" w:history="1">
        <w:r w:rsidR="005D7C55" w:rsidRPr="000700C7">
          <w:rPr>
            <w:rStyle w:val="Hypertextovprepojenie"/>
            <w:noProof/>
          </w:rPr>
          <w:t>4.32.6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331-33 Údržovňa vozidiel a mechanizmov</w:t>
        </w:r>
        <w:r w:rsidR="005D7C55">
          <w:rPr>
            <w:noProof/>
            <w:webHidden/>
          </w:rPr>
          <w:tab/>
        </w:r>
        <w:r w:rsidR="005D7C55">
          <w:rPr>
            <w:noProof/>
            <w:webHidden/>
          </w:rPr>
          <w:fldChar w:fldCharType="begin"/>
        </w:r>
        <w:r w:rsidR="005D7C55">
          <w:rPr>
            <w:noProof/>
            <w:webHidden/>
          </w:rPr>
          <w:instrText xml:space="preserve"> PAGEREF _Toc167276062 \h </w:instrText>
        </w:r>
        <w:r w:rsidR="005D7C55">
          <w:rPr>
            <w:noProof/>
            <w:webHidden/>
          </w:rPr>
        </w:r>
        <w:r w:rsidR="005D7C55">
          <w:rPr>
            <w:noProof/>
            <w:webHidden/>
          </w:rPr>
          <w:fldChar w:fldCharType="separate"/>
        </w:r>
        <w:r w:rsidR="005D7C55">
          <w:rPr>
            <w:noProof/>
            <w:webHidden/>
          </w:rPr>
          <w:t>104</w:t>
        </w:r>
        <w:r w:rsidR="005D7C55">
          <w:rPr>
            <w:noProof/>
            <w:webHidden/>
          </w:rPr>
          <w:fldChar w:fldCharType="end"/>
        </w:r>
      </w:hyperlink>
    </w:p>
    <w:p w14:paraId="3EC1B0A2" w14:textId="0F8B9BBF" w:rsidR="005D7C55" w:rsidRDefault="00DB49AF">
      <w:pPr>
        <w:pStyle w:val="Obsah3"/>
        <w:rPr>
          <w:rFonts w:asciiTheme="minorHAnsi" w:eastAsiaTheme="minorEastAsia" w:hAnsiTheme="minorHAnsi" w:cstheme="minorBidi"/>
          <w:i w:val="0"/>
          <w:iCs w:val="0"/>
          <w:noProof/>
          <w:spacing w:val="0"/>
          <w:sz w:val="22"/>
          <w:lang w:eastAsia="sk-SK"/>
        </w:rPr>
      </w:pPr>
      <w:hyperlink w:anchor="_Toc167276063" w:history="1">
        <w:r w:rsidR="005D7C55" w:rsidRPr="000700C7">
          <w:rPr>
            <w:rStyle w:val="Hypertextovprepojenie"/>
            <w:noProof/>
          </w:rPr>
          <w:t>4.32.7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331-34 Garáže</w:t>
        </w:r>
        <w:r w:rsidR="005D7C55">
          <w:rPr>
            <w:noProof/>
            <w:webHidden/>
          </w:rPr>
          <w:tab/>
        </w:r>
        <w:r w:rsidR="005D7C55">
          <w:rPr>
            <w:noProof/>
            <w:webHidden/>
          </w:rPr>
          <w:fldChar w:fldCharType="begin"/>
        </w:r>
        <w:r w:rsidR="005D7C55">
          <w:rPr>
            <w:noProof/>
            <w:webHidden/>
          </w:rPr>
          <w:instrText xml:space="preserve"> PAGEREF _Toc167276063 \h </w:instrText>
        </w:r>
        <w:r w:rsidR="005D7C55">
          <w:rPr>
            <w:noProof/>
            <w:webHidden/>
          </w:rPr>
        </w:r>
        <w:r w:rsidR="005D7C55">
          <w:rPr>
            <w:noProof/>
            <w:webHidden/>
          </w:rPr>
          <w:fldChar w:fldCharType="separate"/>
        </w:r>
        <w:r w:rsidR="005D7C55">
          <w:rPr>
            <w:noProof/>
            <w:webHidden/>
          </w:rPr>
          <w:t>104</w:t>
        </w:r>
        <w:r w:rsidR="005D7C55">
          <w:rPr>
            <w:noProof/>
            <w:webHidden/>
          </w:rPr>
          <w:fldChar w:fldCharType="end"/>
        </w:r>
      </w:hyperlink>
    </w:p>
    <w:p w14:paraId="27A20591" w14:textId="5B20781A" w:rsidR="005D7C55" w:rsidRDefault="00DB49AF">
      <w:pPr>
        <w:pStyle w:val="Obsah3"/>
        <w:rPr>
          <w:rFonts w:asciiTheme="minorHAnsi" w:eastAsiaTheme="minorEastAsia" w:hAnsiTheme="minorHAnsi" w:cstheme="minorBidi"/>
          <w:i w:val="0"/>
          <w:iCs w:val="0"/>
          <w:noProof/>
          <w:spacing w:val="0"/>
          <w:sz w:val="22"/>
          <w:lang w:eastAsia="sk-SK"/>
        </w:rPr>
      </w:pPr>
      <w:hyperlink w:anchor="_Toc167276064" w:history="1">
        <w:r w:rsidR="005D7C55" w:rsidRPr="000700C7">
          <w:rPr>
            <w:rStyle w:val="Hypertextovprepojenie"/>
            <w:noProof/>
          </w:rPr>
          <w:t>4.32.8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331-35 Sklad MTZ</w:t>
        </w:r>
        <w:r w:rsidR="005D7C55">
          <w:rPr>
            <w:noProof/>
            <w:webHidden/>
          </w:rPr>
          <w:tab/>
        </w:r>
        <w:r w:rsidR="005D7C55">
          <w:rPr>
            <w:noProof/>
            <w:webHidden/>
          </w:rPr>
          <w:fldChar w:fldCharType="begin"/>
        </w:r>
        <w:r w:rsidR="005D7C55">
          <w:rPr>
            <w:noProof/>
            <w:webHidden/>
          </w:rPr>
          <w:instrText xml:space="preserve"> PAGEREF _Toc167276064 \h </w:instrText>
        </w:r>
        <w:r w:rsidR="005D7C55">
          <w:rPr>
            <w:noProof/>
            <w:webHidden/>
          </w:rPr>
        </w:r>
        <w:r w:rsidR="005D7C55">
          <w:rPr>
            <w:noProof/>
            <w:webHidden/>
          </w:rPr>
          <w:fldChar w:fldCharType="separate"/>
        </w:r>
        <w:r w:rsidR="005D7C55">
          <w:rPr>
            <w:noProof/>
            <w:webHidden/>
          </w:rPr>
          <w:t>105</w:t>
        </w:r>
        <w:r w:rsidR="005D7C55">
          <w:rPr>
            <w:noProof/>
            <w:webHidden/>
          </w:rPr>
          <w:fldChar w:fldCharType="end"/>
        </w:r>
      </w:hyperlink>
    </w:p>
    <w:p w14:paraId="0DBC4B38" w14:textId="5FD2C8AE" w:rsidR="005D7C55" w:rsidRDefault="00DB49AF">
      <w:pPr>
        <w:pStyle w:val="Obsah3"/>
        <w:rPr>
          <w:rFonts w:asciiTheme="minorHAnsi" w:eastAsiaTheme="minorEastAsia" w:hAnsiTheme="minorHAnsi" w:cstheme="minorBidi"/>
          <w:i w:val="0"/>
          <w:iCs w:val="0"/>
          <w:noProof/>
          <w:spacing w:val="0"/>
          <w:sz w:val="22"/>
          <w:lang w:eastAsia="sk-SK"/>
        </w:rPr>
      </w:pPr>
      <w:hyperlink w:anchor="_Toc167276065" w:history="1">
        <w:r w:rsidR="005D7C55" w:rsidRPr="000700C7">
          <w:rPr>
            <w:rStyle w:val="Hypertextovprepojenie"/>
            <w:noProof/>
          </w:rPr>
          <w:t>4.32.9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331-36 Sklad značiek</w:t>
        </w:r>
        <w:r w:rsidR="005D7C55">
          <w:rPr>
            <w:noProof/>
            <w:webHidden/>
          </w:rPr>
          <w:tab/>
        </w:r>
        <w:r w:rsidR="005D7C55">
          <w:rPr>
            <w:noProof/>
            <w:webHidden/>
          </w:rPr>
          <w:fldChar w:fldCharType="begin"/>
        </w:r>
        <w:r w:rsidR="005D7C55">
          <w:rPr>
            <w:noProof/>
            <w:webHidden/>
          </w:rPr>
          <w:instrText xml:space="preserve"> PAGEREF _Toc167276065 \h </w:instrText>
        </w:r>
        <w:r w:rsidR="005D7C55">
          <w:rPr>
            <w:noProof/>
            <w:webHidden/>
          </w:rPr>
        </w:r>
        <w:r w:rsidR="005D7C55">
          <w:rPr>
            <w:noProof/>
            <w:webHidden/>
          </w:rPr>
          <w:fldChar w:fldCharType="separate"/>
        </w:r>
        <w:r w:rsidR="005D7C55">
          <w:rPr>
            <w:noProof/>
            <w:webHidden/>
          </w:rPr>
          <w:t>105</w:t>
        </w:r>
        <w:r w:rsidR="005D7C55">
          <w:rPr>
            <w:noProof/>
            <w:webHidden/>
          </w:rPr>
          <w:fldChar w:fldCharType="end"/>
        </w:r>
      </w:hyperlink>
    </w:p>
    <w:p w14:paraId="0B9E5806" w14:textId="2CDF0972" w:rsidR="005D7C55" w:rsidRDefault="00DB49AF">
      <w:pPr>
        <w:pStyle w:val="Obsah3"/>
        <w:rPr>
          <w:rFonts w:asciiTheme="minorHAnsi" w:eastAsiaTheme="minorEastAsia" w:hAnsiTheme="minorHAnsi" w:cstheme="minorBidi"/>
          <w:i w:val="0"/>
          <w:iCs w:val="0"/>
          <w:noProof/>
          <w:spacing w:val="0"/>
          <w:sz w:val="22"/>
          <w:lang w:eastAsia="sk-SK"/>
        </w:rPr>
      </w:pPr>
      <w:hyperlink w:anchor="_Toc167276066" w:history="1">
        <w:r w:rsidR="005D7C55" w:rsidRPr="000700C7">
          <w:rPr>
            <w:rStyle w:val="Hypertextovprepojenie"/>
            <w:noProof/>
          </w:rPr>
          <w:t>4.32.10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331-37 Sklad soli</w:t>
        </w:r>
        <w:r w:rsidR="005D7C55">
          <w:rPr>
            <w:noProof/>
            <w:webHidden/>
          </w:rPr>
          <w:tab/>
        </w:r>
        <w:r w:rsidR="005D7C55">
          <w:rPr>
            <w:noProof/>
            <w:webHidden/>
          </w:rPr>
          <w:fldChar w:fldCharType="begin"/>
        </w:r>
        <w:r w:rsidR="005D7C55">
          <w:rPr>
            <w:noProof/>
            <w:webHidden/>
          </w:rPr>
          <w:instrText xml:space="preserve"> PAGEREF _Toc167276066 \h </w:instrText>
        </w:r>
        <w:r w:rsidR="005D7C55">
          <w:rPr>
            <w:noProof/>
            <w:webHidden/>
          </w:rPr>
        </w:r>
        <w:r w:rsidR="005D7C55">
          <w:rPr>
            <w:noProof/>
            <w:webHidden/>
          </w:rPr>
          <w:fldChar w:fldCharType="separate"/>
        </w:r>
        <w:r w:rsidR="005D7C55">
          <w:rPr>
            <w:noProof/>
            <w:webHidden/>
          </w:rPr>
          <w:t>105</w:t>
        </w:r>
        <w:r w:rsidR="005D7C55">
          <w:rPr>
            <w:noProof/>
            <w:webHidden/>
          </w:rPr>
          <w:fldChar w:fldCharType="end"/>
        </w:r>
      </w:hyperlink>
    </w:p>
    <w:p w14:paraId="54A385E4" w14:textId="7C3CF06A" w:rsidR="005D7C55" w:rsidRDefault="00DB49AF">
      <w:pPr>
        <w:pStyle w:val="Obsah3"/>
        <w:rPr>
          <w:rFonts w:asciiTheme="minorHAnsi" w:eastAsiaTheme="minorEastAsia" w:hAnsiTheme="minorHAnsi" w:cstheme="minorBidi"/>
          <w:i w:val="0"/>
          <w:iCs w:val="0"/>
          <w:noProof/>
          <w:spacing w:val="0"/>
          <w:sz w:val="22"/>
          <w:lang w:eastAsia="sk-SK"/>
        </w:rPr>
      </w:pPr>
      <w:hyperlink w:anchor="_Toc167276067" w:history="1">
        <w:r w:rsidR="005D7C55" w:rsidRPr="000700C7">
          <w:rPr>
            <w:rStyle w:val="Hypertextovprepojenie"/>
            <w:noProof/>
          </w:rPr>
          <w:t>4.32.11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331-37.1 Sklad soli 2</w:t>
        </w:r>
        <w:r w:rsidR="005D7C55">
          <w:rPr>
            <w:noProof/>
            <w:webHidden/>
          </w:rPr>
          <w:tab/>
        </w:r>
        <w:r w:rsidR="005D7C55">
          <w:rPr>
            <w:noProof/>
            <w:webHidden/>
          </w:rPr>
          <w:fldChar w:fldCharType="begin"/>
        </w:r>
        <w:r w:rsidR="005D7C55">
          <w:rPr>
            <w:noProof/>
            <w:webHidden/>
          </w:rPr>
          <w:instrText xml:space="preserve"> PAGEREF _Toc167276067 \h </w:instrText>
        </w:r>
        <w:r w:rsidR="005D7C55">
          <w:rPr>
            <w:noProof/>
            <w:webHidden/>
          </w:rPr>
        </w:r>
        <w:r w:rsidR="005D7C55">
          <w:rPr>
            <w:noProof/>
            <w:webHidden/>
          </w:rPr>
          <w:fldChar w:fldCharType="separate"/>
        </w:r>
        <w:r w:rsidR="005D7C55">
          <w:rPr>
            <w:noProof/>
            <w:webHidden/>
          </w:rPr>
          <w:t>105</w:t>
        </w:r>
        <w:r w:rsidR="005D7C55">
          <w:rPr>
            <w:noProof/>
            <w:webHidden/>
          </w:rPr>
          <w:fldChar w:fldCharType="end"/>
        </w:r>
      </w:hyperlink>
    </w:p>
    <w:p w14:paraId="20546002" w14:textId="63307C8B" w:rsidR="005D7C55" w:rsidRDefault="00DB49AF">
      <w:pPr>
        <w:pStyle w:val="Obsah3"/>
        <w:rPr>
          <w:rFonts w:asciiTheme="minorHAnsi" w:eastAsiaTheme="minorEastAsia" w:hAnsiTheme="minorHAnsi" w:cstheme="minorBidi"/>
          <w:i w:val="0"/>
          <w:iCs w:val="0"/>
          <w:noProof/>
          <w:spacing w:val="0"/>
          <w:sz w:val="22"/>
          <w:lang w:eastAsia="sk-SK"/>
        </w:rPr>
      </w:pPr>
      <w:hyperlink w:anchor="_Toc167276068" w:history="1">
        <w:r w:rsidR="005D7C55" w:rsidRPr="000700C7">
          <w:rPr>
            <w:rStyle w:val="Hypertextovprepojenie"/>
            <w:noProof/>
          </w:rPr>
          <w:t>4.32.12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331-37.2 Sklad inertného materiálu</w:t>
        </w:r>
        <w:r w:rsidR="005D7C55">
          <w:rPr>
            <w:noProof/>
            <w:webHidden/>
          </w:rPr>
          <w:tab/>
        </w:r>
        <w:r w:rsidR="005D7C55">
          <w:rPr>
            <w:noProof/>
            <w:webHidden/>
          </w:rPr>
          <w:fldChar w:fldCharType="begin"/>
        </w:r>
        <w:r w:rsidR="005D7C55">
          <w:rPr>
            <w:noProof/>
            <w:webHidden/>
          </w:rPr>
          <w:instrText xml:space="preserve"> PAGEREF _Toc167276068 \h </w:instrText>
        </w:r>
        <w:r w:rsidR="005D7C55">
          <w:rPr>
            <w:noProof/>
            <w:webHidden/>
          </w:rPr>
        </w:r>
        <w:r w:rsidR="005D7C55">
          <w:rPr>
            <w:noProof/>
            <w:webHidden/>
          </w:rPr>
          <w:fldChar w:fldCharType="separate"/>
        </w:r>
        <w:r w:rsidR="005D7C55">
          <w:rPr>
            <w:noProof/>
            <w:webHidden/>
          </w:rPr>
          <w:t>105</w:t>
        </w:r>
        <w:r w:rsidR="005D7C55">
          <w:rPr>
            <w:noProof/>
            <w:webHidden/>
          </w:rPr>
          <w:fldChar w:fldCharType="end"/>
        </w:r>
      </w:hyperlink>
    </w:p>
    <w:p w14:paraId="5FF400F2" w14:textId="74F93E3F" w:rsidR="005D7C55" w:rsidRDefault="00DB49AF">
      <w:pPr>
        <w:pStyle w:val="Obsah3"/>
        <w:rPr>
          <w:rFonts w:asciiTheme="minorHAnsi" w:eastAsiaTheme="minorEastAsia" w:hAnsiTheme="minorHAnsi" w:cstheme="minorBidi"/>
          <w:i w:val="0"/>
          <w:iCs w:val="0"/>
          <w:noProof/>
          <w:spacing w:val="0"/>
          <w:sz w:val="22"/>
          <w:lang w:eastAsia="sk-SK"/>
        </w:rPr>
      </w:pPr>
      <w:hyperlink w:anchor="_Toc167276069" w:history="1">
        <w:r w:rsidR="005D7C55" w:rsidRPr="000700C7">
          <w:rPr>
            <w:rStyle w:val="Hypertextovprepojenie"/>
            <w:noProof/>
          </w:rPr>
          <w:t>4.32.13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331-38 ČSPH</w:t>
        </w:r>
        <w:r w:rsidR="005D7C55">
          <w:rPr>
            <w:noProof/>
            <w:webHidden/>
          </w:rPr>
          <w:tab/>
        </w:r>
        <w:r w:rsidR="005D7C55">
          <w:rPr>
            <w:noProof/>
            <w:webHidden/>
          </w:rPr>
          <w:fldChar w:fldCharType="begin"/>
        </w:r>
        <w:r w:rsidR="005D7C55">
          <w:rPr>
            <w:noProof/>
            <w:webHidden/>
          </w:rPr>
          <w:instrText xml:space="preserve"> PAGEREF _Toc167276069 \h </w:instrText>
        </w:r>
        <w:r w:rsidR="005D7C55">
          <w:rPr>
            <w:noProof/>
            <w:webHidden/>
          </w:rPr>
        </w:r>
        <w:r w:rsidR="005D7C55">
          <w:rPr>
            <w:noProof/>
            <w:webHidden/>
          </w:rPr>
          <w:fldChar w:fldCharType="separate"/>
        </w:r>
        <w:r w:rsidR="005D7C55">
          <w:rPr>
            <w:noProof/>
            <w:webHidden/>
          </w:rPr>
          <w:t>106</w:t>
        </w:r>
        <w:r w:rsidR="005D7C55">
          <w:rPr>
            <w:noProof/>
            <w:webHidden/>
          </w:rPr>
          <w:fldChar w:fldCharType="end"/>
        </w:r>
      </w:hyperlink>
    </w:p>
    <w:p w14:paraId="2ED5240C" w14:textId="02A25327" w:rsidR="005D7C55" w:rsidRDefault="00DB49AF">
      <w:pPr>
        <w:pStyle w:val="Obsah3"/>
        <w:rPr>
          <w:rFonts w:asciiTheme="minorHAnsi" w:eastAsiaTheme="minorEastAsia" w:hAnsiTheme="minorHAnsi" w:cstheme="minorBidi"/>
          <w:i w:val="0"/>
          <w:iCs w:val="0"/>
          <w:noProof/>
          <w:spacing w:val="0"/>
          <w:sz w:val="22"/>
          <w:lang w:eastAsia="sk-SK"/>
        </w:rPr>
      </w:pPr>
      <w:hyperlink w:anchor="_Toc167276070" w:history="1">
        <w:r w:rsidR="005D7C55" w:rsidRPr="000700C7">
          <w:rPr>
            <w:rStyle w:val="Hypertextovprepojenie"/>
            <w:noProof/>
          </w:rPr>
          <w:t>4.32.14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331-39 Prístrešky</w:t>
        </w:r>
        <w:r w:rsidR="005D7C55">
          <w:rPr>
            <w:noProof/>
            <w:webHidden/>
          </w:rPr>
          <w:tab/>
        </w:r>
        <w:r w:rsidR="005D7C55">
          <w:rPr>
            <w:noProof/>
            <w:webHidden/>
          </w:rPr>
          <w:fldChar w:fldCharType="begin"/>
        </w:r>
        <w:r w:rsidR="005D7C55">
          <w:rPr>
            <w:noProof/>
            <w:webHidden/>
          </w:rPr>
          <w:instrText xml:space="preserve"> PAGEREF _Toc167276070 \h </w:instrText>
        </w:r>
        <w:r w:rsidR="005D7C55">
          <w:rPr>
            <w:noProof/>
            <w:webHidden/>
          </w:rPr>
        </w:r>
        <w:r w:rsidR="005D7C55">
          <w:rPr>
            <w:noProof/>
            <w:webHidden/>
          </w:rPr>
          <w:fldChar w:fldCharType="separate"/>
        </w:r>
        <w:r w:rsidR="005D7C55">
          <w:rPr>
            <w:noProof/>
            <w:webHidden/>
          </w:rPr>
          <w:t>106</w:t>
        </w:r>
        <w:r w:rsidR="005D7C55">
          <w:rPr>
            <w:noProof/>
            <w:webHidden/>
          </w:rPr>
          <w:fldChar w:fldCharType="end"/>
        </w:r>
      </w:hyperlink>
    </w:p>
    <w:p w14:paraId="41D4BBEC" w14:textId="6AAAFD3C" w:rsidR="005D7C55" w:rsidRDefault="00DB49AF">
      <w:pPr>
        <w:pStyle w:val="Obsah3"/>
        <w:rPr>
          <w:rFonts w:asciiTheme="minorHAnsi" w:eastAsiaTheme="minorEastAsia" w:hAnsiTheme="minorHAnsi" w:cstheme="minorBidi"/>
          <w:i w:val="0"/>
          <w:iCs w:val="0"/>
          <w:noProof/>
          <w:spacing w:val="0"/>
          <w:sz w:val="22"/>
          <w:lang w:eastAsia="sk-SK"/>
        </w:rPr>
      </w:pPr>
      <w:hyperlink w:anchor="_Toc167276071" w:history="1">
        <w:r w:rsidR="005D7C55" w:rsidRPr="000700C7">
          <w:rPr>
            <w:rStyle w:val="Hypertextovprepojenie"/>
            <w:noProof/>
          </w:rPr>
          <w:t>4.32.15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331-40 Odpady a šrotovisko</w:t>
        </w:r>
        <w:r w:rsidR="005D7C55">
          <w:rPr>
            <w:noProof/>
            <w:webHidden/>
          </w:rPr>
          <w:tab/>
        </w:r>
        <w:r w:rsidR="005D7C55">
          <w:rPr>
            <w:noProof/>
            <w:webHidden/>
          </w:rPr>
          <w:fldChar w:fldCharType="begin"/>
        </w:r>
        <w:r w:rsidR="005D7C55">
          <w:rPr>
            <w:noProof/>
            <w:webHidden/>
          </w:rPr>
          <w:instrText xml:space="preserve"> PAGEREF _Toc167276071 \h </w:instrText>
        </w:r>
        <w:r w:rsidR="005D7C55">
          <w:rPr>
            <w:noProof/>
            <w:webHidden/>
          </w:rPr>
        </w:r>
        <w:r w:rsidR="005D7C55">
          <w:rPr>
            <w:noProof/>
            <w:webHidden/>
          </w:rPr>
          <w:fldChar w:fldCharType="separate"/>
        </w:r>
        <w:r w:rsidR="005D7C55">
          <w:rPr>
            <w:noProof/>
            <w:webHidden/>
          </w:rPr>
          <w:t>106</w:t>
        </w:r>
        <w:r w:rsidR="005D7C55">
          <w:rPr>
            <w:noProof/>
            <w:webHidden/>
          </w:rPr>
          <w:fldChar w:fldCharType="end"/>
        </w:r>
      </w:hyperlink>
    </w:p>
    <w:p w14:paraId="193A253A" w14:textId="3B053217" w:rsidR="005D7C55" w:rsidRDefault="00DB49AF">
      <w:pPr>
        <w:pStyle w:val="Obsah3"/>
        <w:rPr>
          <w:rFonts w:asciiTheme="minorHAnsi" w:eastAsiaTheme="minorEastAsia" w:hAnsiTheme="minorHAnsi" w:cstheme="minorBidi"/>
          <w:i w:val="0"/>
          <w:iCs w:val="0"/>
          <w:noProof/>
          <w:spacing w:val="0"/>
          <w:sz w:val="22"/>
          <w:lang w:eastAsia="sk-SK"/>
        </w:rPr>
      </w:pPr>
      <w:hyperlink w:anchor="_Toc167276072" w:history="1">
        <w:r w:rsidR="005D7C55" w:rsidRPr="000700C7">
          <w:rPr>
            <w:rStyle w:val="Hypertextovprepojenie"/>
            <w:noProof/>
          </w:rPr>
          <w:t>4.32.16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331-41 Oplotenie</w:t>
        </w:r>
        <w:r w:rsidR="005D7C55">
          <w:rPr>
            <w:noProof/>
            <w:webHidden/>
          </w:rPr>
          <w:tab/>
        </w:r>
        <w:r w:rsidR="005D7C55">
          <w:rPr>
            <w:noProof/>
            <w:webHidden/>
          </w:rPr>
          <w:fldChar w:fldCharType="begin"/>
        </w:r>
        <w:r w:rsidR="005D7C55">
          <w:rPr>
            <w:noProof/>
            <w:webHidden/>
          </w:rPr>
          <w:instrText xml:space="preserve"> PAGEREF _Toc167276072 \h </w:instrText>
        </w:r>
        <w:r w:rsidR="005D7C55">
          <w:rPr>
            <w:noProof/>
            <w:webHidden/>
          </w:rPr>
        </w:r>
        <w:r w:rsidR="005D7C55">
          <w:rPr>
            <w:noProof/>
            <w:webHidden/>
          </w:rPr>
          <w:fldChar w:fldCharType="separate"/>
        </w:r>
        <w:r w:rsidR="005D7C55">
          <w:rPr>
            <w:noProof/>
            <w:webHidden/>
          </w:rPr>
          <w:t>106</w:t>
        </w:r>
        <w:r w:rsidR="005D7C55">
          <w:rPr>
            <w:noProof/>
            <w:webHidden/>
          </w:rPr>
          <w:fldChar w:fldCharType="end"/>
        </w:r>
      </w:hyperlink>
    </w:p>
    <w:p w14:paraId="66B2E966" w14:textId="084058B5" w:rsidR="005D7C55" w:rsidRDefault="00DB49AF">
      <w:pPr>
        <w:pStyle w:val="Obsah3"/>
        <w:rPr>
          <w:rFonts w:asciiTheme="minorHAnsi" w:eastAsiaTheme="minorEastAsia" w:hAnsiTheme="minorHAnsi" w:cstheme="minorBidi"/>
          <w:i w:val="0"/>
          <w:iCs w:val="0"/>
          <w:noProof/>
          <w:spacing w:val="0"/>
          <w:sz w:val="22"/>
          <w:lang w:eastAsia="sk-SK"/>
        </w:rPr>
      </w:pPr>
      <w:hyperlink w:anchor="_Toc167276073" w:history="1">
        <w:r w:rsidR="005D7C55" w:rsidRPr="000700C7">
          <w:rPr>
            <w:rStyle w:val="Hypertextovprepojenie"/>
            <w:noProof/>
          </w:rPr>
          <w:t>4.32.17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331-51 Vonkajšia kanalizácia dažďová</w:t>
        </w:r>
        <w:r w:rsidR="005D7C55">
          <w:rPr>
            <w:noProof/>
            <w:webHidden/>
          </w:rPr>
          <w:tab/>
        </w:r>
        <w:r w:rsidR="005D7C55">
          <w:rPr>
            <w:noProof/>
            <w:webHidden/>
          </w:rPr>
          <w:fldChar w:fldCharType="begin"/>
        </w:r>
        <w:r w:rsidR="005D7C55">
          <w:rPr>
            <w:noProof/>
            <w:webHidden/>
          </w:rPr>
          <w:instrText xml:space="preserve"> PAGEREF _Toc167276073 \h </w:instrText>
        </w:r>
        <w:r w:rsidR="005D7C55">
          <w:rPr>
            <w:noProof/>
            <w:webHidden/>
          </w:rPr>
        </w:r>
        <w:r w:rsidR="005D7C55">
          <w:rPr>
            <w:noProof/>
            <w:webHidden/>
          </w:rPr>
          <w:fldChar w:fldCharType="separate"/>
        </w:r>
        <w:r w:rsidR="005D7C55">
          <w:rPr>
            <w:noProof/>
            <w:webHidden/>
          </w:rPr>
          <w:t>107</w:t>
        </w:r>
        <w:r w:rsidR="005D7C55">
          <w:rPr>
            <w:noProof/>
            <w:webHidden/>
          </w:rPr>
          <w:fldChar w:fldCharType="end"/>
        </w:r>
      </w:hyperlink>
    </w:p>
    <w:p w14:paraId="78B0EB42" w14:textId="0AA5E6EA" w:rsidR="005D7C55" w:rsidRDefault="00DB49AF">
      <w:pPr>
        <w:pStyle w:val="Obsah3"/>
        <w:rPr>
          <w:rFonts w:asciiTheme="minorHAnsi" w:eastAsiaTheme="minorEastAsia" w:hAnsiTheme="minorHAnsi" w:cstheme="minorBidi"/>
          <w:i w:val="0"/>
          <w:iCs w:val="0"/>
          <w:noProof/>
          <w:spacing w:val="0"/>
          <w:sz w:val="22"/>
          <w:lang w:eastAsia="sk-SK"/>
        </w:rPr>
      </w:pPr>
      <w:hyperlink w:anchor="_Toc167276074" w:history="1">
        <w:r w:rsidR="005D7C55" w:rsidRPr="000700C7">
          <w:rPr>
            <w:rStyle w:val="Hypertextovprepojenie"/>
            <w:noProof/>
          </w:rPr>
          <w:t>4.32.18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331-52 Vonkajšia kanalizácia splašková</w:t>
        </w:r>
        <w:r w:rsidR="005D7C55">
          <w:rPr>
            <w:noProof/>
            <w:webHidden/>
          </w:rPr>
          <w:tab/>
        </w:r>
        <w:r w:rsidR="005D7C55">
          <w:rPr>
            <w:noProof/>
            <w:webHidden/>
          </w:rPr>
          <w:fldChar w:fldCharType="begin"/>
        </w:r>
        <w:r w:rsidR="005D7C55">
          <w:rPr>
            <w:noProof/>
            <w:webHidden/>
          </w:rPr>
          <w:instrText xml:space="preserve"> PAGEREF _Toc167276074 \h </w:instrText>
        </w:r>
        <w:r w:rsidR="005D7C55">
          <w:rPr>
            <w:noProof/>
            <w:webHidden/>
          </w:rPr>
        </w:r>
        <w:r w:rsidR="005D7C55">
          <w:rPr>
            <w:noProof/>
            <w:webHidden/>
          </w:rPr>
          <w:fldChar w:fldCharType="separate"/>
        </w:r>
        <w:r w:rsidR="005D7C55">
          <w:rPr>
            <w:noProof/>
            <w:webHidden/>
          </w:rPr>
          <w:t>107</w:t>
        </w:r>
        <w:r w:rsidR="005D7C55">
          <w:rPr>
            <w:noProof/>
            <w:webHidden/>
          </w:rPr>
          <w:fldChar w:fldCharType="end"/>
        </w:r>
      </w:hyperlink>
    </w:p>
    <w:p w14:paraId="363E30D3" w14:textId="06D392E7" w:rsidR="005D7C55" w:rsidRDefault="00DB49AF">
      <w:pPr>
        <w:pStyle w:val="Obsah3"/>
        <w:rPr>
          <w:rFonts w:asciiTheme="minorHAnsi" w:eastAsiaTheme="minorEastAsia" w:hAnsiTheme="minorHAnsi" w:cstheme="minorBidi"/>
          <w:i w:val="0"/>
          <w:iCs w:val="0"/>
          <w:noProof/>
          <w:spacing w:val="0"/>
          <w:sz w:val="22"/>
          <w:lang w:eastAsia="sk-SK"/>
        </w:rPr>
      </w:pPr>
      <w:hyperlink w:anchor="_Toc167276075" w:history="1">
        <w:r w:rsidR="005D7C55" w:rsidRPr="000700C7">
          <w:rPr>
            <w:rStyle w:val="Hypertextovprepojenie"/>
            <w:noProof/>
          </w:rPr>
          <w:t>4.32.19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331-53 Vonkajší vodovod pitný</w:t>
        </w:r>
        <w:r w:rsidR="005D7C55">
          <w:rPr>
            <w:noProof/>
            <w:webHidden/>
          </w:rPr>
          <w:tab/>
        </w:r>
        <w:r w:rsidR="005D7C55">
          <w:rPr>
            <w:noProof/>
            <w:webHidden/>
          </w:rPr>
          <w:fldChar w:fldCharType="begin"/>
        </w:r>
        <w:r w:rsidR="005D7C55">
          <w:rPr>
            <w:noProof/>
            <w:webHidden/>
          </w:rPr>
          <w:instrText xml:space="preserve"> PAGEREF _Toc167276075 \h </w:instrText>
        </w:r>
        <w:r w:rsidR="005D7C55">
          <w:rPr>
            <w:noProof/>
            <w:webHidden/>
          </w:rPr>
        </w:r>
        <w:r w:rsidR="005D7C55">
          <w:rPr>
            <w:noProof/>
            <w:webHidden/>
          </w:rPr>
          <w:fldChar w:fldCharType="separate"/>
        </w:r>
        <w:r w:rsidR="005D7C55">
          <w:rPr>
            <w:noProof/>
            <w:webHidden/>
          </w:rPr>
          <w:t>107</w:t>
        </w:r>
        <w:r w:rsidR="005D7C55">
          <w:rPr>
            <w:noProof/>
            <w:webHidden/>
          </w:rPr>
          <w:fldChar w:fldCharType="end"/>
        </w:r>
      </w:hyperlink>
    </w:p>
    <w:p w14:paraId="0AE3CD39" w14:textId="0AD272BA" w:rsidR="005D7C55" w:rsidRDefault="00DB49AF">
      <w:pPr>
        <w:pStyle w:val="Obsah3"/>
        <w:rPr>
          <w:rFonts w:asciiTheme="minorHAnsi" w:eastAsiaTheme="minorEastAsia" w:hAnsiTheme="minorHAnsi" w:cstheme="minorBidi"/>
          <w:i w:val="0"/>
          <w:iCs w:val="0"/>
          <w:noProof/>
          <w:spacing w:val="0"/>
          <w:sz w:val="22"/>
          <w:lang w:eastAsia="sk-SK"/>
        </w:rPr>
      </w:pPr>
      <w:hyperlink w:anchor="_Toc167276076" w:history="1">
        <w:r w:rsidR="005D7C55" w:rsidRPr="000700C7">
          <w:rPr>
            <w:rStyle w:val="Hypertextovprepojenie"/>
            <w:noProof/>
          </w:rPr>
          <w:t>4.32.20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331-54 Vonkajší vodovod úžitkový a požiarny</w:t>
        </w:r>
        <w:r w:rsidR="005D7C55">
          <w:rPr>
            <w:noProof/>
            <w:webHidden/>
          </w:rPr>
          <w:tab/>
        </w:r>
        <w:r w:rsidR="005D7C55">
          <w:rPr>
            <w:noProof/>
            <w:webHidden/>
          </w:rPr>
          <w:fldChar w:fldCharType="begin"/>
        </w:r>
        <w:r w:rsidR="005D7C55">
          <w:rPr>
            <w:noProof/>
            <w:webHidden/>
          </w:rPr>
          <w:instrText xml:space="preserve"> PAGEREF _Toc167276076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14:paraId="6044AA85" w14:textId="75108C87" w:rsidR="005D7C55" w:rsidRDefault="00DB49AF">
      <w:pPr>
        <w:pStyle w:val="Obsah3"/>
        <w:rPr>
          <w:rFonts w:asciiTheme="minorHAnsi" w:eastAsiaTheme="minorEastAsia" w:hAnsiTheme="minorHAnsi" w:cstheme="minorBidi"/>
          <w:i w:val="0"/>
          <w:iCs w:val="0"/>
          <w:noProof/>
          <w:spacing w:val="0"/>
          <w:sz w:val="22"/>
          <w:lang w:eastAsia="sk-SK"/>
        </w:rPr>
      </w:pPr>
      <w:hyperlink w:anchor="_Toc167276077" w:history="1">
        <w:r w:rsidR="005D7C55" w:rsidRPr="000700C7">
          <w:rPr>
            <w:rStyle w:val="Hypertextovprepojenie"/>
            <w:noProof/>
          </w:rPr>
          <w:t>4.32.21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331-55 Kanalizačná prípojka</w:t>
        </w:r>
        <w:r w:rsidR="005D7C55">
          <w:rPr>
            <w:noProof/>
            <w:webHidden/>
          </w:rPr>
          <w:tab/>
        </w:r>
        <w:r w:rsidR="005D7C55">
          <w:rPr>
            <w:noProof/>
            <w:webHidden/>
          </w:rPr>
          <w:fldChar w:fldCharType="begin"/>
        </w:r>
        <w:r w:rsidR="005D7C55">
          <w:rPr>
            <w:noProof/>
            <w:webHidden/>
          </w:rPr>
          <w:instrText xml:space="preserve"> PAGEREF _Toc167276077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14:paraId="454E8D9A" w14:textId="6FB03F2C" w:rsidR="005D7C55" w:rsidRDefault="00DB49AF">
      <w:pPr>
        <w:pStyle w:val="Obsah3"/>
        <w:rPr>
          <w:rFonts w:asciiTheme="minorHAnsi" w:eastAsiaTheme="minorEastAsia" w:hAnsiTheme="minorHAnsi" w:cstheme="minorBidi"/>
          <w:i w:val="0"/>
          <w:iCs w:val="0"/>
          <w:noProof/>
          <w:spacing w:val="0"/>
          <w:sz w:val="22"/>
          <w:lang w:eastAsia="sk-SK"/>
        </w:rPr>
      </w:pPr>
      <w:hyperlink w:anchor="_Toc167276078" w:history="1">
        <w:r w:rsidR="005D7C55" w:rsidRPr="000700C7">
          <w:rPr>
            <w:rStyle w:val="Hypertextovprepojenie"/>
            <w:noProof/>
          </w:rPr>
          <w:t>4.32.22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331-56 Vodovodná prípojka pre SSÚD</w:t>
        </w:r>
        <w:r w:rsidR="005D7C55">
          <w:rPr>
            <w:noProof/>
            <w:webHidden/>
          </w:rPr>
          <w:tab/>
        </w:r>
        <w:r w:rsidR="005D7C55">
          <w:rPr>
            <w:noProof/>
            <w:webHidden/>
          </w:rPr>
          <w:fldChar w:fldCharType="begin"/>
        </w:r>
        <w:r w:rsidR="005D7C55">
          <w:rPr>
            <w:noProof/>
            <w:webHidden/>
          </w:rPr>
          <w:instrText xml:space="preserve"> PAGEREF _Toc167276078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14:paraId="719B2C40" w14:textId="59B4E9F7" w:rsidR="005D7C55" w:rsidRDefault="00DB49AF">
      <w:pPr>
        <w:pStyle w:val="Obsah3"/>
        <w:rPr>
          <w:rFonts w:asciiTheme="minorHAnsi" w:eastAsiaTheme="minorEastAsia" w:hAnsiTheme="minorHAnsi" w:cstheme="minorBidi"/>
          <w:i w:val="0"/>
          <w:iCs w:val="0"/>
          <w:noProof/>
          <w:spacing w:val="0"/>
          <w:sz w:val="22"/>
          <w:lang w:eastAsia="sk-SK"/>
        </w:rPr>
      </w:pPr>
      <w:hyperlink w:anchor="_Toc167276079" w:history="1">
        <w:r w:rsidR="005D7C55" w:rsidRPr="000700C7">
          <w:rPr>
            <w:rStyle w:val="Hypertextovprepojenie"/>
            <w:noProof/>
          </w:rPr>
          <w:t>4.32.23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331-60 Prípojka NN pre DOPZ</w:t>
        </w:r>
        <w:r w:rsidR="005D7C55">
          <w:rPr>
            <w:noProof/>
            <w:webHidden/>
          </w:rPr>
          <w:tab/>
        </w:r>
        <w:r w:rsidR="005D7C55">
          <w:rPr>
            <w:noProof/>
            <w:webHidden/>
          </w:rPr>
          <w:fldChar w:fldCharType="begin"/>
        </w:r>
        <w:r w:rsidR="005D7C55">
          <w:rPr>
            <w:noProof/>
            <w:webHidden/>
          </w:rPr>
          <w:instrText xml:space="preserve"> PAGEREF _Toc167276079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14:paraId="68FD9540" w14:textId="1C51AE5E" w:rsidR="005D7C55" w:rsidRDefault="00DB49AF">
      <w:pPr>
        <w:pStyle w:val="Obsah3"/>
        <w:rPr>
          <w:rFonts w:asciiTheme="minorHAnsi" w:eastAsiaTheme="minorEastAsia" w:hAnsiTheme="minorHAnsi" w:cstheme="minorBidi"/>
          <w:i w:val="0"/>
          <w:iCs w:val="0"/>
          <w:noProof/>
          <w:spacing w:val="0"/>
          <w:sz w:val="22"/>
          <w:lang w:eastAsia="sk-SK"/>
        </w:rPr>
      </w:pPr>
      <w:hyperlink w:anchor="_Toc167276080" w:history="1">
        <w:r w:rsidR="005D7C55" w:rsidRPr="000700C7">
          <w:rPr>
            <w:rStyle w:val="Hypertextovprepojenie"/>
            <w:noProof/>
          </w:rPr>
          <w:t>4.32.24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331-61 Vonkajšie silnoprúdové rozvody</w:t>
        </w:r>
        <w:r w:rsidR="005D7C55">
          <w:rPr>
            <w:noProof/>
            <w:webHidden/>
          </w:rPr>
          <w:tab/>
        </w:r>
        <w:r w:rsidR="005D7C55">
          <w:rPr>
            <w:noProof/>
            <w:webHidden/>
          </w:rPr>
          <w:fldChar w:fldCharType="begin"/>
        </w:r>
        <w:r w:rsidR="005D7C55">
          <w:rPr>
            <w:noProof/>
            <w:webHidden/>
          </w:rPr>
          <w:instrText xml:space="preserve"> PAGEREF _Toc167276080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14:paraId="635397C8" w14:textId="75B90FCD" w:rsidR="005D7C55" w:rsidRDefault="00DB49AF">
      <w:pPr>
        <w:pStyle w:val="Obsah3"/>
        <w:rPr>
          <w:rFonts w:asciiTheme="minorHAnsi" w:eastAsiaTheme="minorEastAsia" w:hAnsiTheme="minorHAnsi" w:cstheme="minorBidi"/>
          <w:i w:val="0"/>
          <w:iCs w:val="0"/>
          <w:noProof/>
          <w:spacing w:val="0"/>
          <w:sz w:val="22"/>
          <w:lang w:eastAsia="sk-SK"/>
        </w:rPr>
      </w:pPr>
      <w:hyperlink w:anchor="_Toc167276081" w:history="1">
        <w:r w:rsidR="005D7C55" w:rsidRPr="000700C7">
          <w:rPr>
            <w:rStyle w:val="Hypertextovprepojenie"/>
            <w:noProof/>
          </w:rPr>
          <w:t>4.32.25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331-62 Vonkajšie osvetlenie</w:t>
        </w:r>
        <w:r w:rsidR="005D7C55">
          <w:rPr>
            <w:noProof/>
            <w:webHidden/>
          </w:rPr>
          <w:tab/>
        </w:r>
        <w:r w:rsidR="005D7C55">
          <w:rPr>
            <w:noProof/>
            <w:webHidden/>
          </w:rPr>
          <w:fldChar w:fldCharType="begin"/>
        </w:r>
        <w:r w:rsidR="005D7C55">
          <w:rPr>
            <w:noProof/>
            <w:webHidden/>
          </w:rPr>
          <w:instrText xml:space="preserve"> PAGEREF _Toc167276081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14:paraId="18F2C434" w14:textId="48D5500D" w:rsidR="005D7C55" w:rsidRDefault="00DB49AF">
      <w:pPr>
        <w:pStyle w:val="Obsah3"/>
        <w:rPr>
          <w:rFonts w:asciiTheme="minorHAnsi" w:eastAsiaTheme="minorEastAsia" w:hAnsiTheme="minorHAnsi" w:cstheme="minorBidi"/>
          <w:i w:val="0"/>
          <w:iCs w:val="0"/>
          <w:noProof/>
          <w:spacing w:val="0"/>
          <w:sz w:val="22"/>
          <w:lang w:eastAsia="sk-SK"/>
        </w:rPr>
      </w:pPr>
      <w:hyperlink w:anchor="_Toc167276082" w:history="1">
        <w:r w:rsidR="005D7C55" w:rsidRPr="000700C7">
          <w:rPr>
            <w:rStyle w:val="Hypertextovprepojenie"/>
            <w:noProof/>
          </w:rPr>
          <w:t>4.32.26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331-63 Trafostanica</w:t>
        </w:r>
        <w:r w:rsidR="005D7C55">
          <w:rPr>
            <w:noProof/>
            <w:webHidden/>
          </w:rPr>
          <w:tab/>
        </w:r>
        <w:r w:rsidR="005D7C55">
          <w:rPr>
            <w:noProof/>
            <w:webHidden/>
          </w:rPr>
          <w:fldChar w:fldCharType="begin"/>
        </w:r>
        <w:r w:rsidR="005D7C55">
          <w:rPr>
            <w:noProof/>
            <w:webHidden/>
          </w:rPr>
          <w:instrText xml:space="preserve"> PAGEREF _Toc167276082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14:paraId="345DABA0" w14:textId="0A0484B8" w:rsidR="005D7C55" w:rsidRDefault="00DB49AF">
      <w:pPr>
        <w:pStyle w:val="Obsah3"/>
        <w:rPr>
          <w:rFonts w:asciiTheme="minorHAnsi" w:eastAsiaTheme="minorEastAsia" w:hAnsiTheme="minorHAnsi" w:cstheme="minorBidi"/>
          <w:i w:val="0"/>
          <w:iCs w:val="0"/>
          <w:noProof/>
          <w:spacing w:val="0"/>
          <w:sz w:val="22"/>
          <w:lang w:eastAsia="sk-SK"/>
        </w:rPr>
      </w:pPr>
      <w:hyperlink w:anchor="_Toc167276083" w:history="1">
        <w:r w:rsidR="005D7C55" w:rsidRPr="000700C7">
          <w:rPr>
            <w:rStyle w:val="Hypertextovprepojenie"/>
            <w:noProof/>
          </w:rPr>
          <w:t>4.32.27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331-64 Prípojka VN - 22kV pre SSÚD</w:t>
        </w:r>
        <w:r w:rsidR="005D7C55">
          <w:rPr>
            <w:noProof/>
            <w:webHidden/>
          </w:rPr>
          <w:tab/>
        </w:r>
        <w:r w:rsidR="005D7C55">
          <w:rPr>
            <w:noProof/>
            <w:webHidden/>
          </w:rPr>
          <w:fldChar w:fldCharType="begin"/>
        </w:r>
        <w:r w:rsidR="005D7C55">
          <w:rPr>
            <w:noProof/>
            <w:webHidden/>
          </w:rPr>
          <w:instrText xml:space="preserve"> PAGEREF _Toc167276083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14:paraId="088DDD77" w14:textId="2798CE37" w:rsidR="005D7C55" w:rsidRDefault="00DB49AF">
      <w:pPr>
        <w:pStyle w:val="Obsah3"/>
        <w:rPr>
          <w:rFonts w:asciiTheme="minorHAnsi" w:eastAsiaTheme="minorEastAsia" w:hAnsiTheme="minorHAnsi" w:cstheme="minorBidi"/>
          <w:i w:val="0"/>
          <w:iCs w:val="0"/>
          <w:noProof/>
          <w:spacing w:val="0"/>
          <w:sz w:val="22"/>
          <w:lang w:eastAsia="sk-SK"/>
        </w:rPr>
      </w:pPr>
      <w:hyperlink w:anchor="_Toc167276084" w:history="1">
        <w:r w:rsidR="005D7C55" w:rsidRPr="000700C7">
          <w:rPr>
            <w:rStyle w:val="Hypertextovprepojenie"/>
            <w:noProof/>
          </w:rPr>
          <w:t>4.32.28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331-65 Telefónna prípojka pre SSÚD</w:t>
        </w:r>
        <w:r w:rsidR="005D7C55">
          <w:rPr>
            <w:noProof/>
            <w:webHidden/>
          </w:rPr>
          <w:tab/>
        </w:r>
        <w:r w:rsidR="005D7C55">
          <w:rPr>
            <w:noProof/>
            <w:webHidden/>
          </w:rPr>
          <w:fldChar w:fldCharType="begin"/>
        </w:r>
        <w:r w:rsidR="005D7C55">
          <w:rPr>
            <w:noProof/>
            <w:webHidden/>
          </w:rPr>
          <w:instrText xml:space="preserve"> PAGEREF _Toc167276084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14:paraId="4575C485" w14:textId="79570C95" w:rsidR="005D7C55" w:rsidRDefault="00DB49AF">
      <w:pPr>
        <w:pStyle w:val="Obsah3"/>
        <w:rPr>
          <w:rFonts w:asciiTheme="minorHAnsi" w:eastAsiaTheme="minorEastAsia" w:hAnsiTheme="minorHAnsi" w:cstheme="minorBidi"/>
          <w:i w:val="0"/>
          <w:iCs w:val="0"/>
          <w:noProof/>
          <w:spacing w:val="0"/>
          <w:sz w:val="22"/>
          <w:lang w:eastAsia="sk-SK"/>
        </w:rPr>
      </w:pPr>
      <w:hyperlink w:anchor="_Toc167276085" w:history="1">
        <w:r w:rsidR="005D7C55" w:rsidRPr="000700C7">
          <w:rPr>
            <w:rStyle w:val="Hypertextovprepojenie"/>
            <w:noProof/>
          </w:rPr>
          <w:t>4.32.29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331-66 Vonkajšie slaboprúdové rozvody</w:t>
        </w:r>
        <w:r w:rsidR="005D7C55">
          <w:rPr>
            <w:noProof/>
            <w:webHidden/>
          </w:rPr>
          <w:tab/>
        </w:r>
        <w:r w:rsidR="005D7C55">
          <w:rPr>
            <w:noProof/>
            <w:webHidden/>
          </w:rPr>
          <w:fldChar w:fldCharType="begin"/>
        </w:r>
        <w:r w:rsidR="005D7C55">
          <w:rPr>
            <w:noProof/>
            <w:webHidden/>
          </w:rPr>
          <w:instrText xml:space="preserve"> PAGEREF _Toc167276085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14:paraId="5200F530" w14:textId="14D51286" w:rsidR="005D7C55" w:rsidRDefault="00DB49AF">
      <w:pPr>
        <w:pStyle w:val="Obsah3"/>
        <w:rPr>
          <w:rFonts w:asciiTheme="minorHAnsi" w:eastAsiaTheme="minorEastAsia" w:hAnsiTheme="minorHAnsi" w:cstheme="minorBidi"/>
          <w:i w:val="0"/>
          <w:iCs w:val="0"/>
          <w:noProof/>
          <w:spacing w:val="0"/>
          <w:sz w:val="22"/>
          <w:lang w:eastAsia="sk-SK"/>
        </w:rPr>
      </w:pPr>
      <w:hyperlink w:anchor="_Toc167276086" w:history="1">
        <w:r w:rsidR="005D7C55" w:rsidRPr="000700C7">
          <w:rPr>
            <w:rStyle w:val="Hypertextovprepojenie"/>
            <w:noProof/>
          </w:rPr>
          <w:t>4.32.30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331-67 Vonkajšie rozvody EPS</w:t>
        </w:r>
        <w:r w:rsidR="005D7C55">
          <w:rPr>
            <w:noProof/>
            <w:webHidden/>
          </w:rPr>
          <w:tab/>
        </w:r>
        <w:r w:rsidR="005D7C55">
          <w:rPr>
            <w:noProof/>
            <w:webHidden/>
          </w:rPr>
          <w:fldChar w:fldCharType="begin"/>
        </w:r>
        <w:r w:rsidR="005D7C55">
          <w:rPr>
            <w:noProof/>
            <w:webHidden/>
          </w:rPr>
          <w:instrText xml:space="preserve"> PAGEREF _Toc167276086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14:paraId="09CB083C" w14:textId="479F76E0" w:rsidR="005D7C55" w:rsidRDefault="00DB49AF">
      <w:pPr>
        <w:pStyle w:val="Obsah3"/>
        <w:rPr>
          <w:rFonts w:asciiTheme="minorHAnsi" w:eastAsiaTheme="minorEastAsia" w:hAnsiTheme="minorHAnsi" w:cstheme="minorBidi"/>
          <w:i w:val="0"/>
          <w:iCs w:val="0"/>
          <w:noProof/>
          <w:spacing w:val="0"/>
          <w:sz w:val="22"/>
          <w:lang w:eastAsia="sk-SK"/>
        </w:rPr>
      </w:pPr>
      <w:hyperlink w:anchor="_Toc167276087" w:history="1">
        <w:r w:rsidR="005D7C55" w:rsidRPr="000700C7">
          <w:rPr>
            <w:rStyle w:val="Hypertextovprepojenie"/>
            <w:noProof/>
          </w:rPr>
          <w:t>4.32.31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331-68 Zabezpečovací systém</w:t>
        </w:r>
        <w:r w:rsidR="005D7C55">
          <w:rPr>
            <w:noProof/>
            <w:webHidden/>
          </w:rPr>
          <w:tab/>
        </w:r>
        <w:r w:rsidR="005D7C55">
          <w:rPr>
            <w:noProof/>
            <w:webHidden/>
          </w:rPr>
          <w:fldChar w:fldCharType="begin"/>
        </w:r>
        <w:r w:rsidR="005D7C55">
          <w:rPr>
            <w:noProof/>
            <w:webHidden/>
          </w:rPr>
          <w:instrText xml:space="preserve"> PAGEREF _Toc167276087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14:paraId="4D079873" w14:textId="1EB0F4CA" w:rsidR="005D7C55" w:rsidRDefault="00DB49AF">
      <w:pPr>
        <w:pStyle w:val="Obsah3"/>
        <w:rPr>
          <w:rFonts w:asciiTheme="minorHAnsi" w:eastAsiaTheme="minorEastAsia" w:hAnsiTheme="minorHAnsi" w:cstheme="minorBidi"/>
          <w:i w:val="0"/>
          <w:iCs w:val="0"/>
          <w:noProof/>
          <w:spacing w:val="0"/>
          <w:sz w:val="22"/>
          <w:lang w:eastAsia="sk-SK"/>
        </w:rPr>
      </w:pPr>
      <w:hyperlink w:anchor="_Toc167276088" w:history="1">
        <w:r w:rsidR="005D7C55" w:rsidRPr="000700C7">
          <w:rPr>
            <w:rStyle w:val="Hypertextovprepojenie"/>
            <w:noProof/>
          </w:rPr>
          <w:t>4.32.32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331-71 Plynovodná prípojka STL pre SSÚD</w:t>
        </w:r>
        <w:r w:rsidR="005D7C55">
          <w:rPr>
            <w:noProof/>
            <w:webHidden/>
          </w:rPr>
          <w:tab/>
        </w:r>
        <w:r w:rsidR="005D7C55">
          <w:rPr>
            <w:noProof/>
            <w:webHidden/>
          </w:rPr>
          <w:fldChar w:fldCharType="begin"/>
        </w:r>
        <w:r w:rsidR="005D7C55">
          <w:rPr>
            <w:noProof/>
            <w:webHidden/>
          </w:rPr>
          <w:instrText xml:space="preserve"> PAGEREF _Toc167276088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14:paraId="37704586" w14:textId="5D1D4540" w:rsidR="005D7C55" w:rsidRDefault="00DB49AF">
      <w:pPr>
        <w:pStyle w:val="Obsah3"/>
        <w:rPr>
          <w:rFonts w:asciiTheme="minorHAnsi" w:eastAsiaTheme="minorEastAsia" w:hAnsiTheme="minorHAnsi" w:cstheme="minorBidi"/>
          <w:i w:val="0"/>
          <w:iCs w:val="0"/>
          <w:noProof/>
          <w:spacing w:val="0"/>
          <w:sz w:val="22"/>
          <w:lang w:eastAsia="sk-SK"/>
        </w:rPr>
      </w:pPr>
      <w:hyperlink w:anchor="_Toc167276089" w:history="1">
        <w:r w:rsidR="005D7C55" w:rsidRPr="000700C7">
          <w:rPr>
            <w:rStyle w:val="Hypertextovprepojenie"/>
            <w:noProof/>
          </w:rPr>
          <w:t>4.32.33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331-72 Vonkajší rozvod STL plynovodu</w:t>
        </w:r>
        <w:r w:rsidR="005D7C55">
          <w:rPr>
            <w:noProof/>
            <w:webHidden/>
          </w:rPr>
          <w:tab/>
        </w:r>
        <w:r w:rsidR="005D7C55">
          <w:rPr>
            <w:noProof/>
            <w:webHidden/>
          </w:rPr>
          <w:fldChar w:fldCharType="begin"/>
        </w:r>
        <w:r w:rsidR="005D7C55">
          <w:rPr>
            <w:noProof/>
            <w:webHidden/>
          </w:rPr>
          <w:instrText xml:space="preserve"> PAGEREF _Toc167276089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14:paraId="69280609" w14:textId="0F2E5C8C" w:rsidR="005D7C55" w:rsidRDefault="00DB49AF">
      <w:pPr>
        <w:pStyle w:val="Obsah3"/>
        <w:rPr>
          <w:rFonts w:asciiTheme="minorHAnsi" w:eastAsiaTheme="minorEastAsia" w:hAnsiTheme="minorHAnsi" w:cstheme="minorBidi"/>
          <w:i w:val="0"/>
          <w:iCs w:val="0"/>
          <w:noProof/>
          <w:spacing w:val="0"/>
          <w:sz w:val="22"/>
          <w:lang w:eastAsia="sk-SK"/>
        </w:rPr>
      </w:pPr>
      <w:hyperlink w:anchor="_Toc167276090" w:history="1">
        <w:r w:rsidR="005D7C55" w:rsidRPr="000700C7">
          <w:rPr>
            <w:rStyle w:val="Hypertextovprepojenie"/>
            <w:noProof/>
          </w:rPr>
          <w:t>4.32.34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331-73 Vonkajší rozvod NTL plynovodu</w:t>
        </w:r>
        <w:r w:rsidR="005D7C55">
          <w:rPr>
            <w:noProof/>
            <w:webHidden/>
          </w:rPr>
          <w:tab/>
        </w:r>
        <w:r w:rsidR="005D7C55">
          <w:rPr>
            <w:noProof/>
            <w:webHidden/>
          </w:rPr>
          <w:fldChar w:fldCharType="begin"/>
        </w:r>
        <w:r w:rsidR="005D7C55">
          <w:rPr>
            <w:noProof/>
            <w:webHidden/>
          </w:rPr>
          <w:instrText xml:space="preserve"> PAGEREF _Toc167276090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14:paraId="3F7C77BD" w14:textId="5D6638DD" w:rsidR="005D7C55" w:rsidRDefault="00DB49AF">
      <w:pPr>
        <w:pStyle w:val="Obsah3"/>
        <w:rPr>
          <w:rFonts w:asciiTheme="minorHAnsi" w:eastAsiaTheme="minorEastAsia" w:hAnsiTheme="minorHAnsi" w:cstheme="minorBidi"/>
          <w:i w:val="0"/>
          <w:iCs w:val="0"/>
          <w:noProof/>
          <w:spacing w:val="0"/>
          <w:sz w:val="22"/>
          <w:lang w:eastAsia="sk-SK"/>
        </w:rPr>
      </w:pPr>
      <w:hyperlink w:anchor="_Toc167276091" w:history="1">
        <w:r w:rsidR="005D7C55" w:rsidRPr="000700C7">
          <w:rPr>
            <w:rStyle w:val="Hypertextovprepojenie"/>
            <w:noProof/>
          </w:rPr>
          <w:t>4.32.35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331-74 Odberné plynové a meracie zariadenie spotreby plynu</w:t>
        </w:r>
        <w:r w:rsidR="005D7C55">
          <w:rPr>
            <w:noProof/>
            <w:webHidden/>
          </w:rPr>
          <w:tab/>
        </w:r>
        <w:r w:rsidR="005D7C55">
          <w:rPr>
            <w:noProof/>
            <w:webHidden/>
          </w:rPr>
          <w:fldChar w:fldCharType="begin"/>
        </w:r>
        <w:r w:rsidR="005D7C55">
          <w:rPr>
            <w:noProof/>
            <w:webHidden/>
          </w:rPr>
          <w:instrText xml:space="preserve"> PAGEREF _Toc167276091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14:paraId="250A59CA" w14:textId="3F9C9977" w:rsidR="005D7C55" w:rsidRDefault="00DB49AF">
      <w:pPr>
        <w:pStyle w:val="Obsah3"/>
        <w:rPr>
          <w:rFonts w:asciiTheme="minorHAnsi" w:eastAsiaTheme="minorEastAsia" w:hAnsiTheme="minorHAnsi" w:cstheme="minorBidi"/>
          <w:i w:val="0"/>
          <w:iCs w:val="0"/>
          <w:noProof/>
          <w:spacing w:val="0"/>
          <w:sz w:val="22"/>
          <w:lang w:eastAsia="sk-SK"/>
        </w:rPr>
      </w:pPr>
      <w:hyperlink w:anchor="_Toc167276092" w:history="1">
        <w:r w:rsidR="005D7C55" w:rsidRPr="000700C7">
          <w:rPr>
            <w:rStyle w:val="Hypertextovprepojenie"/>
            <w:noProof/>
          </w:rPr>
          <w:t>4.32.36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501-00 Kanalizácia diaľnice km – úsek km 31,700 – 33,017</w:t>
        </w:r>
        <w:r w:rsidR="005D7C55">
          <w:rPr>
            <w:noProof/>
            <w:webHidden/>
          </w:rPr>
          <w:tab/>
        </w:r>
        <w:r w:rsidR="005D7C55">
          <w:rPr>
            <w:noProof/>
            <w:webHidden/>
          </w:rPr>
          <w:fldChar w:fldCharType="begin"/>
        </w:r>
        <w:r w:rsidR="005D7C55">
          <w:rPr>
            <w:noProof/>
            <w:webHidden/>
          </w:rPr>
          <w:instrText xml:space="preserve"> PAGEREF _Toc167276092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14:paraId="192362D7" w14:textId="5B9A07E8" w:rsidR="005D7C55" w:rsidRDefault="00DB49AF">
      <w:pPr>
        <w:pStyle w:val="Obsah3"/>
        <w:rPr>
          <w:rFonts w:asciiTheme="minorHAnsi" w:eastAsiaTheme="minorEastAsia" w:hAnsiTheme="minorHAnsi" w:cstheme="minorBidi"/>
          <w:i w:val="0"/>
          <w:iCs w:val="0"/>
          <w:noProof/>
          <w:spacing w:val="0"/>
          <w:sz w:val="22"/>
          <w:lang w:eastAsia="sk-SK"/>
        </w:rPr>
      </w:pPr>
      <w:hyperlink w:anchor="_Toc167276093" w:history="1">
        <w:r w:rsidR="005D7C55" w:rsidRPr="000700C7">
          <w:rPr>
            <w:rStyle w:val="Hypertextovprepojenie"/>
            <w:noProof/>
          </w:rPr>
          <w:t>4.32.37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535-00 Preložka vodovodu DN 600 km 32,084-32,932</w:t>
        </w:r>
        <w:r w:rsidR="005D7C55">
          <w:rPr>
            <w:noProof/>
            <w:webHidden/>
          </w:rPr>
          <w:tab/>
        </w:r>
        <w:r w:rsidR="005D7C55">
          <w:rPr>
            <w:noProof/>
            <w:webHidden/>
          </w:rPr>
          <w:fldChar w:fldCharType="begin"/>
        </w:r>
        <w:r w:rsidR="005D7C55">
          <w:rPr>
            <w:noProof/>
            <w:webHidden/>
          </w:rPr>
          <w:instrText xml:space="preserve"> PAGEREF _Toc167276093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14:paraId="7D939E61" w14:textId="3D3A51C8" w:rsidR="005D7C55" w:rsidRDefault="00DB49AF">
      <w:pPr>
        <w:pStyle w:val="Obsah3"/>
        <w:rPr>
          <w:rFonts w:asciiTheme="minorHAnsi" w:eastAsiaTheme="minorEastAsia" w:hAnsiTheme="minorHAnsi" w:cstheme="minorBidi"/>
          <w:i w:val="0"/>
          <w:iCs w:val="0"/>
          <w:noProof/>
          <w:spacing w:val="0"/>
          <w:sz w:val="22"/>
          <w:lang w:eastAsia="sk-SK"/>
        </w:rPr>
      </w:pPr>
      <w:hyperlink w:anchor="_Toc167276094" w:history="1">
        <w:r w:rsidR="005D7C55" w:rsidRPr="000700C7">
          <w:rPr>
            <w:rStyle w:val="Hypertextovprepojenie"/>
            <w:noProof/>
          </w:rPr>
          <w:t>4.32.38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535-01 Katódová ochrana preložky vodovodu DN 600 km 32,084-32,932 D3</w:t>
        </w:r>
        <w:r w:rsidR="005D7C55">
          <w:rPr>
            <w:noProof/>
            <w:webHidden/>
          </w:rPr>
          <w:tab/>
        </w:r>
        <w:r w:rsidR="005D7C55">
          <w:rPr>
            <w:noProof/>
            <w:webHidden/>
          </w:rPr>
          <w:fldChar w:fldCharType="begin"/>
        </w:r>
        <w:r w:rsidR="005D7C55">
          <w:rPr>
            <w:noProof/>
            <w:webHidden/>
          </w:rPr>
          <w:instrText xml:space="preserve"> PAGEREF _Toc167276094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14:paraId="232FEBFF" w14:textId="73E8A536" w:rsidR="005D7C55" w:rsidRDefault="00DB49AF">
      <w:pPr>
        <w:pStyle w:val="Obsah3"/>
        <w:rPr>
          <w:rFonts w:asciiTheme="minorHAnsi" w:eastAsiaTheme="minorEastAsia" w:hAnsiTheme="minorHAnsi" w:cstheme="minorBidi"/>
          <w:i w:val="0"/>
          <w:iCs w:val="0"/>
          <w:noProof/>
          <w:spacing w:val="0"/>
          <w:sz w:val="22"/>
          <w:lang w:eastAsia="sk-SK"/>
        </w:rPr>
      </w:pPr>
      <w:hyperlink w:anchor="_Toc167276095" w:history="1">
        <w:r w:rsidR="005D7C55" w:rsidRPr="000700C7">
          <w:rPr>
            <w:rStyle w:val="Hypertextovprepojenie"/>
            <w:noProof/>
          </w:rPr>
          <w:t>4.32.39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536-00 Preložka vodovodu DN 150 km 31,305-32,932</w:t>
        </w:r>
        <w:r w:rsidR="005D7C55">
          <w:rPr>
            <w:noProof/>
            <w:webHidden/>
          </w:rPr>
          <w:tab/>
        </w:r>
        <w:r w:rsidR="005D7C55">
          <w:rPr>
            <w:noProof/>
            <w:webHidden/>
          </w:rPr>
          <w:fldChar w:fldCharType="begin"/>
        </w:r>
        <w:r w:rsidR="005D7C55">
          <w:rPr>
            <w:noProof/>
            <w:webHidden/>
          </w:rPr>
          <w:instrText xml:space="preserve"> PAGEREF _Toc167276095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14:paraId="007D59C0" w14:textId="42226089" w:rsidR="005D7C55" w:rsidRDefault="00DB49AF">
      <w:pPr>
        <w:pStyle w:val="Obsah3"/>
        <w:rPr>
          <w:rFonts w:asciiTheme="minorHAnsi" w:eastAsiaTheme="minorEastAsia" w:hAnsiTheme="minorHAnsi" w:cstheme="minorBidi"/>
          <w:i w:val="0"/>
          <w:iCs w:val="0"/>
          <w:noProof/>
          <w:spacing w:val="0"/>
          <w:sz w:val="22"/>
          <w:lang w:eastAsia="sk-SK"/>
        </w:rPr>
      </w:pPr>
      <w:hyperlink w:anchor="_Toc167276096" w:history="1">
        <w:r w:rsidR="005D7C55" w:rsidRPr="000700C7">
          <w:rPr>
            <w:rStyle w:val="Hypertextovprepojenie"/>
            <w:noProof/>
          </w:rPr>
          <w:t>4.32.40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537-00 Úprava prípojky vody pre TBG</w:t>
        </w:r>
        <w:r w:rsidR="005D7C55">
          <w:rPr>
            <w:noProof/>
            <w:webHidden/>
          </w:rPr>
          <w:tab/>
        </w:r>
        <w:r w:rsidR="005D7C55">
          <w:rPr>
            <w:noProof/>
            <w:webHidden/>
          </w:rPr>
          <w:fldChar w:fldCharType="begin"/>
        </w:r>
        <w:r w:rsidR="005D7C55">
          <w:rPr>
            <w:noProof/>
            <w:webHidden/>
          </w:rPr>
          <w:instrText xml:space="preserve"> PAGEREF _Toc167276096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14:paraId="63E8D27F" w14:textId="641AF112" w:rsidR="005D7C55" w:rsidRDefault="00DB49AF">
      <w:pPr>
        <w:pStyle w:val="Obsah3"/>
        <w:rPr>
          <w:rFonts w:asciiTheme="minorHAnsi" w:eastAsiaTheme="minorEastAsia" w:hAnsiTheme="minorHAnsi" w:cstheme="minorBidi"/>
          <w:i w:val="0"/>
          <w:iCs w:val="0"/>
          <w:noProof/>
          <w:spacing w:val="0"/>
          <w:sz w:val="22"/>
          <w:lang w:eastAsia="sk-SK"/>
        </w:rPr>
      </w:pPr>
      <w:hyperlink w:anchor="_Toc167276097" w:history="1">
        <w:r w:rsidR="005D7C55" w:rsidRPr="000700C7">
          <w:rPr>
            <w:rStyle w:val="Hypertextovprepojenie"/>
            <w:noProof/>
          </w:rPr>
          <w:t>4.32.41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628-00 Preložka 22 kV prípojky, km 31,805 D3</w:t>
        </w:r>
        <w:r w:rsidR="005D7C55">
          <w:rPr>
            <w:noProof/>
            <w:webHidden/>
          </w:rPr>
          <w:tab/>
        </w:r>
        <w:r w:rsidR="005D7C55">
          <w:rPr>
            <w:noProof/>
            <w:webHidden/>
          </w:rPr>
          <w:fldChar w:fldCharType="begin"/>
        </w:r>
        <w:r w:rsidR="005D7C55">
          <w:rPr>
            <w:noProof/>
            <w:webHidden/>
          </w:rPr>
          <w:instrText xml:space="preserve"> PAGEREF _Toc167276097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14:paraId="75E0315E" w14:textId="6C71F1AC" w:rsidR="005D7C55" w:rsidRDefault="00DB49AF">
      <w:pPr>
        <w:pStyle w:val="Obsah3"/>
        <w:rPr>
          <w:rFonts w:asciiTheme="minorHAnsi" w:eastAsiaTheme="minorEastAsia" w:hAnsiTheme="minorHAnsi" w:cstheme="minorBidi"/>
          <w:i w:val="0"/>
          <w:iCs w:val="0"/>
          <w:noProof/>
          <w:spacing w:val="0"/>
          <w:sz w:val="22"/>
          <w:lang w:eastAsia="sk-SK"/>
        </w:rPr>
      </w:pPr>
      <w:hyperlink w:anchor="_Toc167276098" w:history="1">
        <w:r w:rsidR="005D7C55" w:rsidRPr="000700C7">
          <w:rPr>
            <w:rStyle w:val="Hypertextovprepojenie"/>
            <w:noProof/>
          </w:rPr>
          <w:t>4.32.42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628-00.1 Ochrana VN Kábla v km 31.932 D3</w:t>
        </w:r>
        <w:r w:rsidR="005D7C55">
          <w:rPr>
            <w:noProof/>
            <w:webHidden/>
          </w:rPr>
          <w:tab/>
        </w:r>
        <w:r w:rsidR="005D7C55">
          <w:rPr>
            <w:noProof/>
            <w:webHidden/>
          </w:rPr>
          <w:fldChar w:fldCharType="begin"/>
        </w:r>
        <w:r w:rsidR="005D7C55">
          <w:rPr>
            <w:noProof/>
            <w:webHidden/>
          </w:rPr>
          <w:instrText xml:space="preserve"> PAGEREF _Toc167276098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14:paraId="34D2E9A5" w14:textId="2346989D" w:rsidR="005D7C55" w:rsidRDefault="00DB49AF">
      <w:pPr>
        <w:pStyle w:val="Obsah3"/>
        <w:rPr>
          <w:rFonts w:asciiTheme="minorHAnsi" w:eastAsiaTheme="minorEastAsia" w:hAnsiTheme="minorHAnsi" w:cstheme="minorBidi"/>
          <w:i w:val="0"/>
          <w:iCs w:val="0"/>
          <w:noProof/>
          <w:spacing w:val="0"/>
          <w:sz w:val="22"/>
          <w:lang w:eastAsia="sk-SK"/>
        </w:rPr>
      </w:pPr>
      <w:hyperlink w:anchor="_Toc167276099" w:history="1">
        <w:r w:rsidR="005D7C55" w:rsidRPr="000700C7">
          <w:rPr>
            <w:rStyle w:val="Hypertextovprepojenie"/>
            <w:noProof/>
          </w:rPr>
          <w:t>4.32.43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629-00 Preložka 22 kV vedenia, km 32,265 D3</w:t>
        </w:r>
        <w:r w:rsidR="005D7C55">
          <w:rPr>
            <w:noProof/>
            <w:webHidden/>
          </w:rPr>
          <w:tab/>
        </w:r>
        <w:r w:rsidR="005D7C55">
          <w:rPr>
            <w:noProof/>
            <w:webHidden/>
          </w:rPr>
          <w:fldChar w:fldCharType="begin"/>
        </w:r>
        <w:r w:rsidR="005D7C55">
          <w:rPr>
            <w:noProof/>
            <w:webHidden/>
          </w:rPr>
          <w:instrText xml:space="preserve"> PAGEREF _Toc167276099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14:paraId="1A5A3A95" w14:textId="20133C57" w:rsidR="005D7C55" w:rsidRDefault="00DB49AF">
      <w:pPr>
        <w:pStyle w:val="Obsah3"/>
        <w:rPr>
          <w:rFonts w:asciiTheme="minorHAnsi" w:eastAsiaTheme="minorEastAsia" w:hAnsiTheme="minorHAnsi" w:cstheme="minorBidi"/>
          <w:i w:val="0"/>
          <w:iCs w:val="0"/>
          <w:noProof/>
          <w:spacing w:val="0"/>
          <w:sz w:val="22"/>
          <w:lang w:eastAsia="sk-SK"/>
        </w:rPr>
      </w:pPr>
      <w:hyperlink w:anchor="_Toc167276100" w:history="1">
        <w:r w:rsidR="005D7C55" w:rsidRPr="000700C7">
          <w:rPr>
            <w:rStyle w:val="Hypertextovprepojenie"/>
            <w:noProof/>
          </w:rPr>
          <w:t>4.32.44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629-00.1 Preložka 22 kV úsek vzdušného vedenia</w:t>
        </w:r>
        <w:r w:rsidR="005D7C55">
          <w:rPr>
            <w:noProof/>
            <w:webHidden/>
          </w:rPr>
          <w:tab/>
        </w:r>
        <w:r w:rsidR="005D7C55">
          <w:rPr>
            <w:noProof/>
            <w:webHidden/>
          </w:rPr>
          <w:fldChar w:fldCharType="begin"/>
        </w:r>
        <w:r w:rsidR="005D7C55">
          <w:rPr>
            <w:noProof/>
            <w:webHidden/>
          </w:rPr>
          <w:instrText xml:space="preserve"> PAGEREF _Toc167276100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14:paraId="12861F3A" w14:textId="54D1402B" w:rsidR="005D7C55" w:rsidRDefault="00DB49AF">
      <w:pPr>
        <w:pStyle w:val="Obsah3"/>
        <w:rPr>
          <w:rFonts w:asciiTheme="minorHAnsi" w:eastAsiaTheme="minorEastAsia" w:hAnsiTheme="minorHAnsi" w:cstheme="minorBidi"/>
          <w:i w:val="0"/>
          <w:iCs w:val="0"/>
          <w:noProof/>
          <w:spacing w:val="0"/>
          <w:sz w:val="22"/>
          <w:lang w:eastAsia="sk-SK"/>
        </w:rPr>
      </w:pPr>
      <w:hyperlink w:anchor="_Toc167276101" w:history="1">
        <w:r w:rsidR="005D7C55" w:rsidRPr="000700C7">
          <w:rPr>
            <w:rStyle w:val="Hypertextovprepojenie"/>
            <w:noProof/>
          </w:rPr>
          <w:t>4.32.45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647-00 Úprava prípojky NN pre TBG</w:t>
        </w:r>
        <w:r w:rsidR="005D7C55">
          <w:rPr>
            <w:noProof/>
            <w:webHidden/>
          </w:rPr>
          <w:tab/>
        </w:r>
        <w:r w:rsidR="005D7C55">
          <w:rPr>
            <w:noProof/>
            <w:webHidden/>
          </w:rPr>
          <w:fldChar w:fldCharType="begin"/>
        </w:r>
        <w:r w:rsidR="005D7C55">
          <w:rPr>
            <w:noProof/>
            <w:webHidden/>
          </w:rPr>
          <w:instrText xml:space="preserve"> PAGEREF _Toc167276101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14:paraId="3E68B748" w14:textId="141EF971" w:rsidR="005D7C55" w:rsidRDefault="00DB49AF">
      <w:pPr>
        <w:pStyle w:val="Obsah3"/>
        <w:rPr>
          <w:rFonts w:asciiTheme="minorHAnsi" w:eastAsiaTheme="minorEastAsia" w:hAnsiTheme="minorHAnsi" w:cstheme="minorBidi"/>
          <w:i w:val="0"/>
          <w:iCs w:val="0"/>
          <w:noProof/>
          <w:spacing w:val="0"/>
          <w:sz w:val="22"/>
          <w:lang w:eastAsia="sk-SK"/>
        </w:rPr>
      </w:pPr>
      <w:hyperlink w:anchor="_Toc167276102" w:history="1">
        <w:r w:rsidR="005D7C55" w:rsidRPr="000700C7">
          <w:rPr>
            <w:rStyle w:val="Hypertextovprepojenie"/>
            <w:noProof/>
          </w:rPr>
          <w:t>4.32.46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670-00 Preložka diaľkového kábla Žilina-Čadca na ceste I/11</w:t>
        </w:r>
        <w:r w:rsidR="005D7C55">
          <w:rPr>
            <w:noProof/>
            <w:webHidden/>
          </w:rPr>
          <w:tab/>
        </w:r>
        <w:r w:rsidR="005D7C55">
          <w:rPr>
            <w:noProof/>
            <w:webHidden/>
          </w:rPr>
          <w:fldChar w:fldCharType="begin"/>
        </w:r>
        <w:r w:rsidR="005D7C55">
          <w:rPr>
            <w:noProof/>
            <w:webHidden/>
          </w:rPr>
          <w:instrText xml:space="preserve"> PAGEREF _Toc167276102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14:paraId="524C1C5F" w14:textId="69C43DFE" w:rsidR="005D7C55" w:rsidRDefault="00DB49AF">
      <w:pPr>
        <w:pStyle w:val="Obsah3"/>
        <w:rPr>
          <w:rFonts w:asciiTheme="minorHAnsi" w:eastAsiaTheme="minorEastAsia" w:hAnsiTheme="minorHAnsi" w:cstheme="minorBidi"/>
          <w:i w:val="0"/>
          <w:iCs w:val="0"/>
          <w:noProof/>
          <w:spacing w:val="0"/>
          <w:sz w:val="22"/>
          <w:lang w:eastAsia="sk-SK"/>
        </w:rPr>
      </w:pPr>
      <w:hyperlink w:anchor="_Toc167276103" w:history="1">
        <w:r w:rsidR="005D7C55" w:rsidRPr="000700C7">
          <w:rPr>
            <w:rStyle w:val="Hypertextovprepojenie"/>
            <w:noProof/>
          </w:rPr>
          <w:t>4.32.47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676-00 Preložka MTS v križovatke Krásno n/K a pozdĺž cesty I/11</w:t>
        </w:r>
        <w:r w:rsidR="005D7C55">
          <w:rPr>
            <w:noProof/>
            <w:webHidden/>
          </w:rPr>
          <w:tab/>
        </w:r>
        <w:r w:rsidR="005D7C55">
          <w:rPr>
            <w:noProof/>
            <w:webHidden/>
          </w:rPr>
          <w:fldChar w:fldCharType="begin"/>
        </w:r>
        <w:r w:rsidR="005D7C55">
          <w:rPr>
            <w:noProof/>
            <w:webHidden/>
          </w:rPr>
          <w:instrText xml:space="preserve"> PAGEREF _Toc167276103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14:paraId="4CE952D6" w14:textId="2B9C12FF" w:rsidR="005D7C55" w:rsidRDefault="00DB49AF">
      <w:pPr>
        <w:pStyle w:val="Obsah3"/>
        <w:rPr>
          <w:rFonts w:asciiTheme="minorHAnsi" w:eastAsiaTheme="minorEastAsia" w:hAnsiTheme="minorHAnsi" w:cstheme="minorBidi"/>
          <w:i w:val="0"/>
          <w:iCs w:val="0"/>
          <w:noProof/>
          <w:spacing w:val="0"/>
          <w:sz w:val="22"/>
          <w:lang w:eastAsia="sk-SK"/>
        </w:rPr>
      </w:pPr>
      <w:hyperlink w:anchor="_Toc167276104" w:history="1">
        <w:r w:rsidR="005D7C55" w:rsidRPr="000700C7">
          <w:rPr>
            <w:rStyle w:val="Hypertextovprepojenie"/>
            <w:noProof/>
          </w:rPr>
          <w:t>4.32.48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677-00 Preložka MTS Horelica - Krásno nad Kysucou</w:t>
        </w:r>
        <w:r w:rsidR="005D7C55">
          <w:rPr>
            <w:noProof/>
            <w:webHidden/>
          </w:rPr>
          <w:tab/>
        </w:r>
        <w:r w:rsidR="005D7C55">
          <w:rPr>
            <w:noProof/>
            <w:webHidden/>
          </w:rPr>
          <w:fldChar w:fldCharType="begin"/>
        </w:r>
        <w:r w:rsidR="005D7C55">
          <w:rPr>
            <w:noProof/>
            <w:webHidden/>
          </w:rPr>
          <w:instrText xml:space="preserve"> PAGEREF _Toc167276104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14:paraId="2E1BABEB" w14:textId="0EC4251A" w:rsidR="005D7C55" w:rsidRDefault="00DB49AF">
      <w:pPr>
        <w:pStyle w:val="Obsah3"/>
        <w:rPr>
          <w:rFonts w:asciiTheme="minorHAnsi" w:eastAsiaTheme="minorEastAsia" w:hAnsiTheme="minorHAnsi" w:cstheme="minorBidi"/>
          <w:i w:val="0"/>
          <w:iCs w:val="0"/>
          <w:noProof/>
          <w:spacing w:val="0"/>
          <w:sz w:val="22"/>
          <w:lang w:eastAsia="sk-SK"/>
        </w:rPr>
      </w:pPr>
      <w:hyperlink w:anchor="_Toc167276105" w:history="1">
        <w:r w:rsidR="005D7C55" w:rsidRPr="000700C7">
          <w:rPr>
            <w:rStyle w:val="Hypertextovprepojenie"/>
            <w:noProof/>
          </w:rPr>
          <w:t>4.32.49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694-10 Informačný systém diaľnice - stavebná časť</w:t>
        </w:r>
        <w:r w:rsidR="005D7C55">
          <w:rPr>
            <w:noProof/>
            <w:webHidden/>
          </w:rPr>
          <w:tab/>
        </w:r>
        <w:r w:rsidR="005D7C55">
          <w:rPr>
            <w:noProof/>
            <w:webHidden/>
          </w:rPr>
          <w:fldChar w:fldCharType="begin"/>
        </w:r>
        <w:r w:rsidR="005D7C55">
          <w:rPr>
            <w:noProof/>
            <w:webHidden/>
          </w:rPr>
          <w:instrText xml:space="preserve"> PAGEREF _Toc167276105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14:paraId="769F177B" w14:textId="0202DC03" w:rsidR="005D7C55" w:rsidRDefault="00DB49AF">
      <w:pPr>
        <w:pStyle w:val="Obsah3"/>
        <w:rPr>
          <w:rFonts w:asciiTheme="minorHAnsi" w:eastAsiaTheme="minorEastAsia" w:hAnsiTheme="minorHAnsi" w:cstheme="minorBidi"/>
          <w:i w:val="0"/>
          <w:iCs w:val="0"/>
          <w:noProof/>
          <w:spacing w:val="0"/>
          <w:sz w:val="22"/>
          <w:lang w:eastAsia="sk-SK"/>
        </w:rPr>
      </w:pPr>
      <w:hyperlink w:anchor="_Toc167276106" w:history="1">
        <w:r w:rsidR="005D7C55" w:rsidRPr="000700C7">
          <w:rPr>
            <w:rStyle w:val="Hypertextovprepojenie"/>
            <w:noProof/>
          </w:rPr>
          <w:t>4.32.50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801-00 Dočasné prepojenie diaľnice D3 a cesty I/11</w:t>
        </w:r>
        <w:r w:rsidR="005D7C55">
          <w:rPr>
            <w:noProof/>
            <w:webHidden/>
          </w:rPr>
          <w:tab/>
        </w:r>
        <w:r w:rsidR="005D7C55">
          <w:rPr>
            <w:noProof/>
            <w:webHidden/>
          </w:rPr>
          <w:fldChar w:fldCharType="begin"/>
        </w:r>
        <w:r w:rsidR="005D7C55">
          <w:rPr>
            <w:noProof/>
            <w:webHidden/>
          </w:rPr>
          <w:instrText xml:space="preserve"> PAGEREF _Toc167276106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14:paraId="5054C3F7" w14:textId="37969E62" w:rsidR="005D7C55" w:rsidRDefault="00DB49AF">
      <w:pPr>
        <w:pStyle w:val="Obsah3"/>
        <w:rPr>
          <w:rFonts w:asciiTheme="minorHAnsi" w:eastAsiaTheme="minorEastAsia" w:hAnsiTheme="minorHAnsi" w:cstheme="minorBidi"/>
          <w:i w:val="0"/>
          <w:iCs w:val="0"/>
          <w:noProof/>
          <w:spacing w:val="0"/>
          <w:sz w:val="22"/>
          <w:lang w:eastAsia="sk-SK"/>
        </w:rPr>
      </w:pPr>
      <w:hyperlink w:anchor="_Toc167276107" w:history="1">
        <w:r w:rsidR="005D7C55" w:rsidRPr="000700C7">
          <w:rPr>
            <w:rStyle w:val="Hypertextovprepojenie"/>
            <w:noProof/>
          </w:rPr>
          <w:t>4.32.51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811-00 Úprava krytu vozoviek na existujúcich cestách I. triedy</w:t>
        </w:r>
        <w:r w:rsidR="005D7C55">
          <w:rPr>
            <w:noProof/>
            <w:webHidden/>
          </w:rPr>
          <w:tab/>
        </w:r>
        <w:r w:rsidR="005D7C55">
          <w:rPr>
            <w:noProof/>
            <w:webHidden/>
          </w:rPr>
          <w:fldChar w:fldCharType="begin"/>
        </w:r>
        <w:r w:rsidR="005D7C55">
          <w:rPr>
            <w:noProof/>
            <w:webHidden/>
          </w:rPr>
          <w:instrText xml:space="preserve"> PAGEREF _Toc167276107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14:paraId="5EEEC55A" w14:textId="31927A48" w:rsidR="005D7C55" w:rsidRDefault="00DB49AF">
      <w:pPr>
        <w:pStyle w:val="Obsah3"/>
        <w:rPr>
          <w:rFonts w:asciiTheme="minorHAnsi" w:eastAsiaTheme="minorEastAsia" w:hAnsiTheme="minorHAnsi" w:cstheme="minorBidi"/>
          <w:i w:val="0"/>
          <w:iCs w:val="0"/>
          <w:noProof/>
          <w:spacing w:val="0"/>
          <w:sz w:val="22"/>
          <w:lang w:eastAsia="sk-SK"/>
        </w:rPr>
      </w:pPr>
      <w:hyperlink w:anchor="_Toc167276108" w:history="1">
        <w:r w:rsidR="005D7C55" w:rsidRPr="000700C7">
          <w:rPr>
            <w:rStyle w:val="Hypertextovprepojenie"/>
            <w:noProof/>
          </w:rPr>
          <w:t>4.32.52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812-00 Úprava krytu vozoviek na existujúcich cestách II. a III. Triedy</w:t>
        </w:r>
        <w:r w:rsidR="005D7C55">
          <w:rPr>
            <w:noProof/>
            <w:webHidden/>
          </w:rPr>
          <w:tab/>
        </w:r>
        <w:r w:rsidR="005D7C55">
          <w:rPr>
            <w:noProof/>
            <w:webHidden/>
          </w:rPr>
          <w:fldChar w:fldCharType="begin"/>
        </w:r>
        <w:r w:rsidR="005D7C55">
          <w:rPr>
            <w:noProof/>
            <w:webHidden/>
          </w:rPr>
          <w:instrText xml:space="preserve"> PAGEREF _Toc167276108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14:paraId="0915F9BF" w14:textId="2EB0CC19" w:rsidR="005D7C55" w:rsidRDefault="00DB49AF">
      <w:pPr>
        <w:pStyle w:val="Obsah3"/>
        <w:rPr>
          <w:rFonts w:asciiTheme="minorHAnsi" w:eastAsiaTheme="minorEastAsia" w:hAnsiTheme="minorHAnsi" w:cstheme="minorBidi"/>
          <w:i w:val="0"/>
          <w:iCs w:val="0"/>
          <w:noProof/>
          <w:spacing w:val="0"/>
          <w:sz w:val="22"/>
          <w:lang w:eastAsia="sk-SK"/>
        </w:rPr>
      </w:pPr>
      <w:hyperlink w:anchor="_Toc167276109" w:history="1">
        <w:r w:rsidR="005D7C55" w:rsidRPr="000700C7">
          <w:rPr>
            <w:rStyle w:val="Hypertextovprepojenie"/>
            <w:noProof/>
          </w:rPr>
          <w:t>4.32.53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Prevádzkové súbory:</w:t>
        </w:r>
        <w:r w:rsidR="005D7C55">
          <w:rPr>
            <w:noProof/>
            <w:webHidden/>
          </w:rPr>
          <w:tab/>
        </w:r>
        <w:r w:rsidR="005D7C55">
          <w:rPr>
            <w:noProof/>
            <w:webHidden/>
          </w:rPr>
          <w:fldChar w:fldCharType="begin"/>
        </w:r>
        <w:r w:rsidR="005D7C55">
          <w:rPr>
            <w:noProof/>
            <w:webHidden/>
          </w:rPr>
          <w:instrText xml:space="preserve"> PAGEREF _Toc167276109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14:paraId="2B1AC504" w14:textId="74993033" w:rsidR="005D7C55" w:rsidRDefault="00DB49AF">
      <w:pPr>
        <w:pStyle w:val="Obsah3"/>
        <w:rPr>
          <w:rFonts w:asciiTheme="minorHAnsi" w:eastAsiaTheme="minorEastAsia" w:hAnsiTheme="minorHAnsi" w:cstheme="minorBidi"/>
          <w:i w:val="0"/>
          <w:iCs w:val="0"/>
          <w:noProof/>
          <w:spacing w:val="0"/>
          <w:sz w:val="22"/>
          <w:lang w:eastAsia="sk-SK"/>
        </w:rPr>
      </w:pPr>
      <w:hyperlink w:anchor="_Toc167276110" w:history="1">
        <w:r w:rsidR="005D7C55" w:rsidRPr="000700C7">
          <w:rPr>
            <w:rStyle w:val="Hypertextovprepojenie"/>
            <w:noProof/>
          </w:rPr>
          <w:t>4.32.54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D.9 Prevádzkové súbory</w:t>
        </w:r>
        <w:r w:rsidR="005D7C55">
          <w:rPr>
            <w:noProof/>
            <w:webHidden/>
          </w:rPr>
          <w:tab/>
        </w:r>
        <w:r w:rsidR="005D7C55">
          <w:rPr>
            <w:noProof/>
            <w:webHidden/>
          </w:rPr>
          <w:fldChar w:fldCharType="begin"/>
        </w:r>
        <w:r w:rsidR="005D7C55">
          <w:rPr>
            <w:noProof/>
            <w:webHidden/>
          </w:rPr>
          <w:instrText xml:space="preserve"> PAGEREF _Toc167276110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14:paraId="3D04FFDF" w14:textId="2921DB73" w:rsidR="005D7C55" w:rsidRDefault="00DB49AF">
      <w:pPr>
        <w:pStyle w:val="Obsah3"/>
        <w:rPr>
          <w:rFonts w:asciiTheme="minorHAnsi" w:eastAsiaTheme="minorEastAsia" w:hAnsiTheme="minorHAnsi" w:cstheme="minorBidi"/>
          <w:i w:val="0"/>
          <w:iCs w:val="0"/>
          <w:noProof/>
          <w:spacing w:val="0"/>
          <w:sz w:val="22"/>
          <w:lang w:eastAsia="sk-SK"/>
        </w:rPr>
      </w:pPr>
      <w:hyperlink w:anchor="_Toc167276111" w:history="1">
        <w:r w:rsidR="005D7C55" w:rsidRPr="000700C7">
          <w:rPr>
            <w:rStyle w:val="Hypertextovprepojenie"/>
            <w:noProof/>
          </w:rPr>
          <w:t>4.32.55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331-21.11 Čerpacia stanica vody pre SSÚD</w:t>
        </w:r>
        <w:r w:rsidR="005D7C55">
          <w:rPr>
            <w:noProof/>
            <w:webHidden/>
          </w:rPr>
          <w:tab/>
        </w:r>
        <w:r w:rsidR="005D7C55">
          <w:rPr>
            <w:noProof/>
            <w:webHidden/>
          </w:rPr>
          <w:fldChar w:fldCharType="begin"/>
        </w:r>
        <w:r w:rsidR="005D7C55">
          <w:rPr>
            <w:noProof/>
            <w:webHidden/>
          </w:rPr>
          <w:instrText xml:space="preserve"> PAGEREF _Toc167276111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14:paraId="03D8EA8D" w14:textId="46292888" w:rsidR="005D7C55" w:rsidRDefault="00DB49AF">
      <w:pPr>
        <w:pStyle w:val="Obsah3"/>
        <w:rPr>
          <w:rFonts w:asciiTheme="minorHAnsi" w:eastAsiaTheme="minorEastAsia" w:hAnsiTheme="minorHAnsi" w:cstheme="minorBidi"/>
          <w:i w:val="0"/>
          <w:iCs w:val="0"/>
          <w:noProof/>
          <w:spacing w:val="0"/>
          <w:sz w:val="22"/>
          <w:lang w:eastAsia="sk-SK"/>
        </w:rPr>
      </w:pPr>
      <w:hyperlink w:anchor="_Toc167276112" w:history="1">
        <w:r w:rsidR="005D7C55" w:rsidRPr="000700C7">
          <w:rPr>
            <w:rStyle w:val="Hypertextovprepojenie"/>
            <w:noProof/>
          </w:rPr>
          <w:t>4.32.56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331-31.11 Operátorské pracovisko - zimná údržba</w:t>
        </w:r>
        <w:r w:rsidR="005D7C55">
          <w:rPr>
            <w:noProof/>
            <w:webHidden/>
          </w:rPr>
          <w:tab/>
        </w:r>
        <w:r w:rsidR="005D7C55">
          <w:rPr>
            <w:noProof/>
            <w:webHidden/>
          </w:rPr>
          <w:fldChar w:fldCharType="begin"/>
        </w:r>
        <w:r w:rsidR="005D7C55">
          <w:rPr>
            <w:noProof/>
            <w:webHidden/>
          </w:rPr>
          <w:instrText xml:space="preserve"> PAGEREF _Toc167276112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14:paraId="33AAE336" w14:textId="266F274D" w:rsidR="005D7C55" w:rsidRDefault="00DB49AF">
      <w:pPr>
        <w:pStyle w:val="Obsah3"/>
        <w:rPr>
          <w:rFonts w:asciiTheme="minorHAnsi" w:eastAsiaTheme="minorEastAsia" w:hAnsiTheme="minorHAnsi" w:cstheme="minorBidi"/>
          <w:i w:val="0"/>
          <w:iCs w:val="0"/>
          <w:noProof/>
          <w:spacing w:val="0"/>
          <w:sz w:val="22"/>
          <w:lang w:eastAsia="sk-SK"/>
        </w:rPr>
      </w:pPr>
      <w:hyperlink w:anchor="_Toc167276113" w:history="1">
        <w:r w:rsidR="005D7C55" w:rsidRPr="000700C7">
          <w:rPr>
            <w:rStyle w:val="Hypertextovprepojenie"/>
            <w:noProof/>
          </w:rPr>
          <w:t>4.32.57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331-33.11 Umývanie vozidiel a ČOV</w:t>
        </w:r>
        <w:r w:rsidR="005D7C55">
          <w:rPr>
            <w:noProof/>
            <w:webHidden/>
          </w:rPr>
          <w:tab/>
        </w:r>
        <w:r w:rsidR="005D7C55">
          <w:rPr>
            <w:noProof/>
            <w:webHidden/>
          </w:rPr>
          <w:fldChar w:fldCharType="begin"/>
        </w:r>
        <w:r w:rsidR="005D7C55">
          <w:rPr>
            <w:noProof/>
            <w:webHidden/>
          </w:rPr>
          <w:instrText xml:space="preserve"> PAGEREF _Toc167276113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14:paraId="3DDB6D1A" w14:textId="69E79DFE" w:rsidR="005D7C55" w:rsidRDefault="00DB49AF">
      <w:pPr>
        <w:pStyle w:val="Obsah3"/>
        <w:rPr>
          <w:rFonts w:asciiTheme="minorHAnsi" w:eastAsiaTheme="minorEastAsia" w:hAnsiTheme="minorHAnsi" w:cstheme="minorBidi"/>
          <w:i w:val="0"/>
          <w:iCs w:val="0"/>
          <w:noProof/>
          <w:spacing w:val="0"/>
          <w:sz w:val="22"/>
          <w:lang w:eastAsia="sk-SK"/>
        </w:rPr>
      </w:pPr>
      <w:hyperlink w:anchor="_Toc167276114" w:history="1">
        <w:r w:rsidR="005D7C55" w:rsidRPr="000700C7">
          <w:rPr>
            <w:rStyle w:val="Hypertextovprepojenie"/>
            <w:noProof/>
          </w:rPr>
          <w:t>4.32.58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331-33.12 Údržba vozidiel a mechanizmov</w:t>
        </w:r>
        <w:r w:rsidR="005D7C55">
          <w:rPr>
            <w:noProof/>
            <w:webHidden/>
          </w:rPr>
          <w:tab/>
        </w:r>
        <w:r w:rsidR="005D7C55">
          <w:rPr>
            <w:noProof/>
            <w:webHidden/>
          </w:rPr>
          <w:fldChar w:fldCharType="begin"/>
        </w:r>
        <w:r w:rsidR="005D7C55">
          <w:rPr>
            <w:noProof/>
            <w:webHidden/>
          </w:rPr>
          <w:instrText xml:space="preserve"> PAGEREF _Toc167276114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14:paraId="25F55A29" w14:textId="3D4DFC2A" w:rsidR="005D7C55" w:rsidRDefault="00DB49AF">
      <w:pPr>
        <w:pStyle w:val="Obsah3"/>
        <w:rPr>
          <w:rFonts w:asciiTheme="minorHAnsi" w:eastAsiaTheme="minorEastAsia" w:hAnsiTheme="minorHAnsi" w:cstheme="minorBidi"/>
          <w:i w:val="0"/>
          <w:iCs w:val="0"/>
          <w:noProof/>
          <w:spacing w:val="0"/>
          <w:sz w:val="22"/>
          <w:lang w:eastAsia="sk-SK"/>
        </w:rPr>
      </w:pPr>
      <w:hyperlink w:anchor="_Toc167276115" w:history="1">
        <w:r w:rsidR="005D7C55" w:rsidRPr="000700C7">
          <w:rPr>
            <w:rStyle w:val="Hypertextovprepojenie"/>
            <w:noProof/>
          </w:rPr>
          <w:t>4.32.59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331-33.13 Dielenské zázemie</w:t>
        </w:r>
        <w:r w:rsidR="005D7C55">
          <w:rPr>
            <w:noProof/>
            <w:webHidden/>
          </w:rPr>
          <w:tab/>
        </w:r>
        <w:r w:rsidR="005D7C55">
          <w:rPr>
            <w:noProof/>
            <w:webHidden/>
          </w:rPr>
          <w:fldChar w:fldCharType="begin"/>
        </w:r>
        <w:r w:rsidR="005D7C55">
          <w:rPr>
            <w:noProof/>
            <w:webHidden/>
          </w:rPr>
          <w:instrText xml:space="preserve"> PAGEREF _Toc167276115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14:paraId="509096F5" w14:textId="7DE38CE5" w:rsidR="005D7C55" w:rsidRDefault="00DB49AF">
      <w:pPr>
        <w:pStyle w:val="Obsah3"/>
        <w:rPr>
          <w:rFonts w:asciiTheme="minorHAnsi" w:eastAsiaTheme="minorEastAsia" w:hAnsiTheme="minorHAnsi" w:cstheme="minorBidi"/>
          <w:i w:val="0"/>
          <w:iCs w:val="0"/>
          <w:noProof/>
          <w:spacing w:val="0"/>
          <w:sz w:val="22"/>
          <w:lang w:eastAsia="sk-SK"/>
        </w:rPr>
      </w:pPr>
      <w:hyperlink w:anchor="_Toc167276116" w:history="1">
        <w:r w:rsidR="005D7C55" w:rsidRPr="000700C7">
          <w:rPr>
            <w:rStyle w:val="Hypertextovprepojenie"/>
            <w:noProof/>
          </w:rPr>
          <w:t>4.32.60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331-33.14 Kompresorová stanica a rozvod stlačeného vzduchu</w:t>
        </w:r>
        <w:r w:rsidR="005D7C55">
          <w:rPr>
            <w:noProof/>
            <w:webHidden/>
          </w:rPr>
          <w:tab/>
        </w:r>
        <w:r w:rsidR="005D7C55">
          <w:rPr>
            <w:noProof/>
            <w:webHidden/>
          </w:rPr>
          <w:fldChar w:fldCharType="begin"/>
        </w:r>
        <w:r w:rsidR="005D7C55">
          <w:rPr>
            <w:noProof/>
            <w:webHidden/>
          </w:rPr>
          <w:instrText xml:space="preserve"> PAGEREF _Toc167276116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14:paraId="55FC1A75" w14:textId="6DC63075" w:rsidR="005D7C55" w:rsidRDefault="00DB49AF">
      <w:pPr>
        <w:pStyle w:val="Obsah3"/>
        <w:rPr>
          <w:rFonts w:asciiTheme="minorHAnsi" w:eastAsiaTheme="minorEastAsia" w:hAnsiTheme="minorHAnsi" w:cstheme="minorBidi"/>
          <w:i w:val="0"/>
          <w:iCs w:val="0"/>
          <w:noProof/>
          <w:spacing w:val="0"/>
          <w:sz w:val="22"/>
          <w:lang w:eastAsia="sk-SK"/>
        </w:rPr>
      </w:pPr>
      <w:hyperlink w:anchor="_Toc167276117" w:history="1">
        <w:r w:rsidR="005D7C55" w:rsidRPr="000700C7">
          <w:rPr>
            <w:rStyle w:val="Hypertextovprepojenie"/>
            <w:noProof/>
          </w:rPr>
          <w:t>4.32.61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331-33.15 Prevádzkový rozvod silnoprúdu</w:t>
        </w:r>
        <w:r w:rsidR="005D7C55">
          <w:rPr>
            <w:noProof/>
            <w:webHidden/>
          </w:rPr>
          <w:tab/>
        </w:r>
        <w:r w:rsidR="005D7C55">
          <w:rPr>
            <w:noProof/>
            <w:webHidden/>
          </w:rPr>
          <w:fldChar w:fldCharType="begin"/>
        </w:r>
        <w:r w:rsidR="005D7C55">
          <w:rPr>
            <w:noProof/>
            <w:webHidden/>
          </w:rPr>
          <w:instrText xml:space="preserve"> PAGEREF _Toc167276117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14:paraId="438FD218" w14:textId="6EA9CD73" w:rsidR="005D7C55" w:rsidRDefault="00DB49AF">
      <w:pPr>
        <w:pStyle w:val="Obsah3"/>
        <w:rPr>
          <w:rFonts w:asciiTheme="minorHAnsi" w:eastAsiaTheme="minorEastAsia" w:hAnsiTheme="minorHAnsi" w:cstheme="minorBidi"/>
          <w:i w:val="0"/>
          <w:iCs w:val="0"/>
          <w:noProof/>
          <w:spacing w:val="0"/>
          <w:sz w:val="22"/>
          <w:lang w:eastAsia="sk-SK"/>
        </w:rPr>
      </w:pPr>
      <w:hyperlink w:anchor="_Toc167276118" w:history="1">
        <w:r w:rsidR="005D7C55" w:rsidRPr="000700C7">
          <w:rPr>
            <w:rStyle w:val="Hypertextovprepojenie"/>
            <w:noProof/>
          </w:rPr>
          <w:t>4.32.62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331-34.11 Garážovanie vozidiel</w:t>
        </w:r>
        <w:r w:rsidR="005D7C55">
          <w:rPr>
            <w:noProof/>
            <w:webHidden/>
          </w:rPr>
          <w:tab/>
        </w:r>
        <w:r w:rsidR="005D7C55">
          <w:rPr>
            <w:noProof/>
            <w:webHidden/>
          </w:rPr>
          <w:fldChar w:fldCharType="begin"/>
        </w:r>
        <w:r w:rsidR="005D7C55">
          <w:rPr>
            <w:noProof/>
            <w:webHidden/>
          </w:rPr>
          <w:instrText xml:space="preserve"> PAGEREF _Toc167276118 \h </w:instrText>
        </w:r>
        <w:r w:rsidR="005D7C55">
          <w:rPr>
            <w:noProof/>
            <w:webHidden/>
          </w:rPr>
        </w:r>
        <w:r w:rsidR="005D7C55">
          <w:rPr>
            <w:noProof/>
            <w:webHidden/>
          </w:rPr>
          <w:fldChar w:fldCharType="separate"/>
        </w:r>
        <w:r w:rsidR="005D7C55">
          <w:rPr>
            <w:noProof/>
            <w:webHidden/>
          </w:rPr>
          <w:t>113</w:t>
        </w:r>
        <w:r w:rsidR="005D7C55">
          <w:rPr>
            <w:noProof/>
            <w:webHidden/>
          </w:rPr>
          <w:fldChar w:fldCharType="end"/>
        </w:r>
      </w:hyperlink>
    </w:p>
    <w:p w14:paraId="7F7BC984" w14:textId="4C6B66B2" w:rsidR="005D7C55" w:rsidRDefault="00DB49AF">
      <w:pPr>
        <w:pStyle w:val="Obsah3"/>
        <w:rPr>
          <w:rFonts w:asciiTheme="minorHAnsi" w:eastAsiaTheme="minorEastAsia" w:hAnsiTheme="minorHAnsi" w:cstheme="minorBidi"/>
          <w:i w:val="0"/>
          <w:iCs w:val="0"/>
          <w:noProof/>
          <w:spacing w:val="0"/>
          <w:sz w:val="22"/>
          <w:lang w:eastAsia="sk-SK"/>
        </w:rPr>
      </w:pPr>
      <w:hyperlink w:anchor="_Toc167276119" w:history="1">
        <w:r w:rsidR="005D7C55" w:rsidRPr="000700C7">
          <w:rPr>
            <w:rStyle w:val="Hypertextovprepojenie"/>
            <w:noProof/>
          </w:rPr>
          <w:t>4.32.63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331-35.11 Skladovanie MTZ</w:t>
        </w:r>
        <w:r w:rsidR="005D7C55">
          <w:rPr>
            <w:noProof/>
            <w:webHidden/>
          </w:rPr>
          <w:tab/>
        </w:r>
        <w:r w:rsidR="005D7C55">
          <w:rPr>
            <w:noProof/>
            <w:webHidden/>
          </w:rPr>
          <w:fldChar w:fldCharType="begin"/>
        </w:r>
        <w:r w:rsidR="005D7C55">
          <w:rPr>
            <w:noProof/>
            <w:webHidden/>
          </w:rPr>
          <w:instrText xml:space="preserve"> PAGEREF _Toc167276119 \h </w:instrText>
        </w:r>
        <w:r w:rsidR="005D7C55">
          <w:rPr>
            <w:noProof/>
            <w:webHidden/>
          </w:rPr>
        </w:r>
        <w:r w:rsidR="005D7C55">
          <w:rPr>
            <w:noProof/>
            <w:webHidden/>
          </w:rPr>
          <w:fldChar w:fldCharType="separate"/>
        </w:r>
        <w:r w:rsidR="005D7C55">
          <w:rPr>
            <w:noProof/>
            <w:webHidden/>
          </w:rPr>
          <w:t>113</w:t>
        </w:r>
        <w:r w:rsidR="005D7C55">
          <w:rPr>
            <w:noProof/>
            <w:webHidden/>
          </w:rPr>
          <w:fldChar w:fldCharType="end"/>
        </w:r>
      </w:hyperlink>
    </w:p>
    <w:p w14:paraId="4AEED53F" w14:textId="17774AE1" w:rsidR="005D7C55" w:rsidRDefault="00DB49AF">
      <w:pPr>
        <w:pStyle w:val="Obsah3"/>
        <w:rPr>
          <w:rFonts w:asciiTheme="minorHAnsi" w:eastAsiaTheme="minorEastAsia" w:hAnsiTheme="minorHAnsi" w:cstheme="minorBidi"/>
          <w:i w:val="0"/>
          <w:iCs w:val="0"/>
          <w:noProof/>
          <w:spacing w:val="0"/>
          <w:sz w:val="22"/>
          <w:lang w:eastAsia="sk-SK"/>
        </w:rPr>
      </w:pPr>
      <w:hyperlink w:anchor="_Toc167276120" w:history="1">
        <w:r w:rsidR="005D7C55" w:rsidRPr="000700C7">
          <w:rPr>
            <w:rStyle w:val="Hypertextovprepojenie"/>
            <w:noProof/>
          </w:rPr>
          <w:t>4.32.64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331-35.12 Náhradný zdroj prúdu</w:t>
        </w:r>
        <w:r w:rsidR="005D7C55">
          <w:rPr>
            <w:noProof/>
            <w:webHidden/>
          </w:rPr>
          <w:tab/>
        </w:r>
        <w:r w:rsidR="005D7C55">
          <w:rPr>
            <w:noProof/>
            <w:webHidden/>
          </w:rPr>
          <w:fldChar w:fldCharType="begin"/>
        </w:r>
        <w:r w:rsidR="005D7C55">
          <w:rPr>
            <w:noProof/>
            <w:webHidden/>
          </w:rPr>
          <w:instrText xml:space="preserve"> PAGEREF _Toc167276120 \h </w:instrText>
        </w:r>
        <w:r w:rsidR="005D7C55">
          <w:rPr>
            <w:noProof/>
            <w:webHidden/>
          </w:rPr>
        </w:r>
        <w:r w:rsidR="005D7C55">
          <w:rPr>
            <w:noProof/>
            <w:webHidden/>
          </w:rPr>
          <w:fldChar w:fldCharType="separate"/>
        </w:r>
        <w:r w:rsidR="005D7C55">
          <w:rPr>
            <w:noProof/>
            <w:webHidden/>
          </w:rPr>
          <w:t>113</w:t>
        </w:r>
        <w:r w:rsidR="005D7C55">
          <w:rPr>
            <w:noProof/>
            <w:webHidden/>
          </w:rPr>
          <w:fldChar w:fldCharType="end"/>
        </w:r>
      </w:hyperlink>
    </w:p>
    <w:p w14:paraId="4777BB50" w14:textId="6D7BE00A" w:rsidR="005D7C55" w:rsidRDefault="00DB49AF">
      <w:pPr>
        <w:pStyle w:val="Obsah3"/>
        <w:rPr>
          <w:rFonts w:asciiTheme="minorHAnsi" w:eastAsiaTheme="minorEastAsia" w:hAnsiTheme="minorHAnsi" w:cstheme="minorBidi"/>
          <w:i w:val="0"/>
          <w:iCs w:val="0"/>
          <w:noProof/>
          <w:spacing w:val="0"/>
          <w:sz w:val="22"/>
          <w:lang w:eastAsia="sk-SK"/>
        </w:rPr>
      </w:pPr>
      <w:hyperlink w:anchor="_Toc167276121" w:history="1">
        <w:r w:rsidR="005D7C55" w:rsidRPr="000700C7">
          <w:rPr>
            <w:rStyle w:val="Hypertextovprepojenie"/>
            <w:noProof/>
          </w:rPr>
          <w:t>4.32.65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331-35.13 Hlavný rozvádzač NN</w:t>
        </w:r>
        <w:r w:rsidR="005D7C55">
          <w:rPr>
            <w:noProof/>
            <w:webHidden/>
          </w:rPr>
          <w:tab/>
        </w:r>
        <w:r w:rsidR="005D7C55">
          <w:rPr>
            <w:noProof/>
            <w:webHidden/>
          </w:rPr>
          <w:fldChar w:fldCharType="begin"/>
        </w:r>
        <w:r w:rsidR="005D7C55">
          <w:rPr>
            <w:noProof/>
            <w:webHidden/>
          </w:rPr>
          <w:instrText xml:space="preserve"> PAGEREF _Toc167276121 \h </w:instrText>
        </w:r>
        <w:r w:rsidR="005D7C55">
          <w:rPr>
            <w:noProof/>
            <w:webHidden/>
          </w:rPr>
        </w:r>
        <w:r w:rsidR="005D7C55">
          <w:rPr>
            <w:noProof/>
            <w:webHidden/>
          </w:rPr>
          <w:fldChar w:fldCharType="separate"/>
        </w:r>
        <w:r w:rsidR="005D7C55">
          <w:rPr>
            <w:noProof/>
            <w:webHidden/>
          </w:rPr>
          <w:t>113</w:t>
        </w:r>
        <w:r w:rsidR="005D7C55">
          <w:rPr>
            <w:noProof/>
            <w:webHidden/>
          </w:rPr>
          <w:fldChar w:fldCharType="end"/>
        </w:r>
      </w:hyperlink>
    </w:p>
    <w:p w14:paraId="5759B557" w14:textId="1B65D02C" w:rsidR="005D7C55" w:rsidRDefault="00DB49AF">
      <w:pPr>
        <w:pStyle w:val="Obsah3"/>
        <w:rPr>
          <w:rFonts w:asciiTheme="minorHAnsi" w:eastAsiaTheme="minorEastAsia" w:hAnsiTheme="minorHAnsi" w:cstheme="minorBidi"/>
          <w:i w:val="0"/>
          <w:iCs w:val="0"/>
          <w:noProof/>
          <w:spacing w:val="0"/>
          <w:sz w:val="22"/>
          <w:lang w:eastAsia="sk-SK"/>
        </w:rPr>
      </w:pPr>
      <w:hyperlink w:anchor="_Toc167276122" w:history="1">
        <w:r w:rsidR="005D7C55" w:rsidRPr="000700C7">
          <w:rPr>
            <w:rStyle w:val="Hypertextovprepojenie"/>
            <w:noProof/>
          </w:rPr>
          <w:t>4.32.66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331-36.11 Údržba signalizačných prívesných vozíkov</w:t>
        </w:r>
        <w:r w:rsidR="005D7C55">
          <w:rPr>
            <w:noProof/>
            <w:webHidden/>
          </w:rPr>
          <w:tab/>
        </w:r>
        <w:r w:rsidR="005D7C55">
          <w:rPr>
            <w:noProof/>
            <w:webHidden/>
          </w:rPr>
          <w:fldChar w:fldCharType="begin"/>
        </w:r>
        <w:r w:rsidR="005D7C55">
          <w:rPr>
            <w:noProof/>
            <w:webHidden/>
          </w:rPr>
          <w:instrText xml:space="preserve"> PAGEREF _Toc167276122 \h </w:instrText>
        </w:r>
        <w:r w:rsidR="005D7C55">
          <w:rPr>
            <w:noProof/>
            <w:webHidden/>
          </w:rPr>
        </w:r>
        <w:r w:rsidR="005D7C55">
          <w:rPr>
            <w:noProof/>
            <w:webHidden/>
          </w:rPr>
          <w:fldChar w:fldCharType="separate"/>
        </w:r>
        <w:r w:rsidR="005D7C55">
          <w:rPr>
            <w:noProof/>
            <w:webHidden/>
          </w:rPr>
          <w:t>113</w:t>
        </w:r>
        <w:r w:rsidR="005D7C55">
          <w:rPr>
            <w:noProof/>
            <w:webHidden/>
          </w:rPr>
          <w:fldChar w:fldCharType="end"/>
        </w:r>
      </w:hyperlink>
    </w:p>
    <w:p w14:paraId="278EBD2C" w14:textId="26E52E5A" w:rsidR="005D7C55" w:rsidRDefault="00DB49AF">
      <w:pPr>
        <w:pStyle w:val="Obsah3"/>
        <w:rPr>
          <w:rFonts w:asciiTheme="minorHAnsi" w:eastAsiaTheme="minorEastAsia" w:hAnsiTheme="minorHAnsi" w:cstheme="minorBidi"/>
          <w:i w:val="0"/>
          <w:iCs w:val="0"/>
          <w:noProof/>
          <w:spacing w:val="0"/>
          <w:sz w:val="22"/>
          <w:lang w:eastAsia="sk-SK"/>
        </w:rPr>
      </w:pPr>
      <w:hyperlink w:anchor="_Toc167276123" w:history="1">
        <w:r w:rsidR="005D7C55" w:rsidRPr="000700C7">
          <w:rPr>
            <w:rStyle w:val="Hypertextovprepojenie"/>
            <w:noProof/>
          </w:rPr>
          <w:t>4.32.67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331-37.11 Skladovanie soli</w:t>
        </w:r>
        <w:r w:rsidR="005D7C55">
          <w:rPr>
            <w:noProof/>
            <w:webHidden/>
          </w:rPr>
          <w:tab/>
        </w:r>
        <w:r w:rsidR="005D7C55">
          <w:rPr>
            <w:noProof/>
            <w:webHidden/>
          </w:rPr>
          <w:fldChar w:fldCharType="begin"/>
        </w:r>
        <w:r w:rsidR="005D7C55">
          <w:rPr>
            <w:noProof/>
            <w:webHidden/>
          </w:rPr>
          <w:instrText xml:space="preserve"> PAGEREF _Toc167276123 \h </w:instrText>
        </w:r>
        <w:r w:rsidR="005D7C55">
          <w:rPr>
            <w:noProof/>
            <w:webHidden/>
          </w:rPr>
        </w:r>
        <w:r w:rsidR="005D7C55">
          <w:rPr>
            <w:noProof/>
            <w:webHidden/>
          </w:rPr>
          <w:fldChar w:fldCharType="separate"/>
        </w:r>
        <w:r w:rsidR="005D7C55">
          <w:rPr>
            <w:noProof/>
            <w:webHidden/>
          </w:rPr>
          <w:t>113</w:t>
        </w:r>
        <w:r w:rsidR="005D7C55">
          <w:rPr>
            <w:noProof/>
            <w:webHidden/>
          </w:rPr>
          <w:fldChar w:fldCharType="end"/>
        </w:r>
      </w:hyperlink>
    </w:p>
    <w:p w14:paraId="29FC1069" w14:textId="55A34A57" w:rsidR="005D7C55" w:rsidRDefault="00DB49AF">
      <w:pPr>
        <w:pStyle w:val="Obsah3"/>
        <w:rPr>
          <w:rFonts w:asciiTheme="minorHAnsi" w:eastAsiaTheme="minorEastAsia" w:hAnsiTheme="minorHAnsi" w:cstheme="minorBidi"/>
          <w:i w:val="0"/>
          <w:iCs w:val="0"/>
          <w:noProof/>
          <w:spacing w:val="0"/>
          <w:sz w:val="22"/>
          <w:lang w:eastAsia="sk-SK"/>
        </w:rPr>
      </w:pPr>
      <w:hyperlink w:anchor="_Toc167276124" w:history="1">
        <w:r w:rsidR="005D7C55" w:rsidRPr="000700C7">
          <w:rPr>
            <w:rStyle w:val="Hypertextovprepojenie"/>
            <w:noProof/>
          </w:rPr>
          <w:t>4.32.68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331-38.11 Čerpacia stanica pohonných hmôt</w:t>
        </w:r>
        <w:r w:rsidR="005D7C55">
          <w:rPr>
            <w:noProof/>
            <w:webHidden/>
          </w:rPr>
          <w:tab/>
        </w:r>
        <w:r w:rsidR="005D7C55">
          <w:rPr>
            <w:noProof/>
            <w:webHidden/>
          </w:rPr>
          <w:fldChar w:fldCharType="begin"/>
        </w:r>
        <w:r w:rsidR="005D7C55">
          <w:rPr>
            <w:noProof/>
            <w:webHidden/>
          </w:rPr>
          <w:instrText xml:space="preserve"> PAGEREF _Toc167276124 \h </w:instrText>
        </w:r>
        <w:r w:rsidR="005D7C55">
          <w:rPr>
            <w:noProof/>
            <w:webHidden/>
          </w:rPr>
        </w:r>
        <w:r w:rsidR="005D7C55">
          <w:rPr>
            <w:noProof/>
            <w:webHidden/>
          </w:rPr>
          <w:fldChar w:fldCharType="separate"/>
        </w:r>
        <w:r w:rsidR="005D7C55">
          <w:rPr>
            <w:noProof/>
            <w:webHidden/>
          </w:rPr>
          <w:t>114</w:t>
        </w:r>
        <w:r w:rsidR="005D7C55">
          <w:rPr>
            <w:noProof/>
            <w:webHidden/>
          </w:rPr>
          <w:fldChar w:fldCharType="end"/>
        </w:r>
      </w:hyperlink>
    </w:p>
    <w:p w14:paraId="460E544D" w14:textId="26965C04" w:rsidR="005D7C55" w:rsidRDefault="00DB49AF">
      <w:pPr>
        <w:pStyle w:val="Obsah3"/>
        <w:rPr>
          <w:rFonts w:asciiTheme="minorHAnsi" w:eastAsiaTheme="minorEastAsia" w:hAnsiTheme="minorHAnsi" w:cstheme="minorBidi"/>
          <w:i w:val="0"/>
          <w:iCs w:val="0"/>
          <w:noProof/>
          <w:spacing w:val="0"/>
          <w:sz w:val="22"/>
          <w:lang w:eastAsia="sk-SK"/>
        </w:rPr>
      </w:pPr>
      <w:hyperlink w:anchor="_Toc167276125" w:history="1">
        <w:r w:rsidR="005D7C55" w:rsidRPr="000700C7">
          <w:rPr>
            <w:rStyle w:val="Hypertextovprepojenie"/>
            <w:noProof/>
          </w:rPr>
          <w:t>4.32.69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331-38.12 Prevádzkový rozvod silnoprúdu</w:t>
        </w:r>
        <w:r w:rsidR="005D7C55">
          <w:rPr>
            <w:noProof/>
            <w:webHidden/>
          </w:rPr>
          <w:tab/>
        </w:r>
        <w:r w:rsidR="005D7C55">
          <w:rPr>
            <w:noProof/>
            <w:webHidden/>
          </w:rPr>
          <w:fldChar w:fldCharType="begin"/>
        </w:r>
        <w:r w:rsidR="005D7C55">
          <w:rPr>
            <w:noProof/>
            <w:webHidden/>
          </w:rPr>
          <w:instrText xml:space="preserve"> PAGEREF _Toc167276125 \h </w:instrText>
        </w:r>
        <w:r w:rsidR="005D7C55">
          <w:rPr>
            <w:noProof/>
            <w:webHidden/>
          </w:rPr>
        </w:r>
        <w:r w:rsidR="005D7C55">
          <w:rPr>
            <w:noProof/>
            <w:webHidden/>
          </w:rPr>
          <w:fldChar w:fldCharType="separate"/>
        </w:r>
        <w:r w:rsidR="005D7C55">
          <w:rPr>
            <w:noProof/>
            <w:webHidden/>
          </w:rPr>
          <w:t>114</w:t>
        </w:r>
        <w:r w:rsidR="005D7C55">
          <w:rPr>
            <w:noProof/>
            <w:webHidden/>
          </w:rPr>
          <w:fldChar w:fldCharType="end"/>
        </w:r>
      </w:hyperlink>
    </w:p>
    <w:p w14:paraId="2EC4E4BE" w14:textId="4C769E04" w:rsidR="005D7C55" w:rsidRDefault="00DB49AF">
      <w:pPr>
        <w:pStyle w:val="Obsah3"/>
        <w:rPr>
          <w:rFonts w:asciiTheme="minorHAnsi" w:eastAsiaTheme="minorEastAsia" w:hAnsiTheme="minorHAnsi" w:cstheme="minorBidi"/>
          <w:i w:val="0"/>
          <w:iCs w:val="0"/>
          <w:noProof/>
          <w:spacing w:val="0"/>
          <w:sz w:val="22"/>
          <w:lang w:eastAsia="sk-SK"/>
        </w:rPr>
      </w:pPr>
      <w:hyperlink w:anchor="_Toc167276126" w:history="1">
        <w:r w:rsidR="005D7C55" w:rsidRPr="000700C7">
          <w:rPr>
            <w:rStyle w:val="Hypertextovprepojenie"/>
            <w:noProof/>
          </w:rPr>
          <w:t>4.32.70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331-39.11 Sklad dreva, hutného materiálu a plynov, garážovanie mechanizmov</w:t>
        </w:r>
        <w:r w:rsidR="005D7C55">
          <w:rPr>
            <w:noProof/>
            <w:webHidden/>
          </w:rPr>
          <w:tab/>
        </w:r>
        <w:r w:rsidR="005D7C55">
          <w:rPr>
            <w:noProof/>
            <w:webHidden/>
          </w:rPr>
          <w:fldChar w:fldCharType="begin"/>
        </w:r>
        <w:r w:rsidR="005D7C55">
          <w:rPr>
            <w:noProof/>
            <w:webHidden/>
          </w:rPr>
          <w:instrText xml:space="preserve"> PAGEREF _Toc167276126 \h </w:instrText>
        </w:r>
        <w:r w:rsidR="005D7C55">
          <w:rPr>
            <w:noProof/>
            <w:webHidden/>
          </w:rPr>
        </w:r>
        <w:r w:rsidR="005D7C55">
          <w:rPr>
            <w:noProof/>
            <w:webHidden/>
          </w:rPr>
          <w:fldChar w:fldCharType="separate"/>
        </w:r>
        <w:r w:rsidR="005D7C55">
          <w:rPr>
            <w:noProof/>
            <w:webHidden/>
          </w:rPr>
          <w:t>114</w:t>
        </w:r>
        <w:r w:rsidR="005D7C55">
          <w:rPr>
            <w:noProof/>
            <w:webHidden/>
          </w:rPr>
          <w:fldChar w:fldCharType="end"/>
        </w:r>
      </w:hyperlink>
    </w:p>
    <w:p w14:paraId="52880D89" w14:textId="490A2C7A" w:rsidR="005D7C55" w:rsidRDefault="00DB49AF">
      <w:pPr>
        <w:pStyle w:val="Obsah3"/>
        <w:rPr>
          <w:rFonts w:asciiTheme="minorHAnsi" w:eastAsiaTheme="minorEastAsia" w:hAnsiTheme="minorHAnsi" w:cstheme="minorBidi"/>
          <w:i w:val="0"/>
          <w:iCs w:val="0"/>
          <w:noProof/>
          <w:spacing w:val="0"/>
          <w:sz w:val="22"/>
          <w:lang w:eastAsia="sk-SK"/>
        </w:rPr>
      </w:pPr>
      <w:hyperlink w:anchor="_Toc167276127" w:history="1">
        <w:r w:rsidR="005D7C55" w:rsidRPr="000700C7">
          <w:rPr>
            <w:rStyle w:val="Hypertextovprepojenie"/>
            <w:noProof/>
          </w:rPr>
          <w:t>4.32.71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331-40.11 Skladovanie odpadov</w:t>
        </w:r>
        <w:r w:rsidR="005D7C55">
          <w:rPr>
            <w:noProof/>
            <w:webHidden/>
          </w:rPr>
          <w:tab/>
        </w:r>
        <w:r w:rsidR="005D7C55">
          <w:rPr>
            <w:noProof/>
            <w:webHidden/>
          </w:rPr>
          <w:fldChar w:fldCharType="begin"/>
        </w:r>
        <w:r w:rsidR="005D7C55">
          <w:rPr>
            <w:noProof/>
            <w:webHidden/>
          </w:rPr>
          <w:instrText xml:space="preserve"> PAGEREF _Toc167276127 \h </w:instrText>
        </w:r>
        <w:r w:rsidR="005D7C55">
          <w:rPr>
            <w:noProof/>
            <w:webHidden/>
          </w:rPr>
        </w:r>
        <w:r w:rsidR="005D7C55">
          <w:rPr>
            <w:noProof/>
            <w:webHidden/>
          </w:rPr>
          <w:fldChar w:fldCharType="separate"/>
        </w:r>
        <w:r w:rsidR="005D7C55">
          <w:rPr>
            <w:noProof/>
            <w:webHidden/>
          </w:rPr>
          <w:t>114</w:t>
        </w:r>
        <w:r w:rsidR="005D7C55">
          <w:rPr>
            <w:noProof/>
            <w:webHidden/>
          </w:rPr>
          <w:fldChar w:fldCharType="end"/>
        </w:r>
      </w:hyperlink>
    </w:p>
    <w:p w14:paraId="487C29AB" w14:textId="7245FB02" w:rsidR="005D7C55" w:rsidRDefault="00DB49AF">
      <w:pPr>
        <w:pStyle w:val="Obsah3"/>
        <w:rPr>
          <w:rFonts w:asciiTheme="minorHAnsi" w:eastAsiaTheme="minorEastAsia" w:hAnsiTheme="minorHAnsi" w:cstheme="minorBidi"/>
          <w:i w:val="0"/>
          <w:iCs w:val="0"/>
          <w:noProof/>
          <w:spacing w:val="0"/>
          <w:sz w:val="22"/>
          <w:lang w:eastAsia="sk-SK"/>
        </w:rPr>
      </w:pPr>
      <w:hyperlink w:anchor="_Toc167276128" w:history="1">
        <w:r w:rsidR="005D7C55" w:rsidRPr="000700C7">
          <w:rPr>
            <w:rStyle w:val="Hypertextovprepojenie"/>
            <w:noProof/>
          </w:rPr>
          <w:t>4.32.72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331-41.11 Vstup do areálu SSÚD</w:t>
        </w:r>
        <w:r w:rsidR="005D7C55">
          <w:rPr>
            <w:noProof/>
            <w:webHidden/>
          </w:rPr>
          <w:tab/>
        </w:r>
        <w:r w:rsidR="005D7C55">
          <w:rPr>
            <w:noProof/>
            <w:webHidden/>
          </w:rPr>
          <w:fldChar w:fldCharType="begin"/>
        </w:r>
        <w:r w:rsidR="005D7C55">
          <w:rPr>
            <w:noProof/>
            <w:webHidden/>
          </w:rPr>
          <w:instrText xml:space="preserve"> PAGEREF _Toc167276128 \h </w:instrText>
        </w:r>
        <w:r w:rsidR="005D7C55">
          <w:rPr>
            <w:noProof/>
            <w:webHidden/>
          </w:rPr>
        </w:r>
        <w:r w:rsidR="005D7C55">
          <w:rPr>
            <w:noProof/>
            <w:webHidden/>
          </w:rPr>
          <w:fldChar w:fldCharType="separate"/>
        </w:r>
        <w:r w:rsidR="005D7C55">
          <w:rPr>
            <w:noProof/>
            <w:webHidden/>
          </w:rPr>
          <w:t>115</w:t>
        </w:r>
        <w:r w:rsidR="005D7C55">
          <w:rPr>
            <w:noProof/>
            <w:webHidden/>
          </w:rPr>
          <w:fldChar w:fldCharType="end"/>
        </w:r>
      </w:hyperlink>
    </w:p>
    <w:p w14:paraId="5E576A59" w14:textId="265B3C64" w:rsidR="005D7C55" w:rsidRDefault="00DB49AF">
      <w:pPr>
        <w:pStyle w:val="Obsah3"/>
        <w:rPr>
          <w:rFonts w:asciiTheme="minorHAnsi" w:eastAsiaTheme="minorEastAsia" w:hAnsiTheme="minorHAnsi" w:cstheme="minorBidi"/>
          <w:i w:val="0"/>
          <w:iCs w:val="0"/>
          <w:noProof/>
          <w:spacing w:val="0"/>
          <w:sz w:val="22"/>
          <w:lang w:eastAsia="sk-SK"/>
        </w:rPr>
      </w:pPr>
      <w:hyperlink w:anchor="_Toc167276129" w:history="1">
        <w:r w:rsidR="005D7C55" w:rsidRPr="000700C7">
          <w:rPr>
            <w:rStyle w:val="Hypertextovprepojenie"/>
            <w:noProof/>
          </w:rPr>
          <w:t>4.32.73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331-41.12 Závora na výjazde do Oščadnice</w:t>
        </w:r>
        <w:r w:rsidR="005D7C55">
          <w:rPr>
            <w:noProof/>
            <w:webHidden/>
          </w:rPr>
          <w:tab/>
        </w:r>
        <w:r w:rsidR="005D7C55">
          <w:rPr>
            <w:noProof/>
            <w:webHidden/>
          </w:rPr>
          <w:fldChar w:fldCharType="begin"/>
        </w:r>
        <w:r w:rsidR="005D7C55">
          <w:rPr>
            <w:noProof/>
            <w:webHidden/>
          </w:rPr>
          <w:instrText xml:space="preserve"> PAGEREF _Toc167276129 \h </w:instrText>
        </w:r>
        <w:r w:rsidR="005D7C55">
          <w:rPr>
            <w:noProof/>
            <w:webHidden/>
          </w:rPr>
        </w:r>
        <w:r w:rsidR="005D7C55">
          <w:rPr>
            <w:noProof/>
            <w:webHidden/>
          </w:rPr>
          <w:fldChar w:fldCharType="separate"/>
        </w:r>
        <w:r w:rsidR="005D7C55">
          <w:rPr>
            <w:noProof/>
            <w:webHidden/>
          </w:rPr>
          <w:t>115</w:t>
        </w:r>
        <w:r w:rsidR="005D7C55">
          <w:rPr>
            <w:noProof/>
            <w:webHidden/>
          </w:rPr>
          <w:fldChar w:fldCharType="end"/>
        </w:r>
      </w:hyperlink>
    </w:p>
    <w:p w14:paraId="5A97C161" w14:textId="73C951D1" w:rsidR="005D7C55" w:rsidRDefault="00DB49AF">
      <w:pPr>
        <w:pStyle w:val="Obsah3"/>
        <w:rPr>
          <w:rFonts w:asciiTheme="minorHAnsi" w:eastAsiaTheme="minorEastAsia" w:hAnsiTheme="minorHAnsi" w:cstheme="minorBidi"/>
          <w:i w:val="0"/>
          <w:iCs w:val="0"/>
          <w:noProof/>
          <w:spacing w:val="0"/>
          <w:sz w:val="22"/>
          <w:lang w:eastAsia="sk-SK"/>
        </w:rPr>
      </w:pPr>
      <w:hyperlink w:anchor="_Toc167276130" w:history="1">
        <w:r w:rsidR="005D7C55" w:rsidRPr="000700C7">
          <w:rPr>
            <w:rStyle w:val="Hypertextovprepojenie"/>
            <w:noProof/>
          </w:rPr>
          <w:t>4.32.74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694-11 Informačný systém diaľnice - technologická časť</w:t>
        </w:r>
        <w:r w:rsidR="005D7C55">
          <w:rPr>
            <w:noProof/>
            <w:webHidden/>
          </w:rPr>
          <w:tab/>
        </w:r>
        <w:r w:rsidR="005D7C55">
          <w:rPr>
            <w:noProof/>
            <w:webHidden/>
          </w:rPr>
          <w:fldChar w:fldCharType="begin"/>
        </w:r>
        <w:r w:rsidR="005D7C55">
          <w:rPr>
            <w:noProof/>
            <w:webHidden/>
          </w:rPr>
          <w:instrText xml:space="preserve"> PAGEREF _Toc167276130 \h </w:instrText>
        </w:r>
        <w:r w:rsidR="005D7C55">
          <w:rPr>
            <w:noProof/>
            <w:webHidden/>
          </w:rPr>
        </w:r>
        <w:r w:rsidR="005D7C55">
          <w:rPr>
            <w:noProof/>
            <w:webHidden/>
          </w:rPr>
          <w:fldChar w:fldCharType="separate"/>
        </w:r>
        <w:r w:rsidR="005D7C55">
          <w:rPr>
            <w:noProof/>
            <w:webHidden/>
          </w:rPr>
          <w:t>115</w:t>
        </w:r>
        <w:r w:rsidR="005D7C55">
          <w:rPr>
            <w:noProof/>
            <w:webHidden/>
          </w:rPr>
          <w:fldChar w:fldCharType="end"/>
        </w:r>
      </w:hyperlink>
    </w:p>
    <w:p w14:paraId="67CDAFE5" w14:textId="6BFBFD1D" w:rsidR="00E27430" w:rsidRPr="0000690A" w:rsidRDefault="00E27430" w:rsidP="00007EC7">
      <w:pPr>
        <w:pStyle w:val="Obsah1"/>
        <w:spacing w:after="0"/>
        <w:rPr>
          <w:rFonts w:cs="Arial"/>
          <w:sz w:val="20"/>
          <w:szCs w:val="20"/>
        </w:rPr>
      </w:pPr>
      <w:r w:rsidRPr="00194846">
        <w:rPr>
          <w:rFonts w:cs="Arial"/>
          <w:sz w:val="20"/>
          <w:szCs w:val="20"/>
        </w:rPr>
        <w:fldChar w:fldCharType="end"/>
      </w:r>
    </w:p>
    <w:p w14:paraId="58E1DF4C" w14:textId="77777777" w:rsidR="00E27430" w:rsidRPr="00194846" w:rsidRDefault="00E27430" w:rsidP="007E6A1C">
      <w:pPr>
        <w:rPr>
          <w:rFonts w:cs="Arial"/>
          <w:lang w:eastAsia="cs-CZ"/>
        </w:rPr>
      </w:pPr>
    </w:p>
    <w:p w14:paraId="6C405128" w14:textId="77777777" w:rsidR="00E27430" w:rsidRPr="00B12BF7" w:rsidRDefault="00E27430" w:rsidP="007E6A1C">
      <w:pPr>
        <w:rPr>
          <w:rFonts w:cs="Arial"/>
          <w:lang w:eastAsia="cs-CZ"/>
        </w:rPr>
      </w:pPr>
    </w:p>
    <w:p w14:paraId="7A76509B" w14:textId="77777777" w:rsidR="00E27430" w:rsidRPr="00156521" w:rsidRDefault="00E27430" w:rsidP="00DA5EF4">
      <w:pPr>
        <w:rPr>
          <w:rFonts w:cs="Arial"/>
          <w:lang w:eastAsia="cs-CZ"/>
        </w:rPr>
      </w:pPr>
    </w:p>
    <w:p w14:paraId="27FF4BDD" w14:textId="77777777" w:rsidR="00E27430" w:rsidRPr="0000690A" w:rsidRDefault="00E27430" w:rsidP="00821E32">
      <w:pPr>
        <w:pStyle w:val="Nadpis1"/>
        <w:numPr>
          <w:ilvl w:val="0"/>
          <w:numId w:val="6"/>
        </w:numPr>
      </w:pPr>
      <w:bookmarkStart w:id="13" w:name="_Toc325977331"/>
      <w:bookmarkStart w:id="14" w:name="_Toc332024625"/>
      <w:bookmarkStart w:id="15" w:name="_Toc167275756"/>
      <w:r w:rsidRPr="0000690A">
        <w:lastRenderedPageBreak/>
        <w:t>VŠEOBECNÉ technické Požiadavky</w:t>
      </w:r>
      <w:bookmarkEnd w:id="13"/>
      <w:bookmarkEnd w:id="14"/>
      <w:bookmarkEnd w:id="15"/>
    </w:p>
    <w:p w14:paraId="080E1303" w14:textId="77777777" w:rsidR="00E27430" w:rsidRPr="00194846" w:rsidRDefault="00E27430" w:rsidP="004659F7">
      <w:pPr>
        <w:rPr>
          <w:rFonts w:cs="Arial"/>
          <w:lang w:eastAsia="cs-CZ"/>
        </w:rPr>
      </w:pPr>
    </w:p>
    <w:p w14:paraId="1EFC16A2" w14:textId="77777777" w:rsidR="00E27430" w:rsidRPr="0000690A" w:rsidRDefault="00E27430" w:rsidP="004659F7">
      <w:pPr>
        <w:spacing w:line="240" w:lineRule="auto"/>
        <w:rPr>
          <w:rFonts w:cs="Arial"/>
        </w:rPr>
      </w:pPr>
      <w:r w:rsidRPr="00996199">
        <w:rPr>
          <w:rFonts w:cs="Arial"/>
        </w:rPr>
        <w:t xml:space="preserve">Pri technickom návrhu </w:t>
      </w:r>
      <w:r w:rsidR="00A6464F" w:rsidRPr="00996199">
        <w:rPr>
          <w:rFonts w:cs="Arial"/>
        </w:rPr>
        <w:t xml:space="preserve">je Zhotoviteľ povinný </w:t>
      </w:r>
      <w:r w:rsidRPr="00996199">
        <w:rPr>
          <w:rFonts w:cs="Arial"/>
        </w:rPr>
        <w:t>dodržať v tomto článku uvedené dokumenty a</w:t>
      </w:r>
      <w:r w:rsidR="0037416B" w:rsidRPr="00996199">
        <w:rPr>
          <w:rFonts w:cs="Arial"/>
        </w:rPr>
        <w:t> </w:t>
      </w:r>
      <w:r w:rsidRPr="00996199">
        <w:rPr>
          <w:rFonts w:cs="Arial"/>
        </w:rPr>
        <w:t>po</w:t>
      </w:r>
      <w:r w:rsidRPr="0000690A">
        <w:rPr>
          <w:rFonts w:cs="Arial"/>
        </w:rPr>
        <w:t>žiadavky</w:t>
      </w:r>
      <w:r w:rsidR="0037416B" w:rsidRPr="0000690A">
        <w:rPr>
          <w:rFonts w:cs="Arial"/>
        </w:rPr>
        <w:t xml:space="preserve"> : </w:t>
      </w:r>
    </w:p>
    <w:p w14:paraId="47FD15B3" w14:textId="77777777" w:rsidR="00060CD4" w:rsidRDefault="00060CD4" w:rsidP="00FB40BB">
      <w:pPr>
        <w:tabs>
          <w:tab w:val="left" w:pos="426"/>
        </w:tabs>
        <w:spacing w:after="0" w:line="240" w:lineRule="auto"/>
        <w:rPr>
          <w:rFonts w:cs="Arial"/>
          <w:lang w:eastAsia="cs-CZ"/>
        </w:rPr>
      </w:pPr>
    </w:p>
    <w:p w14:paraId="53364D7E" w14:textId="77777777" w:rsidR="00FB40BB" w:rsidRDefault="00FB40BB" w:rsidP="00FB40BB">
      <w:pPr>
        <w:tabs>
          <w:tab w:val="left" w:pos="426"/>
        </w:tabs>
        <w:spacing w:after="0"/>
        <w:rPr>
          <w:rFonts w:cs="Arial"/>
        </w:rPr>
      </w:pPr>
      <w:r>
        <w:rPr>
          <w:rFonts w:cs="Arial"/>
        </w:rPr>
        <w:t>a)</w:t>
      </w:r>
      <w:r>
        <w:rPr>
          <w:rFonts w:cs="Arial"/>
        </w:rPr>
        <w:tab/>
        <w:t>Technické požiadavky objednávateľa, Zväzok 3, časť 4</w:t>
      </w:r>
    </w:p>
    <w:p w14:paraId="6547AFF7" w14:textId="77777777" w:rsidR="00FB40BB" w:rsidRDefault="00FB40BB" w:rsidP="00FB40BB">
      <w:pPr>
        <w:tabs>
          <w:tab w:val="left" w:pos="426"/>
        </w:tabs>
        <w:spacing w:after="0"/>
        <w:rPr>
          <w:rFonts w:cs="Arial"/>
        </w:rPr>
      </w:pPr>
      <w:r w:rsidRPr="00EE6BD4">
        <w:rPr>
          <w:rFonts w:cs="Arial"/>
        </w:rPr>
        <w:t>b)</w:t>
      </w:r>
      <w:r w:rsidRPr="00EE6BD4">
        <w:rPr>
          <w:rFonts w:cs="Arial"/>
        </w:rPr>
        <w:tab/>
        <w:t xml:space="preserve">Minimálne technické špecifikácie, Zväzok 3, príloha č. </w:t>
      </w:r>
      <w:r w:rsidR="00EE6BD4" w:rsidRPr="00EE6BD4">
        <w:rPr>
          <w:rFonts w:cs="Arial"/>
        </w:rPr>
        <w:t>12</w:t>
      </w:r>
    </w:p>
    <w:p w14:paraId="0A3684BB" w14:textId="77777777" w:rsidR="00FB40BB" w:rsidRDefault="00FB40BB" w:rsidP="00FB40BB">
      <w:pPr>
        <w:tabs>
          <w:tab w:val="left" w:pos="426"/>
        </w:tabs>
        <w:spacing w:after="0"/>
        <w:ind w:left="426"/>
        <w:rPr>
          <w:rFonts w:cs="Arial"/>
        </w:rPr>
      </w:pPr>
      <w:r>
        <w:rPr>
          <w:rFonts w:cs="Arial"/>
        </w:rPr>
        <w:t xml:space="preserve">- </w:t>
      </w:r>
      <w:r w:rsidRPr="00BA036A">
        <w:rPr>
          <w:rFonts w:cs="Arial"/>
        </w:rPr>
        <w:t>dopĺňajú a podrobnejšie špecifikujú niektoré požiadavky z bodu a) tejto kapitoly</w:t>
      </w:r>
    </w:p>
    <w:p w14:paraId="688E9FEC" w14:textId="77777777" w:rsidR="00FB40BB" w:rsidRDefault="00FB40BB" w:rsidP="00FB40BB">
      <w:pPr>
        <w:tabs>
          <w:tab w:val="left" w:pos="426"/>
        </w:tabs>
        <w:spacing w:after="0"/>
        <w:ind w:left="426"/>
        <w:rPr>
          <w:rFonts w:cs="Arial"/>
        </w:rPr>
      </w:pPr>
      <w:r>
        <w:rPr>
          <w:rFonts w:cs="Arial"/>
        </w:rPr>
        <w:t xml:space="preserve">- </w:t>
      </w:r>
      <w:r w:rsidRPr="00BA036A">
        <w:rPr>
          <w:rFonts w:cs="Arial"/>
        </w:rPr>
        <w:t>v prípade rozporov majú prednosť požiadavky uvedené v Zväzku 3 časť 4</w:t>
      </w:r>
    </w:p>
    <w:p w14:paraId="4299FE18" w14:textId="77777777" w:rsidR="00FB40BB" w:rsidRDefault="00FB40BB" w:rsidP="00FB40BB">
      <w:pPr>
        <w:tabs>
          <w:tab w:val="left" w:pos="426"/>
        </w:tabs>
        <w:spacing w:after="0"/>
      </w:pPr>
      <w:r>
        <w:t xml:space="preserve">c)   U stavebných objektov vo vlastníctve a správe NDS požadujeme rešpektovať </w:t>
      </w:r>
      <w:r w:rsidR="00F424ED" w:rsidRPr="00381D75">
        <w:t xml:space="preserve">Korporátny </w:t>
      </w:r>
      <w:r w:rsidRPr="00EE6BD4">
        <w:t>Design Manuál NDS, ktorý je súčasťou Zväzku č.3 prílohy č.</w:t>
      </w:r>
      <w:r w:rsidR="00EE6BD4" w:rsidRPr="00EE6BD4">
        <w:t>4</w:t>
      </w:r>
    </w:p>
    <w:p w14:paraId="28B5C4FF" w14:textId="77777777" w:rsidR="00FB40BB" w:rsidRDefault="00FB40BB" w:rsidP="00FB40BB">
      <w:pPr>
        <w:tabs>
          <w:tab w:val="left" w:pos="426"/>
        </w:tabs>
        <w:spacing w:after="0"/>
      </w:pPr>
    </w:p>
    <w:p w14:paraId="60534227" w14:textId="77777777" w:rsidR="00FB40BB" w:rsidRDefault="00FB40BB" w:rsidP="00FB40BB">
      <w:pPr>
        <w:pStyle w:val="Nadpis2"/>
        <w:keepLines/>
        <w:tabs>
          <w:tab w:val="clear" w:pos="851"/>
        </w:tabs>
        <w:spacing w:before="240" w:after="0"/>
      </w:pPr>
      <w:bookmarkStart w:id="16" w:name="_Toc71795580"/>
      <w:bookmarkStart w:id="17" w:name="_Toc167275757"/>
      <w:r w:rsidRPr="00422DEA">
        <w:t>Rozdelenie objektov podľa IFRS</w:t>
      </w:r>
      <w:bookmarkEnd w:id="16"/>
      <w:bookmarkEnd w:id="17"/>
    </w:p>
    <w:p w14:paraId="751DB200" w14:textId="77777777" w:rsidR="00FB40BB" w:rsidRPr="008F1B3A" w:rsidRDefault="00FB40BB" w:rsidP="00FB40BB">
      <w:pPr>
        <w:pStyle w:val="05-10"/>
        <w:spacing w:before="120"/>
      </w:pPr>
      <w:r w:rsidRPr="008F1B3A">
        <w:t>-</w:t>
      </w:r>
      <w:r w:rsidRPr="008F1B3A">
        <w:tab/>
        <w:t xml:space="preserve">Objednávateľ požaduje </w:t>
      </w:r>
      <w:r>
        <w:t xml:space="preserve">v dokumentácii na realizáciu stavby (DRS) </w:t>
      </w:r>
      <w:r w:rsidRPr="008F1B3A">
        <w:t>rozčlenenie o</w:t>
      </w:r>
      <w:r>
        <w:t>bjektov podľa IFRS.</w:t>
      </w:r>
    </w:p>
    <w:p w14:paraId="0F42900E" w14:textId="77777777" w:rsidR="00FB40BB" w:rsidRDefault="00FB40BB" w:rsidP="00FB40BB">
      <w:pPr>
        <w:pStyle w:val="05-10"/>
      </w:pPr>
      <w:r w:rsidRPr="008F1B3A">
        <w:t>-</w:t>
      </w:r>
      <w:r w:rsidRPr="008F1B3A">
        <w:tab/>
        <w:t>Objednávateľ požaduje vykonať rozdelenie na komponenty iba na objektoch, ktoré ostávajú v</w:t>
      </w:r>
      <w:r>
        <w:t>o</w:t>
      </w:r>
      <w:r w:rsidRPr="008F1B3A">
        <w:t xml:space="preserve"> </w:t>
      </w:r>
      <w:r>
        <w:t>vlastníctve</w:t>
      </w:r>
      <w:r w:rsidRPr="008F1B3A">
        <w:t xml:space="preserve"> </w:t>
      </w:r>
      <w:r w:rsidRPr="00422DEA">
        <w:t>Objednávateľa</w:t>
      </w:r>
      <w:r>
        <w:t>.</w:t>
      </w:r>
      <w:r w:rsidRPr="008F1B3A">
        <w:t xml:space="preserve"> Delenie je potrebné vytvárať novými objektmi (napr. z objektu 101-00 vytvoriť objekt 101-01 Vozovka – celá konštrukcia, 101-02 Zvodidlá a tlmiče nárazov, atď.).</w:t>
      </w:r>
    </w:p>
    <w:p w14:paraId="079D2BDA" w14:textId="77777777" w:rsidR="00FB40BB" w:rsidRPr="008F1B3A" w:rsidRDefault="00FB40BB" w:rsidP="00FB40BB">
      <w:pPr>
        <w:pStyle w:val="05-10"/>
      </w:pPr>
    </w:p>
    <w:tbl>
      <w:tblPr>
        <w:tblW w:w="0" w:type="auto"/>
        <w:tblInd w:w="675" w:type="dxa"/>
        <w:tblLook w:val="04A0" w:firstRow="1" w:lastRow="0" w:firstColumn="1" w:lastColumn="0" w:noHBand="0" w:noVBand="1"/>
      </w:tblPr>
      <w:tblGrid>
        <w:gridCol w:w="2090"/>
        <w:gridCol w:w="2655"/>
        <w:gridCol w:w="3622"/>
      </w:tblGrid>
      <w:tr w:rsidR="00FB40BB" w:rsidRPr="008F1B3A" w14:paraId="30422F89" w14:textId="77777777" w:rsidTr="006142CF">
        <w:trPr>
          <w:trHeight w:hRule="exact" w:val="397"/>
        </w:trPr>
        <w:tc>
          <w:tcPr>
            <w:tcW w:w="2127"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33A7F79A" w14:textId="77777777" w:rsidR="00FB40BB" w:rsidRPr="008F1B3A" w:rsidRDefault="00FB40BB" w:rsidP="006142CF">
            <w:r w:rsidRPr="008F1B3A">
              <w:t>Príklad číslovania</w:t>
            </w:r>
          </w:p>
        </w:tc>
        <w:tc>
          <w:tcPr>
            <w:tcW w:w="2703"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4DD2ABA2" w14:textId="77777777" w:rsidR="00FB40BB" w:rsidRPr="008F1B3A" w:rsidRDefault="00FB40BB" w:rsidP="006142CF">
            <w:r w:rsidRPr="008F1B3A">
              <w:t>Pôvodný objekt</w:t>
            </w:r>
          </w:p>
        </w:tc>
        <w:tc>
          <w:tcPr>
            <w:tcW w:w="369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260F33C7" w14:textId="77777777" w:rsidR="00FB40BB" w:rsidRPr="008F1B3A" w:rsidRDefault="00FB40BB" w:rsidP="006142CF">
            <w:r w:rsidRPr="008F1B3A">
              <w:t>Nový názov komponentu</w:t>
            </w:r>
          </w:p>
        </w:tc>
      </w:tr>
      <w:tr w:rsidR="00FB40BB" w:rsidRPr="008F1B3A" w14:paraId="100D399E" w14:textId="77777777" w:rsidTr="006142CF">
        <w:trPr>
          <w:trHeight w:hRule="exact" w:val="397"/>
        </w:trPr>
        <w:tc>
          <w:tcPr>
            <w:tcW w:w="2127"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7626773A" w14:textId="77777777" w:rsidR="00FB40BB" w:rsidRPr="008F1B3A" w:rsidRDefault="00FB40BB" w:rsidP="006142CF">
            <w:r w:rsidRPr="008F1B3A">
              <w:t>101-00</w:t>
            </w:r>
          </w:p>
        </w:tc>
        <w:tc>
          <w:tcPr>
            <w:tcW w:w="2703"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3CB8F1D1" w14:textId="77777777" w:rsidR="00FB40BB" w:rsidRPr="00422DEA" w:rsidRDefault="00FB40BB" w:rsidP="006142CF">
            <w:r>
              <w:t>Diaľnica</w:t>
            </w:r>
          </w:p>
        </w:tc>
        <w:tc>
          <w:tcPr>
            <w:tcW w:w="3692"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1E21C19C" w14:textId="77777777" w:rsidR="00FB40BB" w:rsidRPr="008F1B3A" w:rsidRDefault="00FB40BB" w:rsidP="006142CF">
            <w:r>
              <w:t>Diaľnica</w:t>
            </w:r>
          </w:p>
        </w:tc>
      </w:tr>
      <w:tr w:rsidR="00FB40BB" w:rsidRPr="008F1B3A" w14:paraId="3E9EC96B" w14:textId="77777777"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66821DC" w14:textId="77777777" w:rsidR="00FB40BB" w:rsidRPr="008F1B3A" w:rsidRDefault="00FB40BB" w:rsidP="006142CF">
            <w:r w:rsidRPr="008F1B3A">
              <w:t>101-01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14:paraId="43E7EF5B" w14:textId="77777777" w:rsidR="00FB40BB" w:rsidRPr="00422DEA" w:rsidRDefault="00FB40BB" w:rsidP="006142CF">
            <w:r>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3D64842" w14:textId="77777777" w:rsidR="00FB40BB" w:rsidRPr="008F1B3A" w:rsidRDefault="00FB40BB" w:rsidP="006142CF">
            <w:r w:rsidRPr="008F1B3A">
              <w:t>Vozovka – celá konštrukcia</w:t>
            </w:r>
          </w:p>
        </w:tc>
      </w:tr>
      <w:tr w:rsidR="00FB40BB" w:rsidRPr="008F1B3A" w14:paraId="190BEC39" w14:textId="77777777"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CA1E59C" w14:textId="77777777" w:rsidR="00FB40BB" w:rsidRPr="008F1B3A" w:rsidRDefault="00FB40BB" w:rsidP="006142CF">
            <w:r w:rsidRPr="008F1B3A">
              <w:t>101-02</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14:paraId="19F2866A" w14:textId="77777777" w:rsidR="00FB40BB" w:rsidRPr="00422DEA" w:rsidRDefault="00FB40BB" w:rsidP="006142CF">
            <w:r>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81B43FD" w14:textId="77777777" w:rsidR="00FB40BB" w:rsidRPr="008F1B3A" w:rsidRDefault="00FB40BB" w:rsidP="006142CF">
            <w:r w:rsidRPr="008F1B3A">
              <w:t>Zvodidlá a tlmiče nárazov</w:t>
            </w:r>
          </w:p>
        </w:tc>
      </w:tr>
      <w:tr w:rsidR="00FB40BB" w:rsidRPr="008F1B3A" w14:paraId="15CEF54E" w14:textId="77777777"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7971F9BB" w14:textId="77777777" w:rsidR="00FB40BB" w:rsidRPr="008F1B3A" w:rsidRDefault="00FB40BB" w:rsidP="006142CF">
            <w:r w:rsidRPr="008F1B3A">
              <w:t>100-03</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14:paraId="24866F86" w14:textId="77777777" w:rsidR="00FB40BB" w:rsidRPr="00422DEA" w:rsidRDefault="00FB40BB" w:rsidP="006142CF">
            <w:r>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5471336E" w14:textId="77777777" w:rsidR="00FB40BB" w:rsidRPr="008F1B3A" w:rsidRDefault="00FB40BB" w:rsidP="006142CF">
            <w:r w:rsidRPr="008F1B3A">
              <w:t>Zvislé dopravné značenie</w:t>
            </w:r>
          </w:p>
        </w:tc>
      </w:tr>
      <w:tr w:rsidR="00FB40BB" w:rsidRPr="008F1B3A" w14:paraId="58A026B9" w14:textId="77777777"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FA56BDB" w14:textId="77777777" w:rsidR="00FB40BB" w:rsidRPr="008F1B3A" w:rsidRDefault="00FB40BB" w:rsidP="006142CF">
            <w:r w:rsidRPr="008F1B3A">
              <w:t>201-00</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48278514" w14:textId="77777777" w:rsidR="00FB40BB" w:rsidRPr="008F1B3A" w:rsidRDefault="00FB40BB" w:rsidP="006142CF">
            <w:r w:rsidRPr="008F1B3A">
              <w:t>Mosty</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F2925E9" w14:textId="77777777" w:rsidR="00FB40BB" w:rsidRPr="008F1B3A" w:rsidRDefault="00FB40BB" w:rsidP="006142CF">
            <w:r w:rsidRPr="008F1B3A">
              <w:t>Most</w:t>
            </w:r>
          </w:p>
        </w:tc>
      </w:tr>
      <w:tr w:rsidR="00FB40BB" w:rsidRPr="008F1B3A" w14:paraId="645F213D" w14:textId="77777777"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12FA6133" w14:textId="77777777" w:rsidR="00FB40BB" w:rsidRPr="00AB3202" w:rsidRDefault="00FB40BB" w:rsidP="006142CF">
            <w:r w:rsidRPr="00AB3202">
              <w:t>201-01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A6F9AC6" w14:textId="77777777" w:rsidR="00FB40BB" w:rsidRPr="00AB3202" w:rsidRDefault="00FB40BB" w:rsidP="006142CF">
            <w:r w:rsidRPr="00AB3202">
              <w:t>Mosty</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16916F14" w14:textId="77777777" w:rsidR="00FB40BB" w:rsidRPr="00AB3202" w:rsidRDefault="00FB40BB" w:rsidP="006142CF">
            <w:r w:rsidRPr="00AB3202">
              <w:t>Mostné závery</w:t>
            </w:r>
          </w:p>
        </w:tc>
      </w:tr>
      <w:tr w:rsidR="00FB40BB" w:rsidRPr="008F1B3A" w14:paraId="348C313D" w14:textId="77777777"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08B0C3C" w14:textId="77777777" w:rsidR="00FB40BB" w:rsidRPr="008F1B3A" w:rsidRDefault="00FB40BB" w:rsidP="006142CF">
            <w:r w:rsidRPr="008F1B3A">
              <w:t>501-00</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16122ED" w14:textId="77777777" w:rsidR="00FB40BB" w:rsidRPr="008F1B3A" w:rsidRDefault="00FB40BB" w:rsidP="006142CF">
            <w:r w:rsidRPr="008F1B3A">
              <w:t>Kanalizácia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685C2B9" w14:textId="77777777" w:rsidR="00FB40BB" w:rsidRPr="008F1B3A" w:rsidRDefault="00FB40BB" w:rsidP="006142CF">
            <w:r w:rsidRPr="008F1B3A">
              <w:t>Kanalizácia – stavebná časť</w:t>
            </w:r>
          </w:p>
        </w:tc>
      </w:tr>
      <w:tr w:rsidR="00FB40BB" w:rsidRPr="008F1B3A" w14:paraId="28E12C38" w14:textId="77777777"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149B892" w14:textId="77777777" w:rsidR="00FB40BB" w:rsidRPr="008F1B3A" w:rsidRDefault="00FB40BB" w:rsidP="006142CF">
            <w:r w:rsidRPr="008F1B3A">
              <w:t>501-01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43A707D" w14:textId="77777777" w:rsidR="00FB40BB" w:rsidRPr="008F1B3A" w:rsidRDefault="00FB40BB" w:rsidP="006142CF">
            <w:r w:rsidRPr="008F1B3A">
              <w:t>Kanalizácia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50FA2EC5" w14:textId="77777777" w:rsidR="00FB40BB" w:rsidRPr="008F1B3A" w:rsidRDefault="00FB40BB" w:rsidP="006142CF">
            <w:r w:rsidRPr="008F1B3A">
              <w:t>Kanalizácia – technologická časť</w:t>
            </w:r>
          </w:p>
        </w:tc>
      </w:tr>
      <w:tr w:rsidR="00FB40BB" w:rsidRPr="008F1B3A" w14:paraId="6BA19810" w14:textId="77777777"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16A231A" w14:textId="77777777" w:rsidR="00FB40BB" w:rsidRPr="008F1B3A" w:rsidRDefault="00FB40BB" w:rsidP="006142CF"/>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FD19694" w14:textId="77777777" w:rsidR="00FB40BB" w:rsidRPr="008F1B3A" w:rsidRDefault="00FB40BB" w:rsidP="006142CF">
            <w:r w:rsidRPr="008F1B3A">
              <w:t>VN, NN</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68A8873" w14:textId="77777777" w:rsidR="00FB40BB" w:rsidRPr="008F1B3A" w:rsidRDefault="00FB40BB" w:rsidP="006142CF">
            <w:r w:rsidRPr="008F1B3A">
              <w:t>VN – Stavebná časť</w:t>
            </w:r>
          </w:p>
        </w:tc>
      </w:tr>
      <w:tr w:rsidR="00FB40BB" w:rsidRPr="008F1B3A" w14:paraId="5D85D1FC" w14:textId="77777777" w:rsidTr="006142CF">
        <w:trPr>
          <w:trHeight w:hRule="exact" w:val="397"/>
        </w:trPr>
        <w:tc>
          <w:tcPr>
            <w:tcW w:w="2127"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31539A6B" w14:textId="77777777" w:rsidR="00FB40BB" w:rsidRPr="008F1B3A" w:rsidRDefault="00FB40BB" w:rsidP="006142CF"/>
        </w:tc>
        <w:tc>
          <w:tcPr>
            <w:tcW w:w="2703"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6F57D768" w14:textId="77777777" w:rsidR="00FB40BB" w:rsidRPr="008F1B3A" w:rsidRDefault="00FB40BB" w:rsidP="006142CF">
            <w:r w:rsidRPr="008F1B3A">
              <w:t>VN, NN</w:t>
            </w:r>
          </w:p>
        </w:tc>
        <w:tc>
          <w:tcPr>
            <w:tcW w:w="3692"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17EF9723" w14:textId="77777777" w:rsidR="00FB40BB" w:rsidRPr="008F1B3A" w:rsidRDefault="00FB40BB" w:rsidP="006142CF">
            <w:r w:rsidRPr="008F1B3A">
              <w:t>VN – Technologická časť</w:t>
            </w:r>
          </w:p>
        </w:tc>
      </w:tr>
    </w:tbl>
    <w:p w14:paraId="71D59A31" w14:textId="77777777" w:rsidR="00FB40BB" w:rsidRDefault="00FB40BB" w:rsidP="00FB40BB">
      <w:pPr>
        <w:tabs>
          <w:tab w:val="left" w:pos="426"/>
        </w:tabs>
        <w:spacing w:after="0"/>
        <w:rPr>
          <w:rFonts w:cs="Arial"/>
        </w:rPr>
      </w:pPr>
    </w:p>
    <w:p w14:paraId="2A894E5A" w14:textId="77777777" w:rsidR="00FB40BB" w:rsidRDefault="00FB40BB" w:rsidP="00FB40BB">
      <w:pPr>
        <w:pStyle w:val="05-10"/>
      </w:pPr>
      <w:r w:rsidRPr="008F1B3A">
        <w:t>-</w:t>
      </w:r>
      <w:r w:rsidRPr="008F1B3A">
        <w:tab/>
        <w:t xml:space="preserve">Objednávateľ požaduje </w:t>
      </w:r>
      <w:r>
        <w:t xml:space="preserve">v procese spracovania DRS predložiť na schválenie zoznam </w:t>
      </w:r>
      <w:r w:rsidRPr="001A10E1">
        <w:t>rozdelených objektov. Objednávateľ požaduje  odovzdávať stavebné objekty k preberaciemu konaniu v celosti.</w:t>
      </w:r>
      <w:r>
        <w:t xml:space="preserve"> Objednávateľ požaduje rešpektovať Design manuál NDS, ktorý je súčasťou Zväzku č.3.</w:t>
      </w:r>
    </w:p>
    <w:p w14:paraId="708F929B" w14:textId="77777777" w:rsidR="00FB40BB" w:rsidRDefault="00FB40BB" w:rsidP="00FB40BB">
      <w:pPr>
        <w:tabs>
          <w:tab w:val="left" w:pos="426"/>
        </w:tabs>
        <w:spacing w:after="0"/>
        <w:rPr>
          <w:rFonts w:cs="Arial"/>
        </w:rPr>
      </w:pPr>
    </w:p>
    <w:p w14:paraId="4EF84230" w14:textId="77777777" w:rsidR="00FB40BB" w:rsidRPr="00B12BF7" w:rsidRDefault="00FB40BB" w:rsidP="00A1289C">
      <w:pPr>
        <w:tabs>
          <w:tab w:val="left" w:pos="426"/>
        </w:tabs>
        <w:spacing w:after="0" w:line="240" w:lineRule="auto"/>
        <w:rPr>
          <w:rFonts w:cs="Arial"/>
          <w:lang w:eastAsia="cs-CZ"/>
        </w:rPr>
      </w:pPr>
    </w:p>
    <w:p w14:paraId="25100B46" w14:textId="77777777" w:rsidR="00E27430" w:rsidRPr="0000690A" w:rsidRDefault="00E27430" w:rsidP="00007EC7">
      <w:pPr>
        <w:pStyle w:val="Nadpis2"/>
        <w:tabs>
          <w:tab w:val="clear" w:pos="851"/>
        </w:tabs>
        <w:ind w:left="709" w:hanging="709"/>
        <w:jc w:val="left"/>
        <w:rPr>
          <w:rFonts w:cs="Arial"/>
        </w:rPr>
      </w:pPr>
      <w:bookmarkStart w:id="18" w:name="_Toc406420821"/>
      <w:bookmarkStart w:id="19" w:name="_Toc409098469"/>
      <w:bookmarkStart w:id="20" w:name="_Toc288384212"/>
      <w:bookmarkStart w:id="21" w:name="_Toc292442396"/>
      <w:bookmarkStart w:id="22" w:name="_Toc295672606"/>
      <w:bookmarkStart w:id="23" w:name="_Toc325977332"/>
      <w:bookmarkStart w:id="24" w:name="_Toc332024626"/>
      <w:bookmarkStart w:id="25" w:name="_Toc167275758"/>
      <w:bookmarkEnd w:id="18"/>
      <w:bookmarkEnd w:id="19"/>
      <w:r w:rsidRPr="0000690A">
        <w:rPr>
          <w:rFonts w:cs="Arial"/>
        </w:rPr>
        <w:t>Komunikácie</w:t>
      </w:r>
      <w:bookmarkEnd w:id="20"/>
      <w:bookmarkEnd w:id="21"/>
      <w:bookmarkEnd w:id="22"/>
      <w:bookmarkEnd w:id="23"/>
      <w:bookmarkEnd w:id="24"/>
      <w:bookmarkEnd w:id="25"/>
    </w:p>
    <w:p w14:paraId="738D3C1E" w14:textId="77777777" w:rsidR="00E27430" w:rsidRPr="0000690A" w:rsidRDefault="00E27430" w:rsidP="00821E32">
      <w:pPr>
        <w:pStyle w:val="Odsekzoznamu1"/>
        <w:numPr>
          <w:ilvl w:val="0"/>
          <w:numId w:val="2"/>
        </w:numPr>
        <w:tabs>
          <w:tab w:val="left" w:pos="0"/>
        </w:tabs>
        <w:spacing w:before="240" w:after="240" w:line="240" w:lineRule="auto"/>
        <w:ind w:left="425" w:hanging="425"/>
        <w:rPr>
          <w:rFonts w:cs="Arial"/>
        </w:rPr>
      </w:pPr>
      <w:r w:rsidRPr="0000690A">
        <w:rPr>
          <w:rFonts w:cs="Arial"/>
        </w:rPr>
        <w:t xml:space="preserve">Návrh konštrukcie vozovky Objednávateľ požaduje na základe výpočtu pre triedu dopravného zaťaženia zodpovedajúcu predpokladanému dopravnému zaťaženiu pre obdobie 30 </w:t>
      </w:r>
      <w:r w:rsidRPr="0000690A">
        <w:rPr>
          <w:rFonts w:cs="Arial"/>
        </w:rPr>
        <w:lastRenderedPageBreak/>
        <w:t xml:space="preserve">rokov od uvedenia do užívania so zohľadnením charakteristík materiálov podložia, vodného režimu a klimatických podmienok. </w:t>
      </w:r>
    </w:p>
    <w:p w14:paraId="48FADE48" w14:textId="77777777" w:rsidR="00E27430" w:rsidRPr="00215D69" w:rsidRDefault="00E27430" w:rsidP="00821E32">
      <w:pPr>
        <w:pStyle w:val="Odsekzoznamu1"/>
        <w:numPr>
          <w:ilvl w:val="0"/>
          <w:numId w:val="2"/>
        </w:numPr>
        <w:tabs>
          <w:tab w:val="left" w:pos="0"/>
        </w:tabs>
        <w:spacing w:before="240" w:after="240" w:line="240" w:lineRule="auto"/>
        <w:ind w:left="426" w:hanging="426"/>
        <w:rPr>
          <w:rFonts w:cs="Arial"/>
        </w:rPr>
      </w:pPr>
      <w:r w:rsidRPr="00215D69">
        <w:rPr>
          <w:rFonts w:cs="Arial"/>
        </w:rPr>
        <w:t>Zhotoviteľ predloží nezávislé odborné posúdenie návrhu, ktorý bol predložený vo FTP alebo v dokumentácii na realizáciu stavby pre posúdenie stability zárezov a násypov ob</w:t>
      </w:r>
      <w:r w:rsidRPr="00996199">
        <w:rPr>
          <w:rFonts w:cs="Arial"/>
        </w:rPr>
        <w:t>jektu výšky nad 6 m</w:t>
      </w:r>
      <w:r w:rsidR="00EF2F79" w:rsidRPr="00996199">
        <w:rPr>
          <w:rFonts w:cs="Arial"/>
        </w:rPr>
        <w:t xml:space="preserve"> vrátane globálnej stability riešeného územia</w:t>
      </w:r>
      <w:r w:rsidRPr="00996199">
        <w:rPr>
          <w:rFonts w:cs="Arial"/>
        </w:rPr>
        <w:t>. Odborné posúdenie ná</w:t>
      </w:r>
      <w:r w:rsidRPr="00215D69">
        <w:rPr>
          <w:rFonts w:cs="Arial"/>
        </w:rPr>
        <w:t>vrhu bude vypracované odborne spôsobilými osobami, ktoré sú nezávislé od Zhotoviteľa a zároveň sa nepodieľali na návrhu posudzovaných konštrukcií. Súčasťou odborného posúdenia bude čestné prehlásenie o nezávislosti posudzovateľa od Zhotoviteľa stavby a o nezainteresovanosti do pôvodného návrhu konštrukcie.</w:t>
      </w:r>
    </w:p>
    <w:p w14:paraId="5B2E5C0D" w14:textId="7784637B" w:rsidR="00E27430" w:rsidRPr="00996199" w:rsidRDefault="00E27430" w:rsidP="00821E32">
      <w:pPr>
        <w:pStyle w:val="Odsekzoznamu1"/>
        <w:numPr>
          <w:ilvl w:val="0"/>
          <w:numId w:val="2"/>
        </w:numPr>
        <w:tabs>
          <w:tab w:val="left" w:pos="0"/>
        </w:tabs>
        <w:spacing w:before="240" w:after="240"/>
        <w:ind w:left="426" w:hanging="426"/>
        <w:rPr>
          <w:rFonts w:cs="Arial"/>
        </w:rPr>
      </w:pPr>
      <w:r w:rsidRPr="00215D69">
        <w:rPr>
          <w:rFonts w:cs="Arial"/>
        </w:rPr>
        <w:t xml:space="preserve">Zvodidlá a bezpečnostné zariadenia vrátane tlmičov nárazov je potrebné v nevyhnutnej dĺžke a umiestnení navrhnúť všade, kde si to príslušné normy </w:t>
      </w:r>
      <w:r w:rsidR="004F6F2F" w:rsidRPr="00215D69">
        <w:rPr>
          <w:rFonts w:cs="Arial"/>
        </w:rPr>
        <w:t xml:space="preserve"> a technické predpisy </w:t>
      </w:r>
      <w:r w:rsidRPr="00215D69">
        <w:rPr>
          <w:rFonts w:cs="Arial"/>
        </w:rPr>
        <w:t>vyža</w:t>
      </w:r>
      <w:r w:rsidRPr="00996199">
        <w:rPr>
          <w:rFonts w:cs="Arial"/>
        </w:rPr>
        <w:t xml:space="preserve">dujú. </w:t>
      </w:r>
    </w:p>
    <w:p w14:paraId="53E86672" w14:textId="37F4E411" w:rsidR="00EF77EF" w:rsidRPr="00DA4C4C" w:rsidRDefault="00E338F3" w:rsidP="00DA4C4C">
      <w:pPr>
        <w:pStyle w:val="Odsekzoznamu1"/>
        <w:numPr>
          <w:ilvl w:val="0"/>
          <w:numId w:val="2"/>
        </w:numPr>
        <w:tabs>
          <w:tab w:val="left" w:pos="0"/>
        </w:tabs>
        <w:spacing w:before="240" w:after="240"/>
        <w:ind w:left="426" w:hanging="426"/>
        <w:rPr>
          <w:rFonts w:cs="Arial"/>
        </w:rPr>
      </w:pPr>
      <w:r w:rsidRPr="00996199">
        <w:rPr>
          <w:rFonts w:cs="Arial"/>
        </w:rPr>
        <w:t>Oplotenie musí byť navrhnuté na majetkovej hranici (t. j. na hranici trvalého záberu), odsadené od pätnej, resp. temennej čiary svahu min. o 0,60m tak, aby bol vytvorený pomocný cestný pozemok pre zabezpečenie prístupu personálu údržby, v súlade so zákonom č. 135/1961 Zb. (§ 13), vyhláškou č. 35/1984 Zb. (§ 17, odsek (3)) a vzorovými listami VL 2. Navrhuje sa oplotenie celého majetku vo vlastníctve NDS, t.</w:t>
      </w:r>
      <w:r w:rsidR="00770048" w:rsidRPr="00996199">
        <w:rPr>
          <w:rFonts w:cs="Arial"/>
        </w:rPr>
        <w:t xml:space="preserve"> </w:t>
      </w:r>
      <w:r w:rsidRPr="00996199">
        <w:rPr>
          <w:rFonts w:cs="Arial"/>
        </w:rPr>
        <w:t>j. aj kužeľov mostov a spevneného priestoru pod mostami (oplotenie nenapájať na opory/krídla mostov), vodozádržných opatrení a jazierok.</w:t>
      </w:r>
    </w:p>
    <w:p w14:paraId="59341C50" w14:textId="0BD7E8F3" w:rsidR="004F6F2F" w:rsidRPr="00215D69" w:rsidRDefault="004F6F2F" w:rsidP="004F6F2F">
      <w:pPr>
        <w:pStyle w:val="Odsekzoznamu1"/>
        <w:numPr>
          <w:ilvl w:val="0"/>
          <w:numId w:val="2"/>
        </w:numPr>
        <w:tabs>
          <w:tab w:val="left" w:pos="0"/>
        </w:tabs>
        <w:spacing w:before="240" w:after="240"/>
        <w:ind w:left="426" w:hanging="426"/>
        <w:rPr>
          <w:rFonts w:cs="Arial"/>
        </w:rPr>
      </w:pPr>
      <w:r w:rsidRPr="00215D69">
        <w:rPr>
          <w:rFonts w:cs="Arial"/>
        </w:rPr>
        <w:t xml:space="preserve">Stredný deliaci pás mimo </w:t>
      </w:r>
      <w:r w:rsidRPr="00996199">
        <w:rPr>
          <w:rFonts w:cs="Arial"/>
        </w:rPr>
        <w:t xml:space="preserve">prejazdov </w:t>
      </w:r>
      <w:r w:rsidR="009166C2" w:rsidRPr="00996199">
        <w:rPr>
          <w:rFonts w:cs="Arial"/>
        </w:rPr>
        <w:t>SDP</w:t>
      </w:r>
      <w:r w:rsidR="009166C2" w:rsidRPr="00215D69">
        <w:rPr>
          <w:rFonts w:cs="Arial"/>
        </w:rPr>
        <w:t xml:space="preserve"> </w:t>
      </w:r>
      <w:r w:rsidRPr="00215D69">
        <w:rPr>
          <w:rFonts w:cs="Arial"/>
        </w:rPr>
        <w:t>musí byť spevnený betónom min. C30/37 - XF4 hrúbky 200mm (priečne škáry betónového spevnenia SDP - rezané, vyplnené zálievkou za horúca, pred aplikáciou zálievky sa musí škára opatriť spojovacím náterom).</w:t>
      </w:r>
    </w:p>
    <w:p w14:paraId="3F2EFE68" w14:textId="495BEFBD" w:rsidR="0040170E" w:rsidRPr="00215D69" w:rsidRDefault="00A2388A" w:rsidP="004F6F2F">
      <w:pPr>
        <w:pStyle w:val="Odsekzoznamu1"/>
        <w:numPr>
          <w:ilvl w:val="0"/>
          <w:numId w:val="2"/>
        </w:numPr>
        <w:tabs>
          <w:tab w:val="left" w:pos="0"/>
        </w:tabs>
        <w:spacing w:before="240" w:after="240"/>
        <w:ind w:left="426" w:hanging="426"/>
        <w:rPr>
          <w:rFonts w:cs="Arial"/>
        </w:rPr>
      </w:pPr>
      <w:r w:rsidRPr="00215D69">
        <w:rPr>
          <w:rFonts w:cs="Arial"/>
        </w:rPr>
        <w:t xml:space="preserve">Pri návrhu akejkoľvek vystuženej horninovej konštrukcie je potrebné brať do úvahy aj všetky súvisiace objekty a ich prípadné opravy, rekonštrukcie potrebné počas životnosti konštrukcie/Diela (100 rokov) bez porušenia stability (ako vnútornej, tak aj vonkajšej) vystuženej horninovej konštrukcie, t.j. musí byť možné vykonať prípadné opravy, rekonštrukcie </w:t>
      </w:r>
      <w:r w:rsidR="002E12EB">
        <w:rPr>
          <w:rFonts w:cs="Arial"/>
        </w:rPr>
        <w:t>(</w:t>
      </w:r>
      <w:r w:rsidRPr="00215D69">
        <w:rPr>
          <w:rFonts w:cs="Arial"/>
        </w:rPr>
        <w:t>napr. kanalizácie, prípojok uličných vpustov, uličných vpustov, ISD</w:t>
      </w:r>
      <w:r w:rsidR="002E12EB">
        <w:rPr>
          <w:rFonts w:cs="Arial"/>
        </w:rPr>
        <w:t>aRC a pod</w:t>
      </w:r>
      <w:r w:rsidRPr="00215D69">
        <w:rPr>
          <w:rFonts w:cs="Arial"/>
        </w:rPr>
        <w:t>.</w:t>
      </w:r>
      <w:r w:rsidR="002E12EB">
        <w:rPr>
          <w:rFonts w:cs="Arial"/>
        </w:rPr>
        <w:t>)</w:t>
      </w:r>
      <w:r w:rsidRPr="00215D69">
        <w:rPr>
          <w:rFonts w:cs="Arial"/>
        </w:rPr>
        <w:t xml:space="preserve"> navrhnutých v telese vystuženej horninovej konštrukcie (telesom sa v zmysle TKP 31 myslí sypanina vystužená výstužnými prvkami) bez zásahu do telesa vystuženej horninovej konštrukcie</w:t>
      </w:r>
      <w:r w:rsidRPr="00996199">
        <w:rPr>
          <w:rFonts w:cs="Arial"/>
          <w:b/>
        </w:rPr>
        <w:t xml:space="preserve">. </w:t>
      </w:r>
      <w:r w:rsidRPr="00996199">
        <w:rPr>
          <w:rFonts w:cs="Arial"/>
          <w:b/>
          <w:u w:val="single"/>
        </w:rPr>
        <w:t>Pokiaľ toto nie je možné splniť, návrh horninovej vystuženej konštrukcie nie je prípustný</w:t>
      </w:r>
      <w:r w:rsidRPr="00996199">
        <w:rPr>
          <w:rFonts w:cs="Arial"/>
        </w:rPr>
        <w:t>.</w:t>
      </w:r>
    </w:p>
    <w:p w14:paraId="08E2B15A" w14:textId="77777777" w:rsidR="00A2388A" w:rsidRPr="00215D69" w:rsidRDefault="00A2388A" w:rsidP="00A2388A">
      <w:pPr>
        <w:pStyle w:val="Odsekzoznamu1"/>
        <w:tabs>
          <w:tab w:val="left" w:pos="0"/>
        </w:tabs>
        <w:spacing w:before="240" w:after="240"/>
        <w:ind w:left="426"/>
        <w:rPr>
          <w:rFonts w:cs="Arial"/>
        </w:rPr>
      </w:pPr>
    </w:p>
    <w:p w14:paraId="7BBA8DCD" w14:textId="77777777" w:rsidR="00E27430" w:rsidRPr="00215D69" w:rsidRDefault="00E27430" w:rsidP="00007EC7">
      <w:pPr>
        <w:pStyle w:val="Nadpis2"/>
        <w:tabs>
          <w:tab w:val="clear" w:pos="851"/>
        </w:tabs>
        <w:ind w:left="709" w:hanging="709"/>
        <w:jc w:val="left"/>
        <w:rPr>
          <w:rFonts w:cs="Arial"/>
        </w:rPr>
      </w:pPr>
      <w:bookmarkStart w:id="26" w:name="_Toc2676275"/>
      <w:bookmarkStart w:id="27" w:name="_Toc2676276"/>
      <w:bookmarkStart w:id="28" w:name="_Toc2676277"/>
      <w:bookmarkStart w:id="29" w:name="_Toc2676278"/>
      <w:bookmarkStart w:id="30" w:name="_Toc288384216"/>
      <w:bookmarkStart w:id="31" w:name="_Toc292442399"/>
      <w:bookmarkStart w:id="32" w:name="_Toc295672609"/>
      <w:bookmarkStart w:id="33" w:name="_Toc325977335"/>
      <w:bookmarkStart w:id="34" w:name="_Toc332024629"/>
      <w:bookmarkStart w:id="35" w:name="_Toc167275759"/>
      <w:bookmarkEnd w:id="26"/>
      <w:bookmarkEnd w:id="27"/>
      <w:bookmarkEnd w:id="28"/>
      <w:bookmarkEnd w:id="29"/>
      <w:r w:rsidRPr="00215D69">
        <w:rPr>
          <w:rFonts w:cs="Arial"/>
        </w:rPr>
        <w:t>Mostné objekty</w:t>
      </w:r>
      <w:bookmarkEnd w:id="30"/>
      <w:bookmarkEnd w:id="31"/>
      <w:bookmarkEnd w:id="32"/>
      <w:bookmarkEnd w:id="33"/>
      <w:bookmarkEnd w:id="34"/>
      <w:bookmarkEnd w:id="35"/>
    </w:p>
    <w:p w14:paraId="3EDEF5F2"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bookmarkStart w:id="36" w:name="_Toc289279783"/>
      <w:bookmarkStart w:id="37" w:name="_Toc292442402"/>
      <w:bookmarkStart w:id="38" w:name="_Toc295672612"/>
      <w:bookmarkStart w:id="39" w:name="_Toc325977338"/>
      <w:bookmarkStart w:id="40" w:name="_Toc332024632"/>
      <w:r w:rsidRPr="00215D69">
        <w:rPr>
          <w:rFonts w:eastAsia="Times New Roman" w:cs="Arial"/>
        </w:rPr>
        <w:t>Objednávateľ požaduje pred osádzaním mostných záverov predložiť certifikát a technologický predpis montáže oceľových konštrukcií mostných záverov v zmysle STN EN 1090-2 +A1</w:t>
      </w:r>
    </w:p>
    <w:p w14:paraId="0A8E2427"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Požadované sú systémové riešenia všetkých kotvení podľa ETA certifikátu výrobcu. Vhodnosť lepiacej hmoty k spôsobu vŕtania (diamantom, príklepom) ako aj pevnosť ocele a vlastnosti použitej kotevnej skrutky musia byť preukázané. Na kotvenie zvodidiel musia byť použité len kotevné skrutky uvedené v TPV zvodidla. Na kotvenie ríms, zábradlia a PH stien musí byť použitý kotevný systém podľa návrhu projektanta. Zámena originálnej kotevnej skrutky za závitovú tyč je neprípustná.</w:t>
      </w:r>
    </w:p>
    <w:p w14:paraId="0A0D9A7A"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Objednávateľ požaduje sledovanie deformácií nosnej konštrukcie a spodnej stavby mostov na základe projektu geodetického sledovania deformácií vypracovanom Zhotoviteľom a schválenom Stavebným dozorom a Objednávateľom.</w:t>
      </w:r>
    </w:p>
    <w:p w14:paraId="46EBF789"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Povrchová úprava oceľových častí/konštrukcií bude kompletne zhotovená vo výrobni, nie na stavbe.</w:t>
      </w:r>
    </w:p>
    <w:p w14:paraId="65842BF8"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 xml:space="preserve">V prípade zmeny technického riešenia z dôvodu technického návrhu Zhotoviteľa je Zhotoviteľ povinný zabezpečiť odsúhlasenie zmeny úradmi životného prostredia a ostatnými </w:t>
      </w:r>
      <w:r w:rsidRPr="00215D69">
        <w:rPr>
          <w:rFonts w:eastAsia="Times New Roman" w:cs="Arial"/>
        </w:rPr>
        <w:lastRenderedPageBreak/>
        <w:t xml:space="preserve">dotknutými organizáciami a orgánmi a zabezpečiť potrebnú inžiniersku činnosť vrátane výkupu pozemkov nad rozsah pôvodných záberov do vlastníctva NDS, a.s. na náklady Zhotoviteľa. </w:t>
      </w:r>
    </w:p>
    <w:p w14:paraId="1A97A3D6"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rPr>
        <w:t>Mostné objekty musia mať spracované nezávislé statické výpočty pre overenie správnosti statického výpočtu DRS Zhotoviteľa. Zhotoviteľ predloží nezávislé statické výpočty. Nezávislé statické výpočty budú vypracované odborne spôsobilými osobami, ktoré sú nezávislé od Zhotoviteľa a zároveň sa nepodieľali na návrhu posudzovaných konštrukcií. Nezávislosť spracovateľa bude preukázaná čestným prehlásením o nezávislosti posudzovateľa od Zhotoviteľa stavby a o nezainteresovanosti do pôvodného návrhu konštrukcie.</w:t>
      </w:r>
    </w:p>
    <w:p w14:paraId="4674FAF2"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rPr>
        <w:t>Podperné skruže pre mostné objekty musia mať spracované nezávislé statické výpočty pre overenie správnosti statického výpočtu Zhotoviteľa. Zhotoviteľ predloží nezávislé statické výpočty. Nezávislé statické výpočty budú vypracované odborne spôsobilými osobami, ktoré sú nezávislé od Zhotoviteľa a zároveň sa nepodieľali na návrhu posudzovaných konštrukcií. Nezávislosť spracovateľa bude preukázaná čestným prehlásením o nezávislosti posudzovateľa od Zhotoviteľa stavby a o nezainteresovanosti do pôvodného návrhu konštrukcie.</w:t>
      </w:r>
    </w:p>
    <w:p w14:paraId="10CBE438"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Ak Zhotoviteľ navrhne iné technické riešenie jednotlivých mostných objektov oproti DSP Požiadavky Objednávateľa pre jednotlivé mostné objekty, v tom prípade je možné upraviť v nevyhnutnom rozsahu aj technické riešenie súvisiacich objektov bez dopadu na cenu a Lehotu výstavby. Zhotoviteľ bude povinný pri svojom návrhu rešpektovať všetky vyjadrenia kompetentných orgánov a organizácii k premosteniu.</w:t>
      </w:r>
    </w:p>
    <w:p w14:paraId="78FEE4B3"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Objednávateľ požaduje všetky mosty z betónovej konštrukcie (železobetón, predpätý betón), prípadne zo spriahnutej konštrukcie (oceľové nosníky a železobetónová spriahajúca doska).</w:t>
      </w:r>
    </w:p>
    <w:p w14:paraId="6598953F" w14:textId="51F1C44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 xml:space="preserve">Objednávateľ požaduje v prípade pravého a ľavého mosta zrkadlo nad oporami na dĺžke </w:t>
      </w:r>
      <w:r w:rsidR="003D5F9D">
        <w:rPr>
          <w:rFonts w:eastAsia="Times New Roman" w:cs="Arial"/>
        </w:rPr>
        <w:t xml:space="preserve">úložného prahu s presahom min. 0,15m </w:t>
      </w:r>
      <w:r w:rsidR="003D5F9D" w:rsidRPr="00215D69">
        <w:rPr>
          <w:rFonts w:eastAsia="Times New Roman" w:cs="Arial"/>
        </w:rPr>
        <w:t xml:space="preserve"> </w:t>
      </w:r>
      <w:r w:rsidR="003D5F9D">
        <w:rPr>
          <w:rFonts w:eastAsia="Times New Roman" w:cs="Arial"/>
        </w:rPr>
        <w:t xml:space="preserve">za líc opory </w:t>
      </w:r>
      <w:r w:rsidR="003D5F9D" w:rsidRPr="00215D69">
        <w:rPr>
          <w:rFonts w:eastAsia="Times New Roman" w:cs="Arial"/>
        </w:rPr>
        <w:t>prekryť plnou doskou z kompozitného materiálu</w:t>
      </w:r>
      <w:r w:rsidR="003D5F9D">
        <w:rPr>
          <w:rFonts w:eastAsia="Times New Roman" w:cs="Arial"/>
        </w:rPr>
        <w:t>, ktorá musí byť pochôdzna</w:t>
      </w:r>
      <w:r w:rsidR="003D5F9D" w:rsidRPr="00215D69">
        <w:rPr>
          <w:rFonts w:eastAsia="Times New Roman" w:cs="Arial"/>
        </w:rPr>
        <w:t xml:space="preserve">. </w:t>
      </w:r>
      <w:r w:rsidRPr="00215D69">
        <w:rPr>
          <w:rFonts w:eastAsia="Times New Roman" w:cs="Arial"/>
        </w:rPr>
        <w:t xml:space="preserve"> Objednávateľ požaduje okolo zrkadla osadiť pletivo nad šírku zrkadla 0,25 m.</w:t>
      </w:r>
    </w:p>
    <w:p w14:paraId="29A27338"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Tvar pilierov musí byť taký, aby umožňoval výkon kontroly ložísk z plošiny.</w:t>
      </w:r>
    </w:p>
    <w:p w14:paraId="582B034F"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Mosty musia mať mechanické a elektronické zabezpečenie proti krádežiam prívodných a ovládacích káblov signalizačných zariadení. Elektronické zabezpečenie požaduje Objednávateľ prepojiť na príslušné strediská údržby.</w:t>
      </w:r>
    </w:p>
    <w:p w14:paraId="052AD0FC" w14:textId="77777777" w:rsidR="00F424ED"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Prípadná voda zo zalomených mostných záverov musí byť odvádzaná z mosta tak, aby nespôsobovala eróziu mostných kužeľov, prípadne netiekla po bokoch opôr.</w:t>
      </w:r>
    </w:p>
    <w:p w14:paraId="569FFA82" w14:textId="77777777" w:rsidR="003D5F9D" w:rsidRPr="003D5F9D" w:rsidRDefault="003D5F9D" w:rsidP="003D5F9D">
      <w:pPr>
        <w:numPr>
          <w:ilvl w:val="0"/>
          <w:numId w:val="3"/>
        </w:numPr>
        <w:tabs>
          <w:tab w:val="left" w:pos="0"/>
        </w:tabs>
        <w:spacing w:before="240" w:after="240" w:line="240" w:lineRule="auto"/>
        <w:ind w:left="426"/>
        <w:contextualSpacing/>
        <w:rPr>
          <w:rFonts w:eastAsia="Times New Roman" w:cs="Arial"/>
        </w:rPr>
      </w:pPr>
      <w:r>
        <w:rPr>
          <w:rFonts w:eastAsia="Times New Roman" w:cs="Arial"/>
        </w:rPr>
        <w:t>Objednávateľ požaduje gumokovové kobercové mostné závery osadiť do oceľového lôžka.</w:t>
      </w:r>
    </w:p>
    <w:p w14:paraId="525A3873"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Všetky mosty musia byť v súlade s TP 081  (obmedzenie vplyvu bludných prúdov) a musia byť zabezpečené proti atmosférickému prepätiu. Všetky súvisiace kotvenia musia byť doložené osvedčením o elektroizolačnom odpore.</w:t>
      </w:r>
    </w:p>
    <w:p w14:paraId="6A346AD7" w14:textId="77777777" w:rsidR="004F6F2F" w:rsidRPr="00215D69" w:rsidRDefault="004F6F2F" w:rsidP="004F6F2F">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V prípade iskríšť na mostoch musí byť v DRS navrhnuté také riešenie, kde iskrište bude stavebným výrobkom v súlade s platnými predpismi a Zhotoviteľ musí zadefinovať jeho parametre tak, aby na moste bolo bezpečné dotykové napätie. Riešenie musí z pohľadu vlastností na prevádzku a bezpečnosť spĺňať náležitosti uvedené v súbore noriem STN 33 2000.</w:t>
      </w:r>
    </w:p>
    <w:p w14:paraId="77F3BCDA" w14:textId="77777777" w:rsidR="00F424ED" w:rsidRPr="00215D69" w:rsidRDefault="00F424ED" w:rsidP="004F6F2F">
      <w:pPr>
        <w:numPr>
          <w:ilvl w:val="0"/>
          <w:numId w:val="3"/>
        </w:numPr>
        <w:tabs>
          <w:tab w:val="left" w:pos="0"/>
        </w:tabs>
        <w:spacing w:before="240" w:after="240" w:line="240" w:lineRule="auto"/>
        <w:ind w:left="426"/>
        <w:contextualSpacing/>
        <w:rPr>
          <w:rFonts w:eastAsia="Times New Roman" w:cs="Arial"/>
        </w:rPr>
      </w:pPr>
      <w:r w:rsidRPr="00215D69">
        <w:rPr>
          <w:rFonts w:eastAsia="Times New Roman"/>
        </w:rPr>
        <w:t>Vyhotovenie ochrany voči bludným prúdom, ako aj merania pre vypracovanie ZKP musia byť realizované Orgánom, alebo osobou, ktorá musí doložiť osvedčenie o tom, že orgán alebo osoba je spôsobilý/á vykonávať dôveryhodne deklarované činnosti na základe nezávislého, nestranného a odborné posúdenia.</w:t>
      </w:r>
    </w:p>
    <w:p w14:paraId="5CA0F5F9"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 xml:space="preserve">Všetky mosty budú mať spracovaný výpočet zaťažiteľnosti podľa TP 104 Zaťažiteľnosť cestných mostov a lávok. </w:t>
      </w:r>
    </w:p>
    <w:p w14:paraId="26093830" w14:textId="74D90807" w:rsidR="00414D87" w:rsidRPr="005A18FC" w:rsidRDefault="004211E6" w:rsidP="003D5F9D">
      <w:pPr>
        <w:numPr>
          <w:ilvl w:val="0"/>
          <w:numId w:val="3"/>
        </w:numPr>
        <w:tabs>
          <w:tab w:val="left" w:pos="0"/>
        </w:tabs>
        <w:spacing w:before="240" w:after="240" w:line="240" w:lineRule="auto"/>
        <w:ind w:left="426"/>
        <w:contextualSpacing/>
        <w:rPr>
          <w:rFonts w:eastAsia="Times New Roman" w:cs="Arial"/>
        </w:rPr>
      </w:pPr>
      <w:r w:rsidRPr="00215D69">
        <w:t>Upozorňujeme Zhotoviteľa na nutnosť rešpektovania Vzorových listov stavieb pozemných komunikácií VL4 - Mosty. Uvedená skutočnosť môže mať vplyv na návrh mostov v súlade s DSP, ako aj na zábery pozemkov - zväčšenie šírky mosta z dôvodu dodržania pracovnej šírky zvodidla na mostoch (úroveň zachytenia zvodidiel v zmysle TP 010).</w:t>
      </w:r>
    </w:p>
    <w:p w14:paraId="4515EF20" w14:textId="4AC90912" w:rsidR="005A18FC" w:rsidRPr="005A18FC" w:rsidRDefault="005A18FC" w:rsidP="005A18FC">
      <w:pPr>
        <w:numPr>
          <w:ilvl w:val="0"/>
          <w:numId w:val="3"/>
        </w:numPr>
        <w:tabs>
          <w:tab w:val="left" w:pos="0"/>
        </w:tabs>
        <w:spacing w:before="240" w:after="240" w:line="240" w:lineRule="auto"/>
        <w:ind w:left="426"/>
        <w:contextualSpacing/>
        <w:rPr>
          <w:rFonts w:eastAsia="Times New Roman" w:cs="Arial"/>
        </w:rPr>
      </w:pPr>
      <w:r>
        <w:rPr>
          <w:rFonts w:eastAsia="Times New Roman" w:cs="Arial"/>
        </w:rPr>
        <w:t>Objednávateľ požaduje prístupové schodiská realizovať z prefabrikovaných stupňov.</w:t>
      </w:r>
    </w:p>
    <w:p w14:paraId="4ABD3E09" w14:textId="77777777" w:rsidR="004F6F2F" w:rsidRPr="00215D69" w:rsidRDefault="004F6F2F" w:rsidP="004F6F2F">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lastRenderedPageBreak/>
        <w:t>TeŠp 02, kap. 10, bod. 10.3 - úprava požiadavky týkajúcej sa hrúbky ťahokovu - Objednávateľ požaduje ťahokov hrúbky 3mm.</w:t>
      </w:r>
    </w:p>
    <w:p w14:paraId="2E01CE46" w14:textId="77777777" w:rsidR="004D7A20" w:rsidRPr="00215D69" w:rsidRDefault="004D7A20" w:rsidP="004D7A20">
      <w:pPr>
        <w:pStyle w:val="Nadpis2"/>
        <w:tabs>
          <w:tab w:val="clear" w:pos="851"/>
        </w:tabs>
        <w:ind w:left="709" w:hanging="709"/>
        <w:jc w:val="left"/>
      </w:pPr>
      <w:bookmarkStart w:id="41" w:name="_Toc312132731"/>
      <w:bookmarkStart w:id="42" w:name="_Toc57377134"/>
      <w:bookmarkStart w:id="43" w:name="_Toc167275760"/>
      <w:r w:rsidRPr="00215D69">
        <w:t xml:space="preserve">Tunel </w:t>
      </w:r>
      <w:bookmarkEnd w:id="41"/>
      <w:bookmarkEnd w:id="42"/>
      <w:r w:rsidRPr="00215D69">
        <w:t>Horelica</w:t>
      </w:r>
      <w:bookmarkEnd w:id="43"/>
    </w:p>
    <w:p w14:paraId="16531D3D" w14:textId="77777777" w:rsidR="00927B58" w:rsidRPr="00215D69" w:rsidRDefault="00927B58" w:rsidP="00927B58">
      <w:r w:rsidRPr="00215D69">
        <w:t>Tunel Horelica bol pôvodne navrhnutý ako jednorúrový cestný tunel</w:t>
      </w:r>
      <w:r w:rsidR="00D10BE2" w:rsidRPr="00215D69">
        <w:t xml:space="preserve"> kategórie T 9,0</w:t>
      </w:r>
      <w:r w:rsidRPr="00215D69">
        <w:t xml:space="preserve">, v extraviláne s obojsmernou premávkou. Kategória vozovky pred a za tunelom je D 24,5 / 80. Pôvodné riešenie tunela Horelica obsahuje dve priečne prepojenia a únikovú štôlňu s vyústením na západnom portáli (Čadca). </w:t>
      </w:r>
    </w:p>
    <w:p w14:paraId="0D95746C" w14:textId="77777777" w:rsidR="00927B58" w:rsidRPr="00215D69" w:rsidRDefault="00927B58" w:rsidP="00927B58">
      <w:r w:rsidRPr="00215D69">
        <w:t>Existujúca tunelová rúra  bola razená v období 2000-2002. Vzhľadom na to, že tunel bol navrhnutý ako jednorúrový bola v mieste aktuálne navrhovanej pravej tunelovej rúry realizovaná úniková štôlňa v dĺžke 350 m s dvomi prepojovacími chodbami k ľavej tunelovej rúre. Smerovo bola vedená v priestore budúcej PTR na pravej strane. Jednorúrový tunel Horelica s únikovou štôlňou bol do skúšobnej prevádzky uvedený v roku 2004 a do trvalej prevádzky v roku 2005.</w:t>
      </w:r>
    </w:p>
    <w:p w14:paraId="399FFCBF" w14:textId="77777777" w:rsidR="00927B58" w:rsidRPr="00215D69" w:rsidRDefault="00927B58" w:rsidP="00927B58">
      <w:r w:rsidRPr="00215D69">
        <w:t xml:space="preserve">Orientácia trasy tunela podľa svetových strán je v osi východ – západ, podľa ktorej sa rozlišujú označenia portálov tunela. </w:t>
      </w:r>
    </w:p>
    <w:p w14:paraId="49AFF6FD" w14:textId="77777777" w:rsidR="00927B58" w:rsidRPr="00215D69" w:rsidRDefault="00927B58" w:rsidP="00927B58">
      <w:r w:rsidRPr="00215D69">
        <w:t>Východný portál (Žilina) – portál na začiatku tunela / v smere staničenia diaľnice.</w:t>
      </w:r>
    </w:p>
    <w:p w14:paraId="7EA32C50" w14:textId="77777777" w:rsidR="00927B58" w:rsidRDefault="00927B58" w:rsidP="00927B58">
      <w:r w:rsidRPr="00215D69">
        <w:t>Západný portál (Čadca) – portál na konci tunela / v smere staničenia diaľnice.</w:t>
      </w:r>
    </w:p>
    <w:p w14:paraId="54E7E230" w14:textId="77777777" w:rsidR="00865A6B" w:rsidRPr="00B862C8" w:rsidRDefault="00865A6B" w:rsidP="00865A6B">
      <w:r w:rsidRPr="00B862C8">
        <w:t>Dvojrúrový jednosmerný tunel:</w:t>
      </w:r>
    </w:p>
    <w:p w14:paraId="5EDD1F48" w14:textId="77777777" w:rsidR="00865A6B" w:rsidRPr="00531053" w:rsidRDefault="00865A6B" w:rsidP="00865A6B">
      <w:pPr>
        <w:rPr>
          <w:b/>
          <w:u w:val="single"/>
        </w:rPr>
      </w:pPr>
      <w:r w:rsidRPr="00531053">
        <w:rPr>
          <w:b/>
          <w:u w:val="single"/>
        </w:rPr>
        <w:t>Pravá tunelová rúra (navrhovaná):</w:t>
      </w:r>
    </w:p>
    <w:p w14:paraId="6405F0CF" w14:textId="77777777" w:rsidR="00865A6B" w:rsidRPr="00531053" w:rsidRDefault="00865A6B" w:rsidP="00865A6B">
      <w:r w:rsidRPr="00531053">
        <w:t xml:space="preserve">PTR </w:t>
      </w:r>
      <w:r w:rsidR="00531053" w:rsidRPr="00531053">
        <w:t>kategórie</w:t>
      </w:r>
      <w:r w:rsidR="00531053" w:rsidRPr="00531053">
        <w:tab/>
        <w:t xml:space="preserve">T – 8.0 / 80, </w:t>
      </w:r>
      <w:r w:rsidRPr="00531053">
        <w:rPr>
          <w:rFonts w:cs="Arial"/>
        </w:rPr>
        <w:t>STN 73 7507</w:t>
      </w:r>
    </w:p>
    <w:p w14:paraId="52F4255E" w14:textId="77777777" w:rsidR="00865A6B" w:rsidRPr="00531053" w:rsidRDefault="00865A6B" w:rsidP="00865A6B">
      <w:pPr>
        <w:rPr>
          <w:rFonts w:cs="Arial"/>
        </w:rPr>
      </w:pPr>
      <w:r w:rsidRPr="00531053">
        <w:t>Návrh</w:t>
      </w:r>
      <w:r w:rsidR="00531053" w:rsidRPr="00531053">
        <w:t>ová rýchlosť:</w:t>
      </w:r>
      <w:r w:rsidR="00531053" w:rsidRPr="00531053">
        <w:tab/>
        <w:t xml:space="preserve">80 km/h, </w:t>
      </w:r>
      <w:r w:rsidRPr="00531053">
        <w:rPr>
          <w:rFonts w:cs="Arial"/>
        </w:rPr>
        <w:t>STN 73 7507</w:t>
      </w:r>
    </w:p>
    <w:p w14:paraId="6EFC0124" w14:textId="162B30F2" w:rsidR="00865A6B" w:rsidRPr="00074AF0" w:rsidRDefault="00865A6B" w:rsidP="00865A6B">
      <w:pPr>
        <w:rPr>
          <w:rFonts w:cs="Arial"/>
        </w:rPr>
      </w:pPr>
      <w:r>
        <w:t>Dĺžková kategória tunela:</w:t>
      </w:r>
      <w:r>
        <w:tab/>
        <w:t>stredne dlhý</w:t>
      </w:r>
      <w:r>
        <w:tab/>
      </w:r>
      <w:r>
        <w:tab/>
      </w:r>
      <w:r>
        <w:tab/>
      </w:r>
      <w:r w:rsidR="00074AF0">
        <w:rPr>
          <w:rFonts w:cs="Arial"/>
        </w:rPr>
        <w:t>STN 73 7507</w:t>
      </w:r>
    </w:p>
    <w:p w14:paraId="54C4B34B" w14:textId="77777777" w:rsidR="00865A6B" w:rsidRPr="00531053" w:rsidRDefault="00865A6B" w:rsidP="00865A6B">
      <w:pPr>
        <w:rPr>
          <w:b/>
          <w:u w:val="single"/>
        </w:rPr>
      </w:pPr>
      <w:r w:rsidRPr="00531053">
        <w:rPr>
          <w:b/>
          <w:u w:val="single"/>
        </w:rPr>
        <w:t>Ľavá tunelová rúra (existujúca):</w:t>
      </w:r>
    </w:p>
    <w:p w14:paraId="191F2FC5" w14:textId="77777777" w:rsidR="00865A6B" w:rsidRDefault="00865A6B" w:rsidP="00865A6B">
      <w:r>
        <w:t>LTR k</w:t>
      </w:r>
      <w:r w:rsidR="00531053">
        <w:t xml:space="preserve">ategórie T – 9.0 / 80, </w:t>
      </w:r>
      <w:r>
        <w:rPr>
          <w:rFonts w:cs="Arial"/>
        </w:rPr>
        <w:t>STN 73 7507</w:t>
      </w:r>
    </w:p>
    <w:p w14:paraId="5C786524" w14:textId="77777777" w:rsidR="00865A6B" w:rsidRDefault="00865A6B" w:rsidP="00865A6B">
      <w:pPr>
        <w:rPr>
          <w:rFonts w:cs="Arial"/>
        </w:rPr>
      </w:pPr>
      <w:r>
        <w:t>Návrh</w:t>
      </w:r>
      <w:r w:rsidR="00531053">
        <w:t>ová rýchlosť:</w:t>
      </w:r>
      <w:r w:rsidR="00531053">
        <w:tab/>
        <w:t xml:space="preserve">80 km/h, </w:t>
      </w:r>
      <w:r>
        <w:rPr>
          <w:rFonts w:cs="Arial"/>
        </w:rPr>
        <w:t>STN 73 7507</w:t>
      </w:r>
    </w:p>
    <w:p w14:paraId="01C5F1E3" w14:textId="7CA88B41" w:rsidR="00531053" w:rsidRDefault="00531053" w:rsidP="00865A6B">
      <w:pPr>
        <w:rPr>
          <w:rFonts w:cs="Arial"/>
        </w:rPr>
      </w:pPr>
      <w:r>
        <w:t xml:space="preserve">Dĺžková kategória tunela: stredne dlhý, </w:t>
      </w:r>
      <w:r w:rsidR="00074AF0">
        <w:rPr>
          <w:rFonts w:cs="Arial"/>
        </w:rPr>
        <w:t>STN 73 7507</w:t>
      </w:r>
    </w:p>
    <w:p w14:paraId="21DD43BE" w14:textId="77777777" w:rsidR="00865A6B" w:rsidRPr="00531053" w:rsidRDefault="00531053" w:rsidP="00865A6B">
      <w:pPr>
        <w:rPr>
          <w:rFonts w:cs="Arial"/>
          <w:b/>
        </w:rPr>
      </w:pPr>
      <w:r w:rsidRPr="00531053">
        <w:rPr>
          <w:rFonts w:cs="Arial"/>
          <w:b/>
        </w:rPr>
        <w:t>Základné informácie:</w:t>
      </w:r>
    </w:p>
    <w:p w14:paraId="407CA54B" w14:textId="77777777" w:rsidR="00865A6B" w:rsidRPr="00531053" w:rsidRDefault="00865A6B" w:rsidP="00531053">
      <w:pPr>
        <w:spacing w:after="0"/>
        <w:rPr>
          <w:b/>
          <w:u w:val="single"/>
        </w:rPr>
      </w:pPr>
      <w:r w:rsidRPr="00531053">
        <w:rPr>
          <w:b/>
          <w:u w:val="single"/>
        </w:rPr>
        <w:t>Pravá tunelová rúra (navrhovaná):</w:t>
      </w:r>
    </w:p>
    <w:p w14:paraId="08DE13DA" w14:textId="77777777" w:rsidR="00865A6B" w:rsidRPr="00DC5B0F" w:rsidRDefault="00865A6B" w:rsidP="00531053">
      <w:pPr>
        <w:spacing w:after="0"/>
      </w:pPr>
      <w:r w:rsidRPr="00DC5B0F">
        <w:t>Pravý jazdný pás (prechodnica</w:t>
      </w:r>
      <w:r>
        <w:t xml:space="preserve"> L=164m – prechodnica L=164m</w:t>
      </w:r>
      <w:r w:rsidRPr="00DC5B0F">
        <w:t xml:space="preserve"> - smerový oblúk R=</w:t>
      </w:r>
      <w:r>
        <w:t>499,9m, L=399,94m</w:t>
      </w:r>
      <w:r w:rsidRPr="00DC5B0F">
        <w:t>)</w:t>
      </w:r>
    </w:p>
    <w:p w14:paraId="4AAC515C" w14:textId="77777777" w:rsidR="00865A6B" w:rsidRPr="0055074E" w:rsidRDefault="00865A6B" w:rsidP="00531053">
      <w:pPr>
        <w:spacing w:after="0"/>
      </w:pPr>
      <w:r w:rsidRPr="0055074E">
        <w:t>Výškové vedenie trasy:</w:t>
      </w:r>
      <w:r w:rsidRPr="0055074E">
        <w:tab/>
      </w:r>
      <w:r>
        <w:t>- 4,11</w:t>
      </w:r>
      <w:r w:rsidRPr="0055074E">
        <w:t>%</w:t>
      </w:r>
    </w:p>
    <w:p w14:paraId="4FBA14FB" w14:textId="77777777" w:rsidR="00865A6B" w:rsidRPr="0055074E" w:rsidRDefault="00865A6B" w:rsidP="00531053">
      <w:pPr>
        <w:spacing w:after="0"/>
      </w:pPr>
      <w:r w:rsidRPr="0055074E">
        <w:t>Priečny sklon jazdného pasu:</w:t>
      </w:r>
      <w:r>
        <w:tab/>
        <w:t>klopenie -4,5</w:t>
      </w:r>
      <w:r w:rsidRPr="0055074E">
        <w:t>%</w:t>
      </w:r>
      <w:r>
        <w:t>, -2,5%, 2,5%, 4,0%</w:t>
      </w:r>
    </w:p>
    <w:p w14:paraId="30C3C3DE" w14:textId="77777777" w:rsidR="00865A6B" w:rsidRPr="0055074E" w:rsidRDefault="00865A6B" w:rsidP="00865A6B"/>
    <w:p w14:paraId="613DD797" w14:textId="77777777" w:rsidR="00865A6B" w:rsidRPr="00531053" w:rsidRDefault="00865A6B" w:rsidP="00865A6B">
      <w:pPr>
        <w:rPr>
          <w:b/>
          <w:u w:val="single"/>
        </w:rPr>
      </w:pPr>
      <w:r w:rsidRPr="00531053">
        <w:rPr>
          <w:b/>
          <w:u w:val="single"/>
        </w:rPr>
        <w:t>Ľavá tunelová rúra (existujúca):</w:t>
      </w:r>
    </w:p>
    <w:p w14:paraId="1C84A1AF" w14:textId="77777777" w:rsidR="00865A6B" w:rsidRPr="00DC5B0F" w:rsidRDefault="00865A6B" w:rsidP="00531053">
      <w:pPr>
        <w:spacing w:after="0"/>
      </w:pPr>
      <w:r>
        <w:t>Ľavý</w:t>
      </w:r>
      <w:r w:rsidRPr="00DC5B0F">
        <w:t xml:space="preserve"> jazdný pás (prechodnica</w:t>
      </w:r>
      <w:r>
        <w:t xml:space="preserve"> L=120m – prechodnica L=120m</w:t>
      </w:r>
      <w:r w:rsidRPr="00DC5B0F">
        <w:t xml:space="preserve"> - smerový oblúk R=</w:t>
      </w:r>
      <w:r>
        <w:t>500,0m, L=600,17m</w:t>
      </w:r>
      <w:r w:rsidRPr="00DC5B0F">
        <w:t>)</w:t>
      </w:r>
    </w:p>
    <w:p w14:paraId="273B8AA5" w14:textId="77777777" w:rsidR="00865A6B" w:rsidRPr="0055074E" w:rsidRDefault="00865A6B" w:rsidP="00531053">
      <w:pPr>
        <w:spacing w:after="0"/>
      </w:pPr>
      <w:r w:rsidRPr="0055074E">
        <w:lastRenderedPageBreak/>
        <w:t>Výškové vedenie trasy:</w:t>
      </w:r>
      <w:r w:rsidRPr="0055074E">
        <w:tab/>
      </w:r>
      <w:r>
        <w:t>- 4,0</w:t>
      </w:r>
      <w:r w:rsidRPr="0055074E">
        <w:t>%</w:t>
      </w:r>
    </w:p>
    <w:p w14:paraId="3242AE24" w14:textId="77777777" w:rsidR="00865A6B" w:rsidRDefault="00865A6B" w:rsidP="00531053">
      <w:pPr>
        <w:spacing w:after="0"/>
      </w:pPr>
      <w:r w:rsidRPr="0055074E">
        <w:t>Priečny sklon jazdného pasu:</w:t>
      </w:r>
      <w:r>
        <w:tab/>
        <w:t>klopenie -4,74%, -2,0%, 4,0%</w:t>
      </w:r>
    </w:p>
    <w:p w14:paraId="09935670" w14:textId="77777777" w:rsidR="00DA4C4C" w:rsidRDefault="00DA4C4C" w:rsidP="00865A6B">
      <w:pPr>
        <w:rPr>
          <w:u w:val="single"/>
        </w:rPr>
      </w:pPr>
    </w:p>
    <w:p w14:paraId="2493BE0F" w14:textId="02441983" w:rsidR="00865A6B" w:rsidRPr="0055074E" w:rsidRDefault="00865A6B" w:rsidP="00865A6B">
      <w:pPr>
        <w:rPr>
          <w:u w:val="single"/>
        </w:rPr>
      </w:pPr>
      <w:r w:rsidRPr="00B53955">
        <w:rPr>
          <w:u w:val="single"/>
        </w:rPr>
        <w:t>Pravá tunelová rúra (navrhovaná)</w:t>
      </w:r>
      <w:r w:rsidRPr="0055074E">
        <w:rPr>
          <w:u w:val="single"/>
        </w:rPr>
        <w:t>:</w:t>
      </w:r>
    </w:p>
    <w:p w14:paraId="52EF13D3" w14:textId="77777777" w:rsidR="00865A6B" w:rsidRPr="0055074E" w:rsidRDefault="00865A6B" w:rsidP="00531053">
      <w:pPr>
        <w:tabs>
          <w:tab w:val="left" w:pos="4678"/>
        </w:tabs>
        <w:spacing w:after="0"/>
      </w:pPr>
      <w:r w:rsidRPr="0055074E">
        <w:t>Šírka vozovky medzi obrubníkmi:</w:t>
      </w:r>
      <w:r w:rsidRPr="0055074E">
        <w:tab/>
        <w:t>b</w:t>
      </w:r>
      <w:r w:rsidRPr="00B14DB0">
        <w:rPr>
          <w:vertAlign w:val="subscript"/>
        </w:rPr>
        <w:t>0</w:t>
      </w:r>
      <w:r w:rsidRPr="0055074E">
        <w:t>=</w:t>
      </w:r>
      <w:r>
        <w:t>8,0</w:t>
      </w:r>
      <w:r w:rsidRPr="0055074E">
        <w:t xml:space="preserve"> m</w:t>
      </w:r>
      <w:r w:rsidRPr="0055074E">
        <w:tab/>
      </w:r>
      <w:r>
        <w:tab/>
      </w:r>
      <w:r>
        <w:tab/>
      </w:r>
      <w:r w:rsidRPr="0055074E">
        <w:t>STN 73 7507</w:t>
      </w:r>
    </w:p>
    <w:p w14:paraId="38D85F58" w14:textId="77777777" w:rsidR="00865A6B" w:rsidRPr="0055074E" w:rsidRDefault="00865A6B" w:rsidP="00531053">
      <w:pPr>
        <w:tabs>
          <w:tab w:val="left" w:pos="4678"/>
        </w:tabs>
        <w:spacing w:after="0"/>
      </w:pPr>
      <w:r w:rsidRPr="0055074E">
        <w:t>Šírka jazdného pruhu:</w:t>
      </w:r>
      <w:r w:rsidRPr="0055074E">
        <w:tab/>
        <w:t>a=2x3,</w:t>
      </w:r>
      <w:r>
        <w:t>50</w:t>
      </w:r>
      <w:r w:rsidRPr="0055074E">
        <w:t>m</w:t>
      </w:r>
      <w:r w:rsidRPr="0055074E">
        <w:tab/>
      </w:r>
      <w:r>
        <w:tab/>
      </w:r>
      <w:r w:rsidRPr="0055074E">
        <w:t>STN 73 7507</w:t>
      </w:r>
    </w:p>
    <w:p w14:paraId="5FCE76B4" w14:textId="77777777" w:rsidR="00865A6B" w:rsidRPr="0055074E" w:rsidRDefault="00865A6B" w:rsidP="00531053">
      <w:pPr>
        <w:tabs>
          <w:tab w:val="left" w:pos="4678"/>
        </w:tabs>
        <w:spacing w:after="0"/>
      </w:pPr>
      <w:r w:rsidRPr="0055074E">
        <w:t>Šírka postranného vodiaceho prúžku:</w:t>
      </w:r>
      <w:r w:rsidRPr="0055074E">
        <w:tab/>
        <w:t>v</w:t>
      </w:r>
      <w:r w:rsidRPr="00B14DB0">
        <w:rPr>
          <w:vertAlign w:val="subscript"/>
        </w:rPr>
        <w:t>1</w:t>
      </w:r>
      <w:r w:rsidRPr="0055074E">
        <w:t>=0,25 m</w:t>
      </w:r>
      <w:r>
        <w:t xml:space="preserve"> </w:t>
      </w:r>
      <w:r w:rsidRPr="0055074E">
        <w:tab/>
      </w:r>
      <w:r>
        <w:tab/>
      </w:r>
      <w:r w:rsidRPr="0055074E">
        <w:t>STN 73 7507</w:t>
      </w:r>
    </w:p>
    <w:p w14:paraId="0EACB907" w14:textId="77777777" w:rsidR="00865A6B" w:rsidRPr="0055074E" w:rsidRDefault="00865A6B" w:rsidP="00531053">
      <w:pPr>
        <w:tabs>
          <w:tab w:val="left" w:pos="4678"/>
        </w:tabs>
        <w:spacing w:after="0"/>
      </w:pPr>
      <w:r w:rsidRPr="0055074E">
        <w:t>Prejazdná výška:</w:t>
      </w:r>
      <w:r w:rsidRPr="0055074E">
        <w:tab/>
        <w:t xml:space="preserve">h=4,8 m </w:t>
      </w:r>
      <w:r w:rsidRPr="0055074E">
        <w:tab/>
      </w:r>
      <w:r>
        <w:tab/>
      </w:r>
      <w:r>
        <w:tab/>
      </w:r>
      <w:r w:rsidRPr="0055074E">
        <w:t>STN 73 7507</w:t>
      </w:r>
    </w:p>
    <w:p w14:paraId="1342E8A9" w14:textId="77777777" w:rsidR="00865A6B" w:rsidRPr="0055074E" w:rsidRDefault="00865A6B" w:rsidP="00531053">
      <w:pPr>
        <w:tabs>
          <w:tab w:val="left" w:pos="4678"/>
        </w:tabs>
        <w:spacing w:after="0"/>
      </w:pPr>
      <w:r w:rsidRPr="0055074E">
        <w:t>Šírka núdzového chodníka:</w:t>
      </w:r>
      <w:r w:rsidRPr="0055074E">
        <w:tab/>
        <w:t>p=1,0 m</w:t>
      </w:r>
      <w:r w:rsidRPr="0055074E">
        <w:tab/>
      </w:r>
      <w:r w:rsidRPr="0055074E">
        <w:tab/>
      </w:r>
      <w:r w:rsidR="00531053">
        <w:tab/>
      </w:r>
      <w:r w:rsidRPr="0055074E">
        <w:t>STN 73 7507</w:t>
      </w:r>
    </w:p>
    <w:p w14:paraId="08E447D5" w14:textId="77777777" w:rsidR="00865A6B" w:rsidRPr="0055074E" w:rsidRDefault="00865A6B" w:rsidP="00531053">
      <w:pPr>
        <w:tabs>
          <w:tab w:val="left" w:pos="4678"/>
        </w:tabs>
        <w:spacing w:after="0"/>
      </w:pPr>
      <w:r w:rsidRPr="0055074E">
        <w:t>Výška priechodného</w:t>
      </w:r>
      <w:r w:rsidR="00531053">
        <w:t xml:space="preserve"> priestoru nad núdz. chodníkom: </w:t>
      </w:r>
      <w:r w:rsidRPr="0055074E">
        <w:t>h</w:t>
      </w:r>
      <w:r w:rsidRPr="00B14DB0">
        <w:rPr>
          <w:vertAlign w:val="subscript"/>
        </w:rPr>
        <w:t>1</w:t>
      </w:r>
      <w:r w:rsidRPr="0055074E">
        <w:t>=2,2 m</w:t>
      </w:r>
      <w:r w:rsidRPr="0055074E">
        <w:tab/>
      </w:r>
      <w:r>
        <w:tab/>
      </w:r>
      <w:r w:rsidRPr="0055074E">
        <w:t>STN 73 7507</w:t>
      </w:r>
    </w:p>
    <w:p w14:paraId="38A45ED7" w14:textId="77777777" w:rsidR="00865A6B" w:rsidRDefault="00865A6B" w:rsidP="00865A6B"/>
    <w:p w14:paraId="14D73B3F" w14:textId="77777777" w:rsidR="00865A6B" w:rsidRPr="0055074E" w:rsidRDefault="00865A6B" w:rsidP="00865A6B">
      <w:pPr>
        <w:rPr>
          <w:u w:val="single"/>
        </w:rPr>
      </w:pPr>
      <w:r>
        <w:rPr>
          <w:u w:val="single"/>
        </w:rPr>
        <w:t>Ľavá</w:t>
      </w:r>
      <w:r w:rsidRPr="00B53955">
        <w:rPr>
          <w:u w:val="single"/>
        </w:rPr>
        <w:t xml:space="preserve"> tunelová rúra (</w:t>
      </w:r>
      <w:r>
        <w:rPr>
          <w:u w:val="single"/>
        </w:rPr>
        <w:t>existujúca)</w:t>
      </w:r>
      <w:r w:rsidRPr="0055074E">
        <w:rPr>
          <w:u w:val="single"/>
        </w:rPr>
        <w:t>:</w:t>
      </w:r>
    </w:p>
    <w:p w14:paraId="20088AE6" w14:textId="77777777" w:rsidR="00865A6B" w:rsidRPr="0055074E" w:rsidRDefault="00865A6B" w:rsidP="00531053">
      <w:pPr>
        <w:tabs>
          <w:tab w:val="left" w:pos="4678"/>
        </w:tabs>
        <w:spacing w:after="0"/>
      </w:pPr>
      <w:r w:rsidRPr="0055074E">
        <w:t>Šírka vozovky medzi obrubníkmi:</w:t>
      </w:r>
      <w:r w:rsidRPr="0055074E">
        <w:tab/>
        <w:t>b</w:t>
      </w:r>
      <w:r w:rsidRPr="00B14DB0">
        <w:rPr>
          <w:vertAlign w:val="subscript"/>
        </w:rPr>
        <w:t>0</w:t>
      </w:r>
      <w:r w:rsidRPr="0055074E">
        <w:t>=</w:t>
      </w:r>
      <w:r>
        <w:t>9,0</w:t>
      </w:r>
      <w:r w:rsidRPr="0055074E">
        <w:t xml:space="preserve"> m</w:t>
      </w:r>
      <w:r w:rsidRPr="0055074E">
        <w:tab/>
      </w:r>
      <w:r>
        <w:tab/>
      </w:r>
      <w:r>
        <w:tab/>
      </w:r>
      <w:r w:rsidRPr="0055074E">
        <w:t>STN 73 7507</w:t>
      </w:r>
    </w:p>
    <w:p w14:paraId="02C55713" w14:textId="77777777" w:rsidR="00865A6B" w:rsidRPr="0055074E" w:rsidRDefault="00865A6B" w:rsidP="00531053">
      <w:pPr>
        <w:tabs>
          <w:tab w:val="left" w:pos="4678"/>
        </w:tabs>
        <w:spacing w:after="0"/>
      </w:pPr>
      <w:r w:rsidRPr="0055074E">
        <w:t>Šírka jazdného pruhu:</w:t>
      </w:r>
      <w:r w:rsidRPr="0055074E">
        <w:tab/>
        <w:t>a=2x3,</w:t>
      </w:r>
      <w:r>
        <w:t>50</w:t>
      </w:r>
      <w:r w:rsidRPr="0055074E">
        <w:t>m</w:t>
      </w:r>
      <w:r w:rsidRPr="0055074E">
        <w:tab/>
      </w:r>
      <w:r>
        <w:tab/>
      </w:r>
      <w:r w:rsidRPr="0055074E">
        <w:t>STN 73 7507</w:t>
      </w:r>
    </w:p>
    <w:p w14:paraId="67AA2C3F" w14:textId="77777777" w:rsidR="00865A6B" w:rsidRPr="0055074E" w:rsidRDefault="00865A6B" w:rsidP="00531053">
      <w:pPr>
        <w:tabs>
          <w:tab w:val="left" w:pos="4678"/>
        </w:tabs>
        <w:spacing w:after="0"/>
      </w:pPr>
      <w:r w:rsidRPr="0055074E">
        <w:t>Šírka postranného vodiaceho prúžku:</w:t>
      </w:r>
      <w:r w:rsidRPr="0055074E">
        <w:tab/>
        <w:t>v</w:t>
      </w:r>
      <w:r w:rsidRPr="00B14DB0">
        <w:rPr>
          <w:vertAlign w:val="subscript"/>
        </w:rPr>
        <w:t>1</w:t>
      </w:r>
      <w:r w:rsidRPr="0055074E">
        <w:t>=0,25 m</w:t>
      </w:r>
      <w:r>
        <w:t xml:space="preserve"> </w:t>
      </w:r>
      <w:r w:rsidRPr="0055074E">
        <w:tab/>
      </w:r>
      <w:r>
        <w:tab/>
      </w:r>
      <w:r w:rsidRPr="0055074E">
        <w:t>STN 73 7507</w:t>
      </w:r>
    </w:p>
    <w:p w14:paraId="06705D83" w14:textId="77777777" w:rsidR="00865A6B" w:rsidRDefault="00865A6B" w:rsidP="00531053">
      <w:pPr>
        <w:tabs>
          <w:tab w:val="left" w:pos="4678"/>
        </w:tabs>
        <w:spacing w:after="0"/>
      </w:pPr>
      <w:r>
        <w:t>Šírka núdzových pruhov</w:t>
      </w:r>
      <w:r w:rsidRPr="000D38A5">
        <w:t xml:space="preserve"> </w:t>
      </w:r>
      <w:r>
        <w:tab/>
        <w:t>c</w:t>
      </w:r>
      <w:r w:rsidRPr="00B14DB0">
        <w:rPr>
          <w:vertAlign w:val="subscript"/>
        </w:rPr>
        <w:t>1</w:t>
      </w:r>
      <w:r>
        <w:t>=0,7</w:t>
      </w:r>
      <w:r w:rsidRPr="0055074E">
        <w:t>5 m</w:t>
      </w:r>
      <w:r>
        <w:t xml:space="preserve"> </w:t>
      </w:r>
      <w:r w:rsidRPr="0055074E">
        <w:tab/>
      </w:r>
      <w:r>
        <w:tab/>
      </w:r>
      <w:r w:rsidRPr="0055074E">
        <w:t>STN 73 7507</w:t>
      </w:r>
    </w:p>
    <w:p w14:paraId="1FC00EEF" w14:textId="77777777" w:rsidR="00865A6B" w:rsidRPr="0055074E" w:rsidRDefault="00865A6B" w:rsidP="00531053">
      <w:pPr>
        <w:tabs>
          <w:tab w:val="left" w:pos="4678"/>
        </w:tabs>
        <w:spacing w:after="0"/>
      </w:pPr>
      <w:r w:rsidRPr="0055074E">
        <w:t>Prejazdná výška:</w:t>
      </w:r>
      <w:r w:rsidRPr="0055074E">
        <w:tab/>
        <w:t xml:space="preserve">h=4,8 m </w:t>
      </w:r>
      <w:r w:rsidRPr="0055074E">
        <w:tab/>
      </w:r>
      <w:r>
        <w:tab/>
      </w:r>
      <w:r>
        <w:tab/>
      </w:r>
      <w:r w:rsidRPr="0055074E">
        <w:t>STN 73 7507</w:t>
      </w:r>
    </w:p>
    <w:p w14:paraId="26099DF9" w14:textId="77777777" w:rsidR="00865A6B" w:rsidRPr="0055074E" w:rsidRDefault="00865A6B" w:rsidP="00531053">
      <w:pPr>
        <w:tabs>
          <w:tab w:val="left" w:pos="4678"/>
        </w:tabs>
        <w:spacing w:after="0"/>
      </w:pPr>
      <w:r w:rsidRPr="0055074E">
        <w:t>Šírka núdzového chodníka:</w:t>
      </w:r>
      <w:r w:rsidRPr="0055074E">
        <w:tab/>
        <w:t>p=1,0 m</w:t>
      </w:r>
      <w:r w:rsidRPr="0055074E">
        <w:tab/>
      </w:r>
      <w:r w:rsidRPr="0055074E">
        <w:tab/>
      </w:r>
      <w:r w:rsidR="00531053">
        <w:tab/>
      </w:r>
      <w:r w:rsidRPr="0055074E">
        <w:t>STN 73 7507</w:t>
      </w:r>
    </w:p>
    <w:p w14:paraId="59FE274E" w14:textId="77777777" w:rsidR="00865A6B" w:rsidRPr="0055074E" w:rsidRDefault="00865A6B" w:rsidP="00865A6B">
      <w:pPr>
        <w:tabs>
          <w:tab w:val="left" w:pos="4678"/>
        </w:tabs>
      </w:pPr>
      <w:r w:rsidRPr="0055074E">
        <w:t>Výška priechodného priestoru nad núdz. chodníkom:</w:t>
      </w:r>
      <w:r w:rsidRPr="0055074E">
        <w:tab/>
        <w:t>h</w:t>
      </w:r>
      <w:r w:rsidRPr="00B14DB0">
        <w:rPr>
          <w:vertAlign w:val="subscript"/>
        </w:rPr>
        <w:t>1</w:t>
      </w:r>
      <w:r w:rsidRPr="0055074E">
        <w:t>=2,2 m</w:t>
      </w:r>
      <w:r w:rsidRPr="0055074E">
        <w:tab/>
        <w:t>STN 73 7507</w:t>
      </w:r>
    </w:p>
    <w:p w14:paraId="7FFBC109" w14:textId="77777777" w:rsidR="00865A6B" w:rsidRPr="0055074E" w:rsidRDefault="00865A6B" w:rsidP="00531053">
      <w:pPr>
        <w:spacing w:after="0"/>
        <w:rPr>
          <w:u w:val="single"/>
        </w:rPr>
      </w:pPr>
      <w:r w:rsidRPr="0055074E">
        <w:rPr>
          <w:u w:val="single"/>
        </w:rPr>
        <w:t>Priečne prepojenia:</w:t>
      </w:r>
    </w:p>
    <w:p w14:paraId="78297BA4" w14:textId="77777777" w:rsidR="00865A6B" w:rsidRPr="0055074E" w:rsidRDefault="00865A6B" w:rsidP="00531053">
      <w:pPr>
        <w:spacing w:after="0"/>
        <w:rPr>
          <w:i/>
        </w:rPr>
      </w:pPr>
      <w:r w:rsidRPr="0055074E">
        <w:rPr>
          <w:i/>
        </w:rPr>
        <w:t>Priechodný prierez:</w:t>
      </w:r>
    </w:p>
    <w:p w14:paraId="6A7928B4" w14:textId="77777777" w:rsidR="00865A6B" w:rsidRPr="0055074E" w:rsidRDefault="00865A6B" w:rsidP="00531053">
      <w:pPr>
        <w:tabs>
          <w:tab w:val="left" w:pos="4678"/>
        </w:tabs>
        <w:spacing w:after="0"/>
      </w:pPr>
      <w:r w:rsidRPr="0055074E">
        <w:t>Priechodná šírka:</w:t>
      </w:r>
      <w:r w:rsidR="00531053">
        <w:t xml:space="preserve">                   </w:t>
      </w:r>
      <w:r w:rsidRPr="0055074E">
        <w:t>b=2,0 m</w:t>
      </w:r>
      <w:r w:rsidRPr="0055074E">
        <w:tab/>
      </w:r>
      <w:r w:rsidRPr="0055074E">
        <w:tab/>
      </w:r>
      <w:r w:rsidR="00531053">
        <w:tab/>
      </w:r>
      <w:r w:rsidRPr="0055074E">
        <w:t>STN 73 7507</w:t>
      </w:r>
    </w:p>
    <w:p w14:paraId="451B7169" w14:textId="77777777" w:rsidR="00865A6B" w:rsidRPr="00E95C04" w:rsidRDefault="00865A6B" w:rsidP="00531053">
      <w:pPr>
        <w:tabs>
          <w:tab w:val="left" w:pos="709"/>
        </w:tabs>
        <w:spacing w:after="0"/>
        <w:ind w:left="709" w:hanging="709"/>
        <w:rPr>
          <w:b/>
          <w:u w:val="single"/>
        </w:rPr>
      </w:pPr>
      <w:r w:rsidRPr="0055074E">
        <w:t>Priechodná výška:</w:t>
      </w:r>
      <w:r w:rsidRPr="0055074E">
        <w:tab/>
      </w:r>
      <w:r w:rsidR="00531053">
        <w:tab/>
        <w:t xml:space="preserve"> </w:t>
      </w:r>
      <w:r w:rsidRPr="0055074E">
        <w:t xml:space="preserve">h=2,4 m </w:t>
      </w:r>
      <w:r w:rsidRPr="0055074E">
        <w:tab/>
      </w:r>
      <w:r>
        <w:tab/>
      </w:r>
      <w:r>
        <w:tab/>
      </w:r>
      <w:r w:rsidRPr="0055074E">
        <w:t>STN 73 7507</w:t>
      </w:r>
    </w:p>
    <w:p w14:paraId="48DA91D3" w14:textId="77777777" w:rsidR="00927B58" w:rsidRPr="00927B58" w:rsidRDefault="00927B58" w:rsidP="00927B58"/>
    <w:p w14:paraId="04192CD7" w14:textId="58930330" w:rsidR="004D7A20" w:rsidRDefault="004D7A20" w:rsidP="001C1250">
      <w:pPr>
        <w:numPr>
          <w:ilvl w:val="0"/>
          <w:numId w:val="33"/>
        </w:numPr>
        <w:tabs>
          <w:tab w:val="left" w:pos="0"/>
        </w:tabs>
        <w:spacing w:before="240" w:after="240" w:line="240" w:lineRule="auto"/>
        <w:ind w:left="340" w:hanging="340"/>
        <w:rPr>
          <w:rFonts w:eastAsia="Times New Roman"/>
          <w:color w:val="000000"/>
        </w:rPr>
      </w:pPr>
      <w:r w:rsidRPr="00996199">
        <w:rPr>
          <w:rFonts w:eastAsia="Times New Roman"/>
          <w:color w:val="000000"/>
        </w:rPr>
        <w:t>Objednávateľ požaduje pri návrhu a realizácii objektov tunela Horelica dodržať nasledovné podmienky:</w:t>
      </w:r>
    </w:p>
    <w:p w14:paraId="44378C17" w14:textId="30BE8A82" w:rsidR="004D7A20" w:rsidRPr="00DA4C4C" w:rsidRDefault="00DA4C4C" w:rsidP="00DA4C4C">
      <w:pPr>
        <w:numPr>
          <w:ilvl w:val="0"/>
          <w:numId w:val="33"/>
        </w:numPr>
        <w:tabs>
          <w:tab w:val="left" w:pos="0"/>
        </w:tabs>
        <w:spacing w:before="240" w:after="240" w:line="240" w:lineRule="auto"/>
        <w:ind w:left="340" w:hanging="340"/>
        <w:rPr>
          <w:rFonts w:eastAsia="Times New Roman"/>
          <w:color w:val="000000"/>
        </w:rPr>
      </w:pPr>
      <w:r>
        <w:rPr>
          <w:rFonts w:eastAsia="Times New Roman"/>
          <w:color w:val="000000"/>
        </w:rPr>
        <w:t xml:space="preserve">  - </w:t>
      </w:r>
      <w:r w:rsidR="00E26982" w:rsidRPr="00DA4C4C">
        <w:rPr>
          <w:rFonts w:eastAsia="Times New Roman"/>
          <w:color w:val="000000"/>
        </w:rPr>
        <w:t xml:space="preserve">zachovať kategóriu tunela </w:t>
      </w:r>
      <w:r w:rsidR="004D7A20" w:rsidRPr="00DA4C4C">
        <w:rPr>
          <w:rFonts w:eastAsia="Times New Roman"/>
          <w:color w:val="000000"/>
        </w:rPr>
        <w:t xml:space="preserve">T – </w:t>
      </w:r>
      <w:r w:rsidR="00E26982" w:rsidRPr="00DA4C4C">
        <w:rPr>
          <w:rFonts w:eastAsia="Times New Roman"/>
          <w:color w:val="000000"/>
        </w:rPr>
        <w:t>8</w:t>
      </w:r>
      <w:r w:rsidR="004D7A20" w:rsidRPr="00DA4C4C">
        <w:rPr>
          <w:rFonts w:eastAsia="Times New Roman"/>
          <w:color w:val="000000"/>
        </w:rPr>
        <w:t xml:space="preserve"> podľa STN 73 7507: 2008</w:t>
      </w:r>
    </w:p>
    <w:p w14:paraId="5F440EBA" w14:textId="77777777" w:rsidR="004D7A20" w:rsidRPr="00996199" w:rsidRDefault="004D7A20" w:rsidP="00074AF0">
      <w:pPr>
        <w:numPr>
          <w:ilvl w:val="0"/>
          <w:numId w:val="1"/>
        </w:numPr>
        <w:tabs>
          <w:tab w:val="left" w:pos="0"/>
        </w:tabs>
        <w:spacing w:before="120" w:after="120" w:line="240" w:lineRule="auto"/>
        <w:ind w:left="663" w:hanging="170"/>
        <w:jc w:val="left"/>
        <w:rPr>
          <w:rFonts w:eastAsia="Times New Roman"/>
          <w:color w:val="000000"/>
        </w:rPr>
      </w:pPr>
      <w:r w:rsidRPr="00996199">
        <w:rPr>
          <w:rFonts w:eastAsia="Times New Roman"/>
          <w:color w:val="000000"/>
        </w:rPr>
        <w:t xml:space="preserve">návrhová  rýchlosť v tuneli bude </w:t>
      </w:r>
      <w:r w:rsidR="00D6347F" w:rsidRPr="00996199">
        <w:rPr>
          <w:rFonts w:eastAsia="Times New Roman"/>
          <w:color w:val="000000"/>
        </w:rPr>
        <w:t>80</w:t>
      </w:r>
      <w:r w:rsidRPr="00996199">
        <w:rPr>
          <w:rFonts w:eastAsia="Times New Roman"/>
          <w:color w:val="000000"/>
        </w:rPr>
        <w:t xml:space="preserve"> km/h, </w:t>
      </w:r>
    </w:p>
    <w:p w14:paraId="50F5CF7C" w14:textId="77777777" w:rsidR="004D7A20" w:rsidRPr="00996199" w:rsidRDefault="004D7A20" w:rsidP="00074AF0">
      <w:pPr>
        <w:numPr>
          <w:ilvl w:val="0"/>
          <w:numId w:val="1"/>
        </w:numPr>
        <w:tabs>
          <w:tab w:val="left" w:pos="0"/>
        </w:tabs>
        <w:spacing w:before="120" w:after="120" w:line="240" w:lineRule="auto"/>
        <w:ind w:left="663" w:hanging="170"/>
        <w:jc w:val="left"/>
        <w:rPr>
          <w:rFonts w:eastAsia="Times New Roman"/>
          <w:color w:val="000000"/>
        </w:rPr>
      </w:pPr>
      <w:r w:rsidRPr="00996199">
        <w:rPr>
          <w:rFonts w:eastAsia="Times New Roman"/>
          <w:color w:val="000000"/>
        </w:rPr>
        <w:t>predportálové úseky riešiť s ohľadom na zimnú údržbu () a otáčanie vozidiel údržby.</w:t>
      </w:r>
    </w:p>
    <w:p w14:paraId="0125A0B1" w14:textId="77777777" w:rsidR="00375252" w:rsidRPr="00996199" w:rsidRDefault="004D7A20" w:rsidP="001C1250">
      <w:pPr>
        <w:numPr>
          <w:ilvl w:val="0"/>
          <w:numId w:val="33"/>
        </w:numPr>
        <w:tabs>
          <w:tab w:val="left" w:pos="0"/>
        </w:tabs>
        <w:spacing w:before="240" w:after="240" w:line="240" w:lineRule="auto"/>
        <w:ind w:left="340" w:hanging="340"/>
        <w:rPr>
          <w:rFonts w:eastAsia="Times New Roman"/>
          <w:color w:val="000000"/>
        </w:rPr>
      </w:pPr>
      <w:r w:rsidRPr="00996199">
        <w:rPr>
          <w:rFonts w:eastAsia="Times New Roman"/>
          <w:color w:val="000000"/>
        </w:rPr>
        <w:t xml:space="preserve">Pre návrh stavebného </w:t>
      </w:r>
      <w:r w:rsidR="00500226" w:rsidRPr="00996199">
        <w:rPr>
          <w:rFonts w:eastAsia="Times New Roman"/>
          <w:color w:val="000000"/>
        </w:rPr>
        <w:t xml:space="preserve">riešenia </w:t>
      </w:r>
      <w:r w:rsidRPr="00996199">
        <w:rPr>
          <w:rFonts w:eastAsia="Times New Roman"/>
          <w:color w:val="000000"/>
        </w:rPr>
        <w:t xml:space="preserve">a technologického vybavenia tunela požaduje objednávateľ rešpektovať </w:t>
      </w:r>
      <w:r w:rsidR="00500226" w:rsidRPr="00996199">
        <w:rPr>
          <w:rFonts w:eastAsia="Times New Roman"/>
          <w:color w:val="000000"/>
        </w:rPr>
        <w:t xml:space="preserve"> platné technické a legislatívne </w:t>
      </w:r>
      <w:r w:rsidRPr="00996199">
        <w:rPr>
          <w:rFonts w:eastAsia="Times New Roman"/>
          <w:color w:val="000000"/>
        </w:rPr>
        <w:t>predpisy</w:t>
      </w:r>
      <w:r w:rsidR="00375252" w:rsidRPr="00996199">
        <w:rPr>
          <w:rFonts w:eastAsia="Times New Roman"/>
          <w:color w:val="000000"/>
        </w:rPr>
        <w:t> </w:t>
      </w:r>
    </w:p>
    <w:p w14:paraId="1B925535" w14:textId="77777777" w:rsidR="004D7A20" w:rsidRPr="00996199" w:rsidRDefault="00375252" w:rsidP="001C1250">
      <w:pPr>
        <w:numPr>
          <w:ilvl w:val="0"/>
          <w:numId w:val="33"/>
        </w:numPr>
        <w:tabs>
          <w:tab w:val="left" w:pos="0"/>
        </w:tabs>
        <w:spacing w:before="240" w:after="240" w:line="240" w:lineRule="auto"/>
        <w:ind w:left="340" w:hanging="340"/>
        <w:rPr>
          <w:rFonts w:eastAsia="Times New Roman"/>
          <w:color w:val="000000"/>
        </w:rPr>
      </w:pPr>
      <w:r w:rsidRPr="00996199">
        <w:rPr>
          <w:rFonts w:eastAsia="Times New Roman"/>
          <w:color w:val="000000"/>
        </w:rPr>
        <w:t>Pre každú fázu realizácie spracovať analýzu rizík</w:t>
      </w:r>
      <w:r w:rsidR="00B47CBE" w:rsidRPr="00996199">
        <w:rPr>
          <w:rFonts w:eastAsia="Times New Roman"/>
          <w:color w:val="000000"/>
        </w:rPr>
        <w:t>.</w:t>
      </w:r>
    </w:p>
    <w:p w14:paraId="57DBA0DB" w14:textId="77777777" w:rsidR="004D7A20" w:rsidRPr="00996199" w:rsidRDefault="004D7A20" w:rsidP="001C1250">
      <w:pPr>
        <w:numPr>
          <w:ilvl w:val="0"/>
          <w:numId w:val="33"/>
        </w:numPr>
        <w:tabs>
          <w:tab w:val="left" w:pos="0"/>
        </w:tabs>
        <w:spacing w:before="240" w:after="240" w:line="240" w:lineRule="auto"/>
        <w:ind w:left="340" w:hanging="340"/>
        <w:rPr>
          <w:rFonts w:eastAsia="Times New Roman"/>
        </w:rPr>
      </w:pPr>
      <w:r w:rsidRPr="00996199">
        <w:rPr>
          <w:rFonts w:eastAsia="Times New Roman"/>
        </w:rPr>
        <w:t xml:space="preserve">V oblasti tunelových portálov je potrebné navrhnúť a vybudovať </w:t>
      </w:r>
      <w:r w:rsidR="004F6F2F" w:rsidRPr="00996199">
        <w:rPr>
          <w:rFonts w:eastAsia="Times New Roman"/>
        </w:rPr>
        <w:t xml:space="preserve">prestrešené </w:t>
      </w:r>
      <w:r w:rsidRPr="00996199">
        <w:rPr>
          <w:rFonts w:eastAsia="Times New Roman"/>
        </w:rPr>
        <w:t>plochy pre vozidlá údržby správcu komunikácie a tunela mimo nástupných plôch pre zložky Integrovaného záchranného systému.</w:t>
      </w:r>
    </w:p>
    <w:p w14:paraId="1FB6C54B" w14:textId="77777777" w:rsidR="004D7A20" w:rsidRPr="00996199" w:rsidRDefault="004D7A20" w:rsidP="001C1250">
      <w:pPr>
        <w:numPr>
          <w:ilvl w:val="0"/>
          <w:numId w:val="33"/>
        </w:numPr>
        <w:tabs>
          <w:tab w:val="left" w:pos="0"/>
        </w:tabs>
        <w:spacing w:before="240" w:after="240" w:line="240" w:lineRule="auto"/>
        <w:ind w:left="340" w:hanging="340"/>
        <w:rPr>
          <w:rFonts w:eastAsia="Times New Roman"/>
        </w:rPr>
      </w:pPr>
      <w:r w:rsidRPr="00996199">
        <w:rPr>
          <w:rFonts w:eastAsia="Times New Roman"/>
        </w:rPr>
        <w:t>V prípade, ak komunikácia pred portálom tunela nemá núdzový odstavný pruh, je potrebné pred vjazdom do tunela zabezpečiť návrh odstavných plôch pre vozidlá prepravujúce nebezpečné veci (ADR), resp. nadrozmerný náklad.. Odstavné plochy sa vytvoria rozšírením odstavného pruhu diaľnice o min. 3,5 m v dĺžke min. 100 m. Odstavné plochy budú ukon</w:t>
      </w:r>
      <w:r w:rsidRPr="00996199">
        <w:rPr>
          <w:rFonts w:eastAsia="Times New Roman"/>
        </w:rPr>
        <w:lastRenderedPageBreak/>
        <w:t>čené vo vzdialenosti najmenej 50 m pred portálom. Začiatok odstavných plôch bude navrhnutý čo najbližšie k portálu tunela podľa konkrétnych podmienok s ohľadom na minimalizáciu investičných nákladov a potreby dodatočných trvalých záberov stavby.</w:t>
      </w:r>
    </w:p>
    <w:p w14:paraId="543267EF" w14:textId="77777777" w:rsidR="00593D48" w:rsidRDefault="00593D48" w:rsidP="00593D48">
      <w:r>
        <w:t>Na základe záverov z rokovaní s dotknutými orgánmi štátnej správy pristúpil objednávateľ (NDS a.s.) k</w:t>
      </w:r>
      <w:r w:rsidR="00B47CBE">
        <w:t xml:space="preserve"> </w:t>
      </w:r>
      <w:r>
        <w:t>predmetu zadania projektových prác a súvisiaceho plánu organizácie výstavby tak, aby výstavba novej tunelovej rúry PTR a rekonštrukcia existujúcej tunelovej rúry LTR prebehla počas prevádzky s čo možno minimálnym obmedzením dopravy v tuneli Horelica. Nižšie uvádzame hlavné dôvody ktoré mali za následok zmenu organizácie výstavby:</w:t>
      </w:r>
    </w:p>
    <w:p w14:paraId="2CCA271F" w14:textId="77777777" w:rsidR="00593D48" w:rsidRDefault="00593D48" w:rsidP="001C1250">
      <w:pPr>
        <w:pStyle w:val="Odsekzoznamu"/>
        <w:numPr>
          <w:ilvl w:val="0"/>
          <w:numId w:val="27"/>
        </w:numPr>
        <w:spacing w:before="54" w:after="0" w:line="284" w:lineRule="atLeast"/>
        <w:jc w:val="left"/>
      </w:pPr>
      <w:r>
        <w:t>z dopravného hľadiska neprijateľné dlhodobé prerušenie premávky v tuneli z dôvodu výstavby</w:t>
      </w:r>
    </w:p>
    <w:p w14:paraId="624BAE4C" w14:textId="77777777" w:rsidR="00593D48" w:rsidRDefault="00593D48" w:rsidP="001C1250">
      <w:pPr>
        <w:pStyle w:val="Odsekzoznamu"/>
        <w:numPr>
          <w:ilvl w:val="0"/>
          <w:numId w:val="27"/>
        </w:numPr>
        <w:spacing w:before="54" w:after="0" w:line="284" w:lineRule="atLeast"/>
        <w:jc w:val="left"/>
      </w:pPr>
      <w:r>
        <w:t>neprijateľný dlho trvajúci odklon dopravy na miestne existujúce obchádzkové trasy vzhľadom na ich nedostatočnú dopravnú priepustnosť,</w:t>
      </w:r>
    </w:p>
    <w:p w14:paraId="0C6A71E1" w14:textId="77777777" w:rsidR="00593D48" w:rsidRDefault="00593D48" w:rsidP="001C1250">
      <w:pPr>
        <w:pStyle w:val="Odsekzoznamu"/>
        <w:numPr>
          <w:ilvl w:val="0"/>
          <w:numId w:val="27"/>
        </w:numPr>
        <w:spacing w:before="54" w:after="0" w:line="284" w:lineRule="atLeast"/>
        <w:jc w:val="left"/>
      </w:pPr>
      <w:r>
        <w:t>vytvorenie nových dostatočne kapacitných miestnych súbežných komunikácií nie je možne zrealizovať a to vzhľadom na situovanie mesta Čadca a súvisiace miestne geografické pomery,</w:t>
      </w:r>
    </w:p>
    <w:p w14:paraId="6A9F772A" w14:textId="77777777" w:rsidR="00593D48" w:rsidRDefault="00593D48" w:rsidP="001C1250">
      <w:pPr>
        <w:pStyle w:val="Odsekzoznamu"/>
        <w:numPr>
          <w:ilvl w:val="0"/>
          <w:numId w:val="27"/>
        </w:numPr>
        <w:spacing w:before="54" w:after="0" w:line="284" w:lineRule="atLeast"/>
        <w:jc w:val="left"/>
      </w:pPr>
      <w:r>
        <w:t>spoliehať sa na účinný odklon dopravy na vzdialené obchádzkové trasy je v tomto prípade komplikované, nakoľko sa jedná o obchádzkové trasy v dĺžkach stoviek kilometrov ktoré vedú aj cez územie susediacich štátov (PR, CZ) a v takýchto prípadoch je riadenie obchádzky ťažko regulovateľné.</w:t>
      </w:r>
    </w:p>
    <w:p w14:paraId="4AB28A35" w14:textId="77777777" w:rsidR="00DA4C4C" w:rsidRDefault="00DA4C4C" w:rsidP="00593D48"/>
    <w:p w14:paraId="04F9C098" w14:textId="07650D0E" w:rsidR="00593D48" w:rsidRDefault="00593D48" w:rsidP="00593D48">
      <w:r>
        <w:t>Na základe požiadaviek uvedených vyššie bude výstavba tunela prebiehať v nasledujúcich fázach.</w:t>
      </w:r>
    </w:p>
    <w:p w14:paraId="7C5E29D6" w14:textId="77777777" w:rsidR="00593D48" w:rsidRDefault="00593D48" w:rsidP="00593D48">
      <w:r>
        <w:t xml:space="preserve">V prvej fáze výstavby je navrhnuté vybudovanie novej PTR tunela Horelica. V tejto fáze sa nová rúra vybuduje do definitívneho stavu s vnútorným vybavením a technológiou. Po dokončení sa PTR spustí do dočasnej obojsmernej prevádzky s inštaláciou dočasného prenosného značenia. </w:t>
      </w:r>
    </w:p>
    <w:p w14:paraId="4377E46E" w14:textId="77777777" w:rsidR="00593D48" w:rsidRDefault="00593D48" w:rsidP="00593D48">
      <w:r>
        <w:t>Postup prác v 1. fáze výstavby:</w:t>
      </w:r>
    </w:p>
    <w:p w14:paraId="698317AA" w14:textId="77777777" w:rsidR="00633F7A" w:rsidRDefault="00593D48" w:rsidP="001C1250">
      <w:pPr>
        <w:pStyle w:val="Odsekzoznamu"/>
        <w:numPr>
          <w:ilvl w:val="0"/>
          <w:numId w:val="14"/>
        </w:numPr>
        <w:spacing w:before="54" w:after="0" w:line="284" w:lineRule="atLeast"/>
        <w:jc w:val="left"/>
      </w:pPr>
      <w:r>
        <w:t>pred zahájením stavebných prác na PTR sa premiestnia všetky riadiace a dohľadové pracoviská z PTO Horelica do PTO Svrčinovec</w:t>
      </w:r>
    </w:p>
    <w:p w14:paraId="652FCE70" w14:textId="77777777" w:rsidR="005D3A44" w:rsidRDefault="005D3A44" w:rsidP="00215D69">
      <w:pPr>
        <w:pStyle w:val="Odsekzoznamu"/>
        <w:numPr>
          <w:ilvl w:val="1"/>
          <w:numId w:val="14"/>
        </w:numPr>
        <w:spacing w:before="54" w:after="0" w:line="284" w:lineRule="atLeast"/>
        <w:jc w:val="left"/>
      </w:pPr>
      <w:r>
        <w:t> premiestniť rozvádzače nachádzajúce sa v miestnosti operátorského pracoviska PTO Svrčinovec do NN rozvodne (sú zdrojom hluku)</w:t>
      </w:r>
      <w:r w:rsidR="00633F7A">
        <w:t> </w:t>
      </w:r>
    </w:p>
    <w:p w14:paraId="760F9E4A" w14:textId="77777777" w:rsidR="00F70B7A" w:rsidRDefault="00F70B7A" w:rsidP="00215D69">
      <w:pPr>
        <w:pStyle w:val="Odsekzoznamu"/>
        <w:numPr>
          <w:ilvl w:val="1"/>
          <w:numId w:val="14"/>
        </w:numPr>
        <w:spacing w:before="54" w:after="0" w:line="284" w:lineRule="atLeast"/>
        <w:jc w:val="left"/>
      </w:pPr>
      <w:r>
        <w:t>v</w:t>
      </w:r>
      <w:r w:rsidRPr="00F70B7A">
        <w:t>zhľadom na zastaranosť zariadení, ktoré sa momentálne nachádzajú na operátorskom pracovisku Horelica je potrebné uvažovať s dodávkou nových zariadení</w:t>
      </w:r>
    </w:p>
    <w:p w14:paraId="50386389" w14:textId="77777777" w:rsidR="005D3A44" w:rsidRDefault="004F6F2F" w:rsidP="00215D69">
      <w:pPr>
        <w:pStyle w:val="Odsekzoznamu"/>
        <w:numPr>
          <w:ilvl w:val="1"/>
          <w:numId w:val="14"/>
        </w:numPr>
        <w:spacing w:before="54" w:after="0" w:line="284" w:lineRule="atLeast"/>
        <w:jc w:val="left"/>
      </w:pPr>
      <w:r w:rsidRPr="00F70B7A">
        <w:t xml:space="preserve">Súčasťou presunu na PTO Svrčinovec musí byť </w:t>
      </w:r>
      <w:r>
        <w:t xml:space="preserve">aj </w:t>
      </w:r>
      <w:r w:rsidRPr="00F70B7A">
        <w:t>dodávka nového nábytku</w:t>
      </w:r>
      <w:r>
        <w:t xml:space="preserve"> minimálne v takom rozsahu ako je momentálne v PTO Horelica</w:t>
      </w:r>
      <w:r w:rsidRPr="00F70B7A" w:rsidDel="004F6F2F">
        <w:t xml:space="preserve"> </w:t>
      </w:r>
      <w:r w:rsidR="00633F7A">
        <w:t>vybudovanie 3 operátorských pracovísk na PTO Svrčinovec podľa aktuálneho rozloženia na PTO Horelica</w:t>
      </w:r>
      <w:r w:rsidR="00F70B7A">
        <w:t>. Na PTO Svrčinovec musí byť zároveň vybudované servisné pracovisko, ktoré bude slúžiť na programoveni</w:t>
      </w:r>
      <w:r>
        <w:t>e</w:t>
      </w:r>
      <w:r w:rsidR="00F70B7A">
        <w:t xml:space="preserve"> a ladenie nového riadiaceho systému</w:t>
      </w:r>
    </w:p>
    <w:p w14:paraId="1E4F52EB" w14:textId="77777777" w:rsidR="005D3A44" w:rsidRDefault="005D3A44" w:rsidP="00215D69">
      <w:pPr>
        <w:pStyle w:val="Odsekzoznamu"/>
        <w:numPr>
          <w:ilvl w:val="1"/>
          <w:numId w:val="14"/>
        </w:numPr>
        <w:spacing w:before="54" w:after="0" w:line="284" w:lineRule="atLeast"/>
        <w:jc w:val="left"/>
      </w:pPr>
      <w:r>
        <w:t> vybudovanie videosteny na operátorskom pracovisku PTO Svrčinovec</w:t>
      </w:r>
    </w:p>
    <w:p w14:paraId="642CB42C" w14:textId="77777777" w:rsidR="00593D48" w:rsidRDefault="005D3A44" w:rsidP="00215D69">
      <w:pPr>
        <w:pStyle w:val="Odsekzoznamu"/>
        <w:numPr>
          <w:ilvl w:val="1"/>
          <w:numId w:val="14"/>
        </w:numPr>
        <w:spacing w:before="54" w:after="0" w:line="284" w:lineRule="atLeast"/>
        <w:jc w:val="left"/>
      </w:pPr>
      <w:r>
        <w:t> </w:t>
      </w:r>
      <w:r w:rsidR="004F6F2F">
        <w:t>po</w:t>
      </w:r>
      <w:r>
        <w:t xml:space="preserve"> vybudovaní operátorských pracovísk je potrebné vykonať príslušné skúšky za účelom overenia funkčnosti riadenia a ovládania tunelov Horelica, Svrčinovec a Poľana z PTO Svrčinovec</w:t>
      </w:r>
    </w:p>
    <w:p w14:paraId="2208DBAC" w14:textId="77777777" w:rsidR="00593D48" w:rsidRDefault="00593D48" w:rsidP="001C1250">
      <w:pPr>
        <w:pStyle w:val="Odsekzoznamu"/>
        <w:numPr>
          <w:ilvl w:val="0"/>
          <w:numId w:val="14"/>
        </w:numPr>
        <w:spacing w:before="54" w:after="0" w:line="284" w:lineRule="atLeast"/>
        <w:jc w:val="left"/>
      </w:pPr>
      <w:r>
        <w:lastRenderedPageBreak/>
        <w:t>vybudovanie prístupovej cesty na stavenisko 800-02 k východnému portálu</w:t>
      </w:r>
      <w:r>
        <w:rPr>
          <w:rFonts w:cs="Arial"/>
        </w:rPr>
        <w:t>;</w:t>
      </w:r>
    </w:p>
    <w:p w14:paraId="48E0073D" w14:textId="77777777" w:rsidR="00593D48" w:rsidRDefault="00593D48" w:rsidP="001C1250">
      <w:pPr>
        <w:pStyle w:val="Odsekzoznamu"/>
        <w:numPr>
          <w:ilvl w:val="0"/>
          <w:numId w:val="14"/>
        </w:numPr>
        <w:spacing w:before="54" w:after="0" w:line="284" w:lineRule="atLeast"/>
        <w:jc w:val="left"/>
      </w:pPr>
      <w:r>
        <w:t>vybudovanie stavebnej jamy na východnom portáli, hrubé terénne úpravy a stabilizácia svahu</w:t>
      </w:r>
      <w:r>
        <w:rPr>
          <w:rFonts w:cs="Arial"/>
        </w:rPr>
        <w:t>;</w:t>
      </w:r>
    </w:p>
    <w:p w14:paraId="55827A03" w14:textId="77777777" w:rsidR="00593D48" w:rsidRDefault="00593D48" w:rsidP="001C1250">
      <w:pPr>
        <w:pStyle w:val="Odsekzoznamu"/>
        <w:numPr>
          <w:ilvl w:val="0"/>
          <w:numId w:val="14"/>
        </w:numPr>
        <w:spacing w:before="54" w:after="0" w:line="284" w:lineRule="atLeast"/>
        <w:jc w:val="left"/>
      </w:pPr>
      <w:r>
        <w:t>začiatok razenia PTR z východného portálu (Žilina)</w:t>
      </w:r>
      <w:r>
        <w:rPr>
          <w:rFonts w:cs="Arial"/>
        </w:rPr>
        <w:t>;</w:t>
      </w:r>
    </w:p>
    <w:p w14:paraId="098FB08A" w14:textId="77777777" w:rsidR="00593D48" w:rsidRDefault="00593D48" w:rsidP="001C1250">
      <w:pPr>
        <w:pStyle w:val="Odsekzoznamu"/>
        <w:numPr>
          <w:ilvl w:val="0"/>
          <w:numId w:val="14"/>
        </w:numPr>
        <w:spacing w:before="54" w:after="0" w:line="284" w:lineRule="atLeast"/>
        <w:jc w:val="left"/>
      </w:pPr>
      <w:r>
        <w:t>po prerazení PTR začiatok prác na sekundárnom ostení v smere od západného portálu (Čadca)</w:t>
      </w:r>
      <w:r>
        <w:rPr>
          <w:rFonts w:cs="Arial"/>
        </w:rPr>
        <w:t>;</w:t>
      </w:r>
    </w:p>
    <w:p w14:paraId="687463BD" w14:textId="77777777" w:rsidR="00593D48" w:rsidRDefault="00593D48" w:rsidP="001C1250">
      <w:pPr>
        <w:pStyle w:val="Odsekzoznamu"/>
        <w:numPr>
          <w:ilvl w:val="0"/>
          <w:numId w:val="14"/>
        </w:numPr>
        <w:spacing w:before="54" w:after="0" w:line="284" w:lineRule="atLeast"/>
        <w:jc w:val="left"/>
      </w:pPr>
      <w:r>
        <w:t>začiatok rekonštrukčných prác na PTO Čadca</w:t>
      </w:r>
      <w:r>
        <w:rPr>
          <w:rFonts w:cs="Arial"/>
        </w:rPr>
        <w:t>;</w:t>
      </w:r>
    </w:p>
    <w:p w14:paraId="5423400C" w14:textId="77777777" w:rsidR="00593D48" w:rsidRDefault="00593D48" w:rsidP="001C1250">
      <w:pPr>
        <w:pStyle w:val="Odsekzoznamu"/>
        <w:numPr>
          <w:ilvl w:val="0"/>
          <w:numId w:val="14"/>
        </w:numPr>
        <w:spacing w:before="54" w:after="0" w:line="284" w:lineRule="atLeast"/>
        <w:jc w:val="left"/>
      </w:pPr>
      <w:r>
        <w:t>práce na definitívnom ostení hĺbených častí</w:t>
      </w:r>
      <w:r>
        <w:rPr>
          <w:rFonts w:cs="Arial"/>
        </w:rPr>
        <w:t>;</w:t>
      </w:r>
    </w:p>
    <w:p w14:paraId="675CE5E6" w14:textId="77777777" w:rsidR="00593D48" w:rsidRDefault="00593D48" w:rsidP="001C1250">
      <w:pPr>
        <w:pStyle w:val="Odsekzoznamu"/>
        <w:numPr>
          <w:ilvl w:val="0"/>
          <w:numId w:val="14"/>
        </w:numPr>
        <w:spacing w:before="54" w:after="0" w:line="284" w:lineRule="atLeast"/>
        <w:jc w:val="left"/>
      </w:pPr>
      <w:r>
        <w:t>realizácia definitívnych úprav na východnom aj západnom portáli</w:t>
      </w:r>
      <w:r>
        <w:rPr>
          <w:rFonts w:cs="Arial"/>
        </w:rPr>
        <w:t>;</w:t>
      </w:r>
    </w:p>
    <w:p w14:paraId="71EC84B7" w14:textId="77777777" w:rsidR="00593D48" w:rsidRDefault="00593D48" w:rsidP="001C1250">
      <w:pPr>
        <w:pStyle w:val="Odsekzoznamu"/>
        <w:numPr>
          <w:ilvl w:val="0"/>
          <w:numId w:val="14"/>
        </w:numPr>
        <w:spacing w:before="54" w:after="0" w:line="284" w:lineRule="atLeast"/>
        <w:jc w:val="left"/>
      </w:pPr>
      <w:r>
        <w:t>montáž technologického vybavenia</w:t>
      </w:r>
      <w:r>
        <w:rPr>
          <w:rFonts w:cs="Arial"/>
        </w:rPr>
        <w:t>;</w:t>
      </w:r>
    </w:p>
    <w:p w14:paraId="19AC4A5B" w14:textId="77777777" w:rsidR="00593D48" w:rsidRDefault="00593D48" w:rsidP="001C1250">
      <w:pPr>
        <w:pStyle w:val="Odsekzoznamu"/>
        <w:numPr>
          <w:ilvl w:val="0"/>
          <w:numId w:val="14"/>
        </w:numPr>
        <w:spacing w:before="54" w:after="0" w:line="284" w:lineRule="atLeast"/>
        <w:jc w:val="left"/>
      </w:pPr>
      <w:r>
        <w:t>z</w:t>
      </w:r>
      <w:r w:rsidRPr="006D72BA">
        <w:t xml:space="preserve">riadenie </w:t>
      </w:r>
      <w:r>
        <w:t xml:space="preserve">dočasného </w:t>
      </w:r>
      <w:r w:rsidRPr="006D72BA">
        <w:t>testovacieho pracoviska pre programátorov na odladenie prevádzkových stavov</w:t>
      </w:r>
      <w:r>
        <w:rPr>
          <w:rFonts w:cs="Arial"/>
        </w:rPr>
        <w:t>;</w:t>
      </w:r>
    </w:p>
    <w:p w14:paraId="01AD51DD" w14:textId="77777777" w:rsidR="00593D48" w:rsidRDefault="00593D48" w:rsidP="001C1250">
      <w:pPr>
        <w:pStyle w:val="Odsekzoznamu"/>
        <w:numPr>
          <w:ilvl w:val="0"/>
          <w:numId w:val="14"/>
        </w:numPr>
        <w:spacing w:before="54" w:after="0" w:line="284" w:lineRule="atLeast"/>
        <w:jc w:val="left"/>
      </w:pPr>
      <w:r>
        <w:t>funkčné skúšky</w:t>
      </w:r>
      <w:r w:rsidR="00633F7A">
        <w:t xml:space="preserve"> (individuálnych a komplexných)</w:t>
      </w:r>
      <w:r>
        <w:t>, uvedenie tunela do dočasnej obojsmernej premávky v PTR,</w:t>
      </w:r>
      <w:r w:rsidRPr="006D72BA">
        <w:t xml:space="preserve"> </w:t>
      </w:r>
      <w:r>
        <w:t>skúšobná prevádzka</w:t>
      </w:r>
      <w:r w:rsidR="00633F7A">
        <w:t xml:space="preserve"> s verejnosťou. Je potrebné vypracovať a predložiť na schválenie harmonogram a plán funkčných skúšok </w:t>
      </w:r>
    </w:p>
    <w:p w14:paraId="712A45BA" w14:textId="77777777" w:rsidR="00633F7A" w:rsidRDefault="00633F7A" w:rsidP="001C1250">
      <w:pPr>
        <w:pStyle w:val="Odsekzoznamu"/>
        <w:numPr>
          <w:ilvl w:val="0"/>
          <w:numId w:val="14"/>
        </w:numPr>
        <w:spacing w:before="54" w:after="0" w:line="284" w:lineRule="atLeast"/>
        <w:jc w:val="left"/>
      </w:pPr>
      <w:r>
        <w:t>vypracovanie projektu skúšobnej prevádzky s verejnosťou pre PTR s obojsmernou prevádzkou</w:t>
      </w:r>
    </w:p>
    <w:p w14:paraId="7DC1E47C" w14:textId="77777777" w:rsidR="00633F7A" w:rsidRDefault="00633F7A" w:rsidP="00050A00">
      <w:pPr>
        <w:pStyle w:val="Odsekzoznamu"/>
        <w:numPr>
          <w:ilvl w:val="0"/>
          <w:numId w:val="14"/>
        </w:numPr>
        <w:spacing w:before="54" w:after="0" w:line="284" w:lineRule="atLeast"/>
        <w:jc w:val="left"/>
      </w:pPr>
      <w:r>
        <w:t>vypracovanie príslušných kapitol prevádzkovej dokumentácie podľa TP082 a to najmä kapitoly C, E, G, H, I, J. jednotlivé kapitoly musia byť predložené na schválenie pred uvedením tunela do prevádzky. Bez týchto dokumentov nie je možné otvoriť tunel Horelica PTR pre verejnosť.</w:t>
      </w:r>
    </w:p>
    <w:p w14:paraId="126759D1" w14:textId="77777777" w:rsidR="00633F7A" w:rsidRDefault="00633F7A">
      <w:pPr>
        <w:pStyle w:val="Odsekzoznamu"/>
        <w:numPr>
          <w:ilvl w:val="0"/>
          <w:numId w:val="14"/>
        </w:numPr>
        <w:spacing w:before="54" w:after="0" w:line="284" w:lineRule="atLeast"/>
        <w:jc w:val="left"/>
      </w:pPr>
      <w:r>
        <w:t> pred uvedením do prevádzky je potrebné aktualizovať príslušnú Bezpečnostnú dokumentáciu pre etapu uvedenia do prevádzky (viď predchádzajúci bod)</w:t>
      </w:r>
    </w:p>
    <w:p w14:paraId="21ED68A4" w14:textId="77777777" w:rsidR="00593D48" w:rsidRDefault="00593D48" w:rsidP="00593D48"/>
    <w:p w14:paraId="2BD41A85" w14:textId="56E68671" w:rsidR="00593D48" w:rsidRDefault="00593D48" w:rsidP="00593D48">
      <w:r>
        <w:t xml:space="preserve">Druhá fáza výstavby spočíva v rekonštrukcií existujúcej tunelovej rúry (LTR). V tejto fáze sa odstráni všetko technologické a vnútorné vybavenie tunela vrátane konštrukcie vozovky, chodníkov, káblovodov (okrem ISD káblovodu a </w:t>
      </w:r>
      <w:r w:rsidR="00A21BDE">
        <w:t>vrátane</w:t>
      </w:r>
      <w:r>
        <w:t xml:space="preserve"> hlavného potrubia požiarneho vodovodu v protiklenbe tunela) až po sekundárne ostenie. </w:t>
      </w:r>
    </w:p>
    <w:p w14:paraId="030A29FA" w14:textId="77777777" w:rsidR="00593D48" w:rsidRDefault="00593D48" w:rsidP="00593D48">
      <w:r>
        <w:t xml:space="preserve">Rekonštrukcia existujúcej LTR bude prebiehať za dočasnej obojsmernej premávky v PTR. </w:t>
      </w:r>
    </w:p>
    <w:p w14:paraId="37F8FE23" w14:textId="77777777" w:rsidR="00593D48" w:rsidRDefault="00593D48" w:rsidP="00593D48">
      <w:r>
        <w:t>Postup prác v 2. fáze výstavby:</w:t>
      </w:r>
    </w:p>
    <w:p w14:paraId="663A65E6" w14:textId="77777777" w:rsidR="00593D48" w:rsidRDefault="00593D48" w:rsidP="001C1250">
      <w:pPr>
        <w:pStyle w:val="Odsekzoznamu"/>
        <w:numPr>
          <w:ilvl w:val="0"/>
          <w:numId w:val="14"/>
        </w:numPr>
        <w:spacing w:before="54" w:after="0" w:line="284" w:lineRule="atLeast"/>
        <w:jc w:val="left"/>
      </w:pPr>
      <w:r>
        <w:t>kompletná demontáž technologického vybavenia existujúcej LTR</w:t>
      </w:r>
      <w:r>
        <w:rPr>
          <w:rFonts w:cs="Arial"/>
        </w:rPr>
        <w:t>;</w:t>
      </w:r>
    </w:p>
    <w:p w14:paraId="69640996" w14:textId="17109D45" w:rsidR="00593D48" w:rsidRDefault="00593D48" w:rsidP="001C1250">
      <w:pPr>
        <w:pStyle w:val="Odsekzoznamu"/>
        <w:numPr>
          <w:ilvl w:val="0"/>
          <w:numId w:val="14"/>
        </w:numPr>
        <w:spacing w:before="54" w:after="0" w:line="284" w:lineRule="atLeast"/>
        <w:jc w:val="left"/>
      </w:pPr>
      <w:r>
        <w:t>začiatok demolačných prác (demolácie vozovky, podkladných vrstiev, chodníkov, káblovodov</w:t>
      </w:r>
      <w:r w:rsidR="00A21BDE">
        <w:t>, vrátane požiarneho vodovodu</w:t>
      </w:r>
      <w:r>
        <w:t xml:space="preserve"> až po sekundárne ostenie tunela), </w:t>
      </w:r>
      <w:r w:rsidR="007B3EF4">
        <w:t>vrátane</w:t>
      </w:r>
      <w:r>
        <w:t xml:space="preserve"> ISD káblovodu</w:t>
      </w:r>
      <w:r>
        <w:rPr>
          <w:rFonts w:cs="Arial"/>
        </w:rPr>
        <w:t>;</w:t>
      </w:r>
    </w:p>
    <w:p w14:paraId="3DD0A1F3" w14:textId="77777777" w:rsidR="00593D48" w:rsidRDefault="00593D48" w:rsidP="001C1250">
      <w:pPr>
        <w:pStyle w:val="Odsekzoznamu"/>
        <w:numPr>
          <w:ilvl w:val="0"/>
          <w:numId w:val="14"/>
        </w:numPr>
        <w:spacing w:before="54" w:after="0" w:line="284" w:lineRule="atLeast"/>
        <w:jc w:val="left"/>
      </w:pPr>
      <w:r>
        <w:t>sanácia sekundárneho ostenia</w:t>
      </w:r>
      <w:r>
        <w:rPr>
          <w:rFonts w:cs="Arial"/>
        </w:rPr>
        <w:t>;</w:t>
      </w:r>
    </w:p>
    <w:p w14:paraId="07E1B4AF" w14:textId="77777777" w:rsidR="00593D48" w:rsidRDefault="00593D48" w:rsidP="001C1250">
      <w:pPr>
        <w:pStyle w:val="Odsekzoznamu"/>
        <w:numPr>
          <w:ilvl w:val="0"/>
          <w:numId w:val="14"/>
        </w:numPr>
        <w:spacing w:before="54" w:after="0" w:line="284" w:lineRule="atLeast"/>
        <w:jc w:val="left"/>
      </w:pPr>
      <w:r>
        <w:t>realizácia odvodnenia</w:t>
      </w:r>
      <w:r>
        <w:rPr>
          <w:rFonts w:cs="Arial"/>
        </w:rPr>
        <w:t>;</w:t>
      </w:r>
    </w:p>
    <w:p w14:paraId="78DD4309" w14:textId="77777777" w:rsidR="00593D48" w:rsidRDefault="00593D48" w:rsidP="001C1250">
      <w:pPr>
        <w:pStyle w:val="Odsekzoznamu"/>
        <w:numPr>
          <w:ilvl w:val="0"/>
          <w:numId w:val="14"/>
        </w:numPr>
        <w:spacing w:before="54" w:after="0" w:line="284" w:lineRule="atLeast"/>
        <w:jc w:val="left"/>
      </w:pPr>
      <w:r>
        <w:t>realizácia podkladných vrstiev vozovky</w:t>
      </w:r>
      <w:r>
        <w:rPr>
          <w:rFonts w:cs="Arial"/>
        </w:rPr>
        <w:t>;</w:t>
      </w:r>
    </w:p>
    <w:p w14:paraId="5B61A994" w14:textId="77777777" w:rsidR="00593D48" w:rsidRDefault="00593D48" w:rsidP="001C1250">
      <w:pPr>
        <w:pStyle w:val="Odsekzoznamu"/>
        <w:numPr>
          <w:ilvl w:val="0"/>
          <w:numId w:val="14"/>
        </w:numPr>
        <w:spacing w:before="54" w:after="0" w:line="284" w:lineRule="atLeast"/>
        <w:jc w:val="left"/>
      </w:pPr>
      <w:r>
        <w:t>realizácia podkladných betónov, obrubníkov a štrbinových žľabov</w:t>
      </w:r>
      <w:r>
        <w:rPr>
          <w:rFonts w:cs="Arial"/>
        </w:rPr>
        <w:t>;</w:t>
      </w:r>
    </w:p>
    <w:p w14:paraId="4CB36F9A" w14:textId="77777777" w:rsidR="00593D48" w:rsidRDefault="00593D48" w:rsidP="001C1250">
      <w:pPr>
        <w:pStyle w:val="Odsekzoznamu"/>
        <w:numPr>
          <w:ilvl w:val="0"/>
          <w:numId w:val="14"/>
        </w:numPr>
        <w:spacing w:before="54" w:after="0" w:line="284" w:lineRule="atLeast"/>
        <w:jc w:val="left"/>
      </w:pPr>
      <w:r>
        <w:t>vyhotovenie káblovodov, chodníkov</w:t>
      </w:r>
      <w:r>
        <w:rPr>
          <w:rFonts w:cs="Arial"/>
        </w:rPr>
        <w:t>;</w:t>
      </w:r>
    </w:p>
    <w:p w14:paraId="1ACD42CF" w14:textId="77777777" w:rsidR="00593D48" w:rsidRDefault="00593D48" w:rsidP="001C1250">
      <w:pPr>
        <w:pStyle w:val="Odsekzoznamu"/>
        <w:numPr>
          <w:ilvl w:val="0"/>
          <w:numId w:val="14"/>
        </w:numPr>
        <w:spacing w:before="54" w:after="0" w:line="284" w:lineRule="atLeast"/>
        <w:jc w:val="left"/>
      </w:pPr>
      <w:r>
        <w:t>realizácia CB vozovky</w:t>
      </w:r>
      <w:r>
        <w:rPr>
          <w:rFonts w:cs="Arial"/>
        </w:rPr>
        <w:t>;</w:t>
      </w:r>
    </w:p>
    <w:p w14:paraId="4F88CD33" w14:textId="77777777" w:rsidR="00593D48" w:rsidRDefault="00593D48" w:rsidP="001C1250">
      <w:pPr>
        <w:pStyle w:val="Odsekzoznamu"/>
        <w:numPr>
          <w:ilvl w:val="0"/>
          <w:numId w:val="14"/>
        </w:numPr>
        <w:spacing w:before="54" w:after="0" w:line="284" w:lineRule="atLeast"/>
        <w:jc w:val="left"/>
      </w:pPr>
      <w:r>
        <w:t>náter sekundárneho ostenia</w:t>
      </w:r>
      <w:r>
        <w:rPr>
          <w:rFonts w:cs="Arial"/>
        </w:rPr>
        <w:t>;</w:t>
      </w:r>
    </w:p>
    <w:p w14:paraId="4E34FABD" w14:textId="77777777" w:rsidR="00593D48" w:rsidRDefault="00593D48" w:rsidP="001C1250">
      <w:pPr>
        <w:pStyle w:val="Odsekzoznamu"/>
        <w:numPr>
          <w:ilvl w:val="0"/>
          <w:numId w:val="14"/>
        </w:numPr>
        <w:spacing w:before="54" w:after="0" w:line="284" w:lineRule="atLeast"/>
        <w:jc w:val="left"/>
      </w:pPr>
      <w:r>
        <w:t>montáž technológie v LTR</w:t>
      </w:r>
      <w:r>
        <w:rPr>
          <w:rFonts w:cs="Arial"/>
        </w:rPr>
        <w:t>;</w:t>
      </w:r>
    </w:p>
    <w:p w14:paraId="6183FD00" w14:textId="77777777" w:rsidR="00593D48" w:rsidRDefault="00593D48" w:rsidP="001C1250">
      <w:pPr>
        <w:pStyle w:val="Odsekzoznamu"/>
        <w:numPr>
          <w:ilvl w:val="0"/>
          <w:numId w:val="14"/>
        </w:numPr>
        <w:spacing w:before="54" w:after="0" w:line="284" w:lineRule="atLeast"/>
        <w:jc w:val="left"/>
      </w:pPr>
      <w:r>
        <w:t>technologické dovybavenie PTO Čadca</w:t>
      </w:r>
      <w:r>
        <w:rPr>
          <w:rFonts w:cs="Arial"/>
        </w:rPr>
        <w:t>;</w:t>
      </w:r>
    </w:p>
    <w:p w14:paraId="1F8DC8C3" w14:textId="77777777" w:rsidR="00593D48" w:rsidRDefault="00593D48">
      <w:pPr>
        <w:pStyle w:val="Odsekzoznamu"/>
        <w:numPr>
          <w:ilvl w:val="0"/>
          <w:numId w:val="14"/>
        </w:numPr>
        <w:spacing w:before="54" w:after="0" w:line="284" w:lineRule="atLeast"/>
        <w:jc w:val="left"/>
      </w:pPr>
      <w:r w:rsidRPr="000545CF">
        <w:t>zriadenie dočasného testovacieho pracoviska pre programátorov na odladenie prevádzkových stavov;</w:t>
      </w:r>
    </w:p>
    <w:p w14:paraId="1D5B9990" w14:textId="77777777" w:rsidR="00593D48" w:rsidRDefault="00593D48" w:rsidP="00593D48"/>
    <w:p w14:paraId="5E1EF00B" w14:textId="77777777" w:rsidR="00593D48" w:rsidRDefault="00593D48" w:rsidP="00593D48">
      <w:r>
        <w:lastRenderedPageBreak/>
        <w:t xml:space="preserve">Tretia fáza výstavby tunela spočíva v odstránení dočasných konštrukcií a opatrení v PTR v PTO a na otvorenej diaľnici a uvedenie dvojrúrového tunela Horelica s jednosmernou premávkou do skúšobnej prevádzky. </w:t>
      </w:r>
    </w:p>
    <w:p w14:paraId="63EBC1D1" w14:textId="77777777" w:rsidR="005D3A44" w:rsidRDefault="005D3A44" w:rsidP="005D3A44">
      <w:pPr>
        <w:pStyle w:val="Odsekzoznamu"/>
        <w:numPr>
          <w:ilvl w:val="0"/>
          <w:numId w:val="14"/>
        </w:numPr>
        <w:spacing w:before="54" w:after="0" w:line="284" w:lineRule="atLeast"/>
        <w:jc w:val="left"/>
      </w:pPr>
      <w:r>
        <w:t xml:space="preserve">funkčné skúšky (individuálnych a komplexných), uvedenie tunela do dočasnej obojsmernej premávky v PTR, skúšobná prevádzka s verejnosťou. Je potrebné vypracovať a predložiť na schválenie harmonogram a plán funkčných skúšok </w:t>
      </w:r>
    </w:p>
    <w:p w14:paraId="66775760" w14:textId="77777777" w:rsidR="005D3A44" w:rsidRDefault="005D3A44" w:rsidP="005D3A44">
      <w:pPr>
        <w:pStyle w:val="Odsekzoznamu"/>
        <w:numPr>
          <w:ilvl w:val="0"/>
          <w:numId w:val="14"/>
        </w:numPr>
        <w:spacing w:before="54" w:after="0" w:line="284" w:lineRule="atLeast"/>
        <w:jc w:val="left"/>
      </w:pPr>
      <w:r>
        <w:t>vypracovanie projektu skúšobnej prevádzky s verejnosťou pre PTR  a LTR s jednosmernou prevádzkou</w:t>
      </w:r>
    </w:p>
    <w:p w14:paraId="0B5FDFA9" w14:textId="77777777" w:rsidR="005D3A44" w:rsidRDefault="005D3A44" w:rsidP="005D3A44">
      <w:pPr>
        <w:pStyle w:val="Odsekzoznamu"/>
        <w:numPr>
          <w:ilvl w:val="0"/>
          <w:numId w:val="14"/>
        </w:numPr>
        <w:spacing w:before="54" w:after="0" w:line="284" w:lineRule="atLeast"/>
      </w:pPr>
      <w:r>
        <w:t>vypracovanie príslušných kapitol prevádzkovej dokumentácie podľa TP082. Jednotlivé kapitoly musia byť predložené na schválenie pred uvedením tunela do prevádzky. Bez týchto dokumentov nie je možné otvoriť tunel Horelica PTR pre verejnosť.</w:t>
      </w:r>
    </w:p>
    <w:p w14:paraId="78140B71" w14:textId="77777777" w:rsidR="005D3A44" w:rsidRDefault="005D3A44" w:rsidP="00215D69">
      <w:pPr>
        <w:pStyle w:val="Odsekzoznamu"/>
        <w:numPr>
          <w:ilvl w:val="0"/>
          <w:numId w:val="14"/>
        </w:numPr>
      </w:pPr>
      <w:r>
        <w:t>pred uvedením do prevádzky je potrebné aktualizovať príslušnú Bezpečnostnú dokumentáciu pre etapu uvedenia do prevádzky (viď predchádzajúci bod)</w:t>
      </w:r>
    </w:p>
    <w:p w14:paraId="3407DEF8" w14:textId="77777777" w:rsidR="00593D48" w:rsidRDefault="00593D48" w:rsidP="00593D48">
      <w:r>
        <w:t xml:space="preserve">Počas výstavby tunela Horelica v jednotlivých fázach výstavby sa uvažuje s krátkodobými nevyhnutnými odstávkami v trvaní niekoľko dní až týždňov. </w:t>
      </w:r>
      <w:r w:rsidR="00A16E70">
        <w:t>Každá odstávka</w:t>
      </w:r>
      <w:r w:rsidR="00B41996">
        <w:t xml:space="preserve"> dlhšia ako 4 hodiny(mimoriadna odstávka)</w:t>
      </w:r>
      <w:r w:rsidR="00A16E70">
        <w:t xml:space="preserve"> musí byť naplánovaná a schválená príslušnými </w:t>
      </w:r>
      <w:r w:rsidR="00774D48">
        <w:t xml:space="preserve">povoľovacími </w:t>
      </w:r>
      <w:r w:rsidR="00A16E70">
        <w:t>orgánmi.</w:t>
      </w:r>
    </w:p>
    <w:p w14:paraId="325A1916" w14:textId="77777777" w:rsidR="00593D48" w:rsidRDefault="00593D48" w:rsidP="00DA4C4C">
      <w:pPr>
        <w:pStyle w:val="Nadpis2"/>
        <w:tabs>
          <w:tab w:val="clear" w:pos="851"/>
          <w:tab w:val="num" w:pos="142"/>
        </w:tabs>
        <w:spacing w:before="54" w:line="284" w:lineRule="atLeast"/>
        <w:jc w:val="left"/>
      </w:pPr>
      <w:bookmarkStart w:id="44" w:name="_Toc51857291"/>
      <w:bookmarkStart w:id="45" w:name="_Toc167275761"/>
      <w:r>
        <w:t>Bezpečnostné požiadavky a POV počas výstavby</w:t>
      </w:r>
      <w:bookmarkEnd w:id="44"/>
      <w:bookmarkEnd w:id="45"/>
      <w:r>
        <w:t xml:space="preserve"> </w:t>
      </w:r>
    </w:p>
    <w:p w14:paraId="076AA9B2" w14:textId="087E19B3" w:rsidR="00593D48" w:rsidRDefault="00593D48" w:rsidP="00593D48">
      <w:r>
        <w:t>Bezpečnostné požiadavky a POV počas výstavby boli dňa 13.6.2016 a 11.7.2019 prerokované so zástupcami PHaZZ nasledovne:</w:t>
      </w:r>
    </w:p>
    <w:p w14:paraId="79D03FFD" w14:textId="6105B66B" w:rsidR="00593D48" w:rsidRDefault="00593D48" w:rsidP="00996199">
      <w:r>
        <w:t>Koncepcia evakuácie osôb počas výstavby</w:t>
      </w:r>
      <w:r w:rsidR="00DA4C4C">
        <w:t>:</w:t>
      </w:r>
    </w:p>
    <w:p w14:paraId="4533BB94" w14:textId="77777777" w:rsidR="00593D48" w:rsidRDefault="00593D48" w:rsidP="00593D48">
      <w:pPr>
        <w:pStyle w:val="Odsekzoznamu"/>
        <w:ind w:left="0"/>
      </w:pPr>
      <w:r>
        <w:t xml:space="preserve">Koncepcia evakuácie </w:t>
      </w:r>
      <w:r w:rsidRPr="00B1097E">
        <w:t>osôb</w:t>
      </w:r>
      <w:r>
        <w:t xml:space="preserve"> (viď. príloha TS) počas výstavby PTR</w:t>
      </w:r>
      <w:r w:rsidRPr="00B1097E">
        <w:t xml:space="preserve"> </w:t>
      </w:r>
      <w:r>
        <w:t>v prípade mimoriadnej udalosti spočíva v úniku osôb cez priečne prepojenia, ktoré v čase realizácie PTR plnia plnohodnotnú funkciu chránenej únikovej cesty. Existujúce priečne prepojenia budú v čase prerazenia tunelovej rúry vybavené dočasnou priečkou a osadeným ventilátorom s filtrom.</w:t>
      </w:r>
      <w:r w:rsidRPr="00C214EA">
        <w:t xml:space="preserve"> </w:t>
      </w:r>
    </w:p>
    <w:p w14:paraId="6CB0018B" w14:textId="77777777" w:rsidR="00593D48" w:rsidRDefault="00593D48" w:rsidP="00593D48">
      <w:pPr>
        <w:pStyle w:val="Odsekzoznamu"/>
        <w:ind w:left="0"/>
      </w:pPr>
      <w:r w:rsidRPr="00C214EA">
        <w:t>Počas výstavby tunela, nie je možne sa vyhnúť krátkodobému prerušeniu priečn</w:t>
      </w:r>
      <w:r>
        <w:t>eho prepojenia (z dôvodu razenia</w:t>
      </w:r>
      <w:r w:rsidRPr="00C214EA">
        <w:t xml:space="preserve"> tunela v mieste prepojenia</w:t>
      </w:r>
      <w:r>
        <w:t>,</w:t>
      </w:r>
      <w:r w:rsidRPr="00C214EA">
        <w:t xml:space="preserve"> z dôvodu prác v priečnom prepojení</w:t>
      </w:r>
      <w:r>
        <w:t xml:space="preserve"> – reprofilácia, betonáže sekundárneho ostenia, atď.</w:t>
      </w:r>
      <w:r w:rsidRPr="00C214EA">
        <w:t>). Z tohto dôvodu budú práce zhotoviteľom organizované tak, aby druhé priečne prepojenie bolo v každej etape výstavy funkčné. Dočasným prerušením jedného priečneho prepojenia narastie dĺžka nechránenej únikovej cesty v tunelovej rúre pre bežnú dopravu na hodnotu 370 m resp. 410 m, čo je však stále v porovnaní s hraničnou hodnotou 500 m stanovenou v čl. 2.3.8, prílohy č.2, NV SR č.344/2006 Z.z. hodnota na strane bezpečnosti.</w:t>
      </w:r>
      <w:r>
        <w:t xml:space="preserve">   </w:t>
      </w:r>
    </w:p>
    <w:p w14:paraId="3738171A" w14:textId="77777777" w:rsidR="00593D48" w:rsidRDefault="00593D48" w:rsidP="00593D48">
      <w:pPr>
        <w:pStyle w:val="Odsekzoznamu"/>
        <w:ind w:left="0"/>
      </w:pPr>
      <w:r>
        <w:t xml:space="preserve">Pri realizácií prác na tuneli Horelica či už v pravej alebo ľavej tunelovej rúre musí byť dodržaná zásada funkčnosti minimálne jedného priečneho prepojenia a funkčnosti nadväzujúcej únikovej cesty ktorá vedie cez stavenisko v tuneli až na portál na voľné priestranstvo v akejkoľvek fáze výstavby. </w:t>
      </w:r>
    </w:p>
    <w:p w14:paraId="7DDAFF9B" w14:textId="77777777" w:rsidR="00593D48" w:rsidRDefault="00593D48" w:rsidP="00593D48">
      <w:pPr>
        <w:pStyle w:val="Odsekzoznamu"/>
        <w:ind w:left="0"/>
      </w:pPr>
      <w:r>
        <w:t xml:space="preserve">Z tohto dôvodu musí zhotoviteľ organizovať stavebné práce tak, aby túto zásadu dodržal a v prípade zmeny organizácie úniku cez priečne prepojenia alebo zmeny smeru úniku cez </w:t>
      </w:r>
      <w:r w:rsidRPr="00A30DE8">
        <w:t>stavenisko v tuneli</w:t>
      </w:r>
      <w:r>
        <w:t xml:space="preserve"> na jeden z portálov na voľné priestranstvo musí túto skutočnosť v predstihu oznámiť operátorom tunela a upraviť smerovanie únikového značenia na únikovej ceste.</w:t>
      </w:r>
    </w:p>
    <w:p w14:paraId="558CE23B" w14:textId="77777777" w:rsidR="001D12D4" w:rsidRDefault="001D12D4" w:rsidP="001D12D4">
      <w:pPr>
        <w:pStyle w:val="Odsekzoznamu"/>
        <w:ind w:left="0"/>
      </w:pPr>
      <w:r>
        <w:t>Schéma usporiadania únikovej a zásahovej cesty na stavenisku v profile tunela je znázornená vo výkrese č. 4.4 "Úniková cesta vo fáze razenia" a vo výkrese č. 4.5 "Ú</w:t>
      </w:r>
      <w:r w:rsidRPr="00AD07DE">
        <w:t xml:space="preserve">niková cesta vo fáze </w:t>
      </w:r>
      <w:r>
        <w:t>betonáže sekundárneho ostenia".</w:t>
      </w:r>
    </w:p>
    <w:p w14:paraId="18CFD444" w14:textId="77777777" w:rsidR="00A455B8" w:rsidRDefault="00A455B8" w:rsidP="001D12D4">
      <w:pPr>
        <w:pStyle w:val="Odsekzoznamu"/>
        <w:ind w:left="0"/>
      </w:pPr>
    </w:p>
    <w:p w14:paraId="780EFE94" w14:textId="77777777" w:rsidR="001D12D4" w:rsidRDefault="001D12D4" w:rsidP="00CE1EB2">
      <w:pPr>
        <w:pStyle w:val="Nadpis3"/>
      </w:pPr>
      <w:bookmarkStart w:id="46" w:name="_Toc167275762"/>
      <w:r>
        <w:t>Únikové a zásahové cesty na stavenisku</w:t>
      </w:r>
      <w:bookmarkEnd w:id="46"/>
    </w:p>
    <w:p w14:paraId="724977B6" w14:textId="77777777" w:rsidR="001D12D4" w:rsidRDefault="001D12D4" w:rsidP="001D12D4">
      <w:pPr>
        <w:pStyle w:val="Odsekzoznamu"/>
        <w:ind w:left="0"/>
      </w:pPr>
      <w:r>
        <w:t xml:space="preserve">Únik osôb cez stavenisko bude prebiehať po vymedzenej únikovej ceste s priechodným gabaritom 1,5x2,2 m ktorá predstavuje súvislú bezprekážkovú spevnenú alebo zhutnenú plochu oddelenú od ostatného priestoru rozoberateľným prenosným zábradlím, ktorá vedie na portál na voľné priestranstvo. </w:t>
      </w:r>
      <w:r w:rsidRPr="00DC6772">
        <w:t xml:space="preserve">Zabezpečená úniková cesta </w:t>
      </w:r>
      <w:r>
        <w:t xml:space="preserve">v TR </w:t>
      </w:r>
      <w:r w:rsidRPr="00DC6772">
        <w:t>bude vybavená únikovým značením navádzajúcim unikajúcich ľudí k východu a musí byť osvetlená.</w:t>
      </w:r>
    </w:p>
    <w:p w14:paraId="07827C61" w14:textId="77777777" w:rsidR="001D12D4" w:rsidRDefault="001D12D4" w:rsidP="001D12D4">
      <w:pPr>
        <w:pStyle w:val="Odsekzoznamu"/>
        <w:ind w:left="0"/>
      </w:pPr>
      <w:r>
        <w:t>Príjazd hasičskej techniky na stavenisko do tunelovej rúry bude umožňovať vymedzený priestor s prejazdným gabaritom 3,5x4,5 m so spevneným alebo zhutneným povrchom ktorý slúži aj pre pojazd vozidiel stavby, zhotoviteľ</w:t>
      </w:r>
      <w:r w:rsidRPr="00D8465B">
        <w:t xml:space="preserve"> zabezpeč</w:t>
      </w:r>
      <w:r>
        <w:t>í</w:t>
      </w:r>
      <w:r w:rsidRPr="00D8465B">
        <w:t xml:space="preserve"> nosnosť </w:t>
      </w:r>
      <w:r>
        <w:t xml:space="preserve">povrchu </w:t>
      </w:r>
      <w:r w:rsidRPr="00D8465B">
        <w:t xml:space="preserve">pre príjazd vozidiel hasičských jednotiek, s max. zaťažením na jednu nápravu vozidla </w:t>
      </w:r>
      <w:r>
        <w:t>80k</w:t>
      </w:r>
      <w:r w:rsidRPr="00D8465B">
        <w:t>N.</w:t>
      </w:r>
      <w:r>
        <w:t xml:space="preserve"> Vymedzený priestor bude zhotoviteľ udržiavať voľný / prejazdný. </w:t>
      </w:r>
    </w:p>
    <w:p w14:paraId="4A2CF251" w14:textId="2C32E1DD" w:rsidR="001140C5" w:rsidRDefault="001D12D4" w:rsidP="001D12D4">
      <w:r>
        <w:t xml:space="preserve">Zhotoviteľ musí organizovať stavebné práce tak, aby umožnil príjazd hasičskej techniky cez stavenisko TR k priečnym prepojeniam aspoň z jedného portálu. V prípade zmeny organizácie príjazdu na portálové plochy a do tunela, musí túto skutočnosť v predstihu oznámiť </w:t>
      </w:r>
      <w:r w:rsidRPr="00F50B97">
        <w:t>operátorom tunela</w:t>
      </w:r>
      <w:r>
        <w:t>.</w:t>
      </w:r>
    </w:p>
    <w:p w14:paraId="3CCF3358" w14:textId="77777777" w:rsidR="001D12D4" w:rsidRPr="0010460A" w:rsidRDefault="001D12D4" w:rsidP="00CE1EB2">
      <w:pPr>
        <w:pStyle w:val="Nadpis3"/>
      </w:pPr>
      <w:bookmarkStart w:id="47" w:name="_Toc167275763"/>
      <w:r>
        <w:t>Všeobecné opatrenia a požiadavky</w:t>
      </w:r>
      <w:bookmarkEnd w:id="47"/>
    </w:p>
    <w:p w14:paraId="73F18EB5" w14:textId="77777777" w:rsidR="001D12D4" w:rsidRDefault="001D12D4" w:rsidP="001C1250">
      <w:pPr>
        <w:pStyle w:val="Odsekzoznamu"/>
        <w:numPr>
          <w:ilvl w:val="0"/>
          <w:numId w:val="28"/>
        </w:numPr>
        <w:spacing w:before="54" w:after="0" w:line="284" w:lineRule="atLeast"/>
        <w:jc w:val="left"/>
      </w:pPr>
      <w:r>
        <w:t>na stavenisku v tunelovej rúre bude osadená stavenisková bezpečnostná signalizácia, ktorej úlohou bude zabezpečiť prenos signálov zo staveniska TR na operátorské pracovisko a naopak z operátorského pracoviska na stavenisko v TR. Stavenisková bezpečnostná signalizácia ktorá spočíva v osadení signalizačných krabíc vo vzdialenosti najviac 50 m, ktoré majú za úlohu informovať pracovníkov na stavbe tunela o vzniku mimoriadnej udalosti v TR pre bežnú dopravu, alebo v</w:t>
      </w:r>
      <w:r w:rsidRPr="00E14E63">
        <w:t xml:space="preserve"> opačnom prípade ak dôjde k mimoriadnej udalosti na stavenisku bud</w:t>
      </w:r>
      <w:r>
        <w:t>e</w:t>
      </w:r>
      <w:r w:rsidRPr="00E14E63">
        <w:t xml:space="preserve"> staveniskov</w:t>
      </w:r>
      <w:r>
        <w:t>á</w:t>
      </w:r>
      <w:r w:rsidRPr="00E14E63">
        <w:t xml:space="preserve"> signaliz</w:t>
      </w:r>
      <w:r>
        <w:t>ácia</w:t>
      </w:r>
      <w:r w:rsidRPr="00E14E63">
        <w:t xml:space="preserve"> </w:t>
      </w:r>
      <w:r>
        <w:t>stlačením tlačidla vysielať signál</w:t>
      </w:r>
      <w:r w:rsidRPr="00E14E63">
        <w:t xml:space="preserve"> </w:t>
      </w:r>
      <w:r>
        <w:t>na operátorské pracovisko ktoré následne uzavrie TR a preruší bežnú dopravu</w:t>
      </w:r>
      <w:r w:rsidRPr="0010460A">
        <w:rPr>
          <w:rFonts w:cs="Arial"/>
        </w:rPr>
        <w:t>;</w:t>
      </w:r>
      <w:r>
        <w:t xml:space="preserve"> </w:t>
      </w:r>
    </w:p>
    <w:p w14:paraId="14FCAA7F" w14:textId="77777777" w:rsidR="001D12D4" w:rsidRPr="00547E8C" w:rsidRDefault="001D12D4" w:rsidP="001C1250">
      <w:pPr>
        <w:pStyle w:val="Odsekzoznamu"/>
        <w:numPr>
          <w:ilvl w:val="0"/>
          <w:numId w:val="28"/>
        </w:numPr>
        <w:spacing w:after="0" w:line="284" w:lineRule="atLeast"/>
        <w:jc w:val="left"/>
      </w:pPr>
      <w:r>
        <w:t xml:space="preserve">krabice </w:t>
      </w:r>
      <w:r w:rsidRPr="00547E8C">
        <w:t>staveniskov</w:t>
      </w:r>
      <w:r>
        <w:t>ej</w:t>
      </w:r>
      <w:r w:rsidRPr="00547E8C">
        <w:t xml:space="preserve"> bezpečnostn</w:t>
      </w:r>
      <w:r>
        <w:t>ej</w:t>
      </w:r>
      <w:r w:rsidRPr="00547E8C">
        <w:t xml:space="preserve"> signalizáci</w:t>
      </w:r>
      <w:r>
        <w:t xml:space="preserve">e budú po aktivovaní v </w:t>
      </w:r>
      <w:r w:rsidRPr="00547E8C">
        <w:t>prípade vzniku mimoriadnej situácie vysielať zvukové a svetelné signály</w:t>
      </w:r>
      <w:r w:rsidRPr="00547E8C">
        <w:rPr>
          <w:rFonts w:cs="Arial"/>
        </w:rPr>
        <w:t>;</w:t>
      </w:r>
    </w:p>
    <w:p w14:paraId="3C257D9D" w14:textId="77777777" w:rsidR="001D12D4" w:rsidRPr="00547E8C" w:rsidRDefault="001D12D4" w:rsidP="001C1250">
      <w:pPr>
        <w:pStyle w:val="Odsekzoznamu"/>
        <w:numPr>
          <w:ilvl w:val="0"/>
          <w:numId w:val="28"/>
        </w:numPr>
        <w:spacing w:after="0" w:line="284" w:lineRule="atLeast"/>
        <w:jc w:val="left"/>
      </w:pPr>
      <w:r w:rsidRPr="00547E8C">
        <w:t>požaduje sa vykonať súčinnostné cvičenie IZS a pracovníkov zhotoviteľa stavby</w:t>
      </w:r>
      <w:r w:rsidRPr="00547E8C">
        <w:rPr>
          <w:rFonts w:cs="Arial"/>
        </w:rPr>
        <w:t>;</w:t>
      </w:r>
      <w:r w:rsidRPr="00547E8C">
        <w:t xml:space="preserve"> </w:t>
      </w:r>
    </w:p>
    <w:p w14:paraId="0550C1B6" w14:textId="77777777" w:rsidR="001D12D4" w:rsidRDefault="001D12D4" w:rsidP="001C1250">
      <w:pPr>
        <w:pStyle w:val="Odsekzoznamu"/>
        <w:numPr>
          <w:ilvl w:val="0"/>
          <w:numId w:val="28"/>
        </w:numPr>
        <w:spacing w:after="0" w:line="284" w:lineRule="atLeast"/>
        <w:jc w:val="left"/>
      </w:pPr>
      <w:r>
        <w:t>bude sa vyžadovať súčinnosť pracovníkov zhotoviteľa, v prípade vzniku mimoriadnej udalosti v TR pre bežnú dopravu, pracovníci okamžite ukončia stavebné práce, uvoľnia priestor na stavenisku pred priečnym prepojením a uvoľnia prejazdný koridor pre príjazd záchranných zložiek, budú napomáhať pri evakuácií, atď.</w:t>
      </w:r>
      <w:r>
        <w:rPr>
          <w:rFonts w:cs="Arial"/>
        </w:rPr>
        <w:t>;</w:t>
      </w:r>
      <w:r>
        <w:t xml:space="preserve"> </w:t>
      </w:r>
    </w:p>
    <w:p w14:paraId="06241626" w14:textId="77777777" w:rsidR="001D12D4" w:rsidRDefault="001D12D4" w:rsidP="001C1250">
      <w:pPr>
        <w:pStyle w:val="Odsekzoznamu"/>
        <w:numPr>
          <w:ilvl w:val="0"/>
          <w:numId w:val="28"/>
        </w:numPr>
        <w:spacing w:after="0" w:line="284" w:lineRule="atLeast"/>
        <w:jc w:val="left"/>
      </w:pPr>
      <w:r>
        <w:t>požadujú sa priebežné prehliadky staveniska zástupcami HaZZ v intervaloch raz za 2-3 mesiace</w:t>
      </w:r>
      <w:r>
        <w:rPr>
          <w:rFonts w:cs="Arial"/>
        </w:rPr>
        <w:t>;</w:t>
      </w:r>
      <w:r>
        <w:t xml:space="preserve"> </w:t>
      </w:r>
    </w:p>
    <w:p w14:paraId="317257AB" w14:textId="77777777" w:rsidR="001D12D4" w:rsidRDefault="001D12D4" w:rsidP="001C1250">
      <w:pPr>
        <w:pStyle w:val="Odsekzoznamu"/>
        <w:numPr>
          <w:ilvl w:val="0"/>
          <w:numId w:val="28"/>
        </w:numPr>
        <w:spacing w:after="0" w:line="284" w:lineRule="atLeast"/>
        <w:jc w:val="left"/>
      </w:pPr>
      <w:r>
        <w:t xml:space="preserve">zhotoviteľ bude v predstihu podávať informácie na operátorské pracovisko o zmene </w:t>
      </w:r>
      <w:r w:rsidRPr="00307FEF">
        <w:t xml:space="preserve">organizácie úniku cez priečne prepojenia </w:t>
      </w:r>
      <w:r>
        <w:t>a o zmene smeru úniku cez stavenisko v TR, operátori budú následne informovať HaZZ</w:t>
      </w:r>
      <w:r>
        <w:rPr>
          <w:rFonts w:cs="Arial"/>
        </w:rPr>
        <w:t>;</w:t>
      </w:r>
    </w:p>
    <w:p w14:paraId="0A9A06E1" w14:textId="77777777" w:rsidR="001D12D4" w:rsidRDefault="001D12D4" w:rsidP="001C1250">
      <w:pPr>
        <w:pStyle w:val="Odsekzoznamu"/>
        <w:numPr>
          <w:ilvl w:val="0"/>
          <w:numId w:val="28"/>
        </w:numPr>
        <w:spacing w:after="0" w:line="284" w:lineRule="atLeast"/>
        <w:jc w:val="left"/>
      </w:pPr>
      <w:r w:rsidRPr="00307FEF">
        <w:t xml:space="preserve">zhotoviteľ bude v predstihu podávať </w:t>
      </w:r>
      <w:r>
        <w:t>na operátorské pracovisko</w:t>
      </w:r>
      <w:r w:rsidRPr="00307FEF">
        <w:t xml:space="preserve"> informácie o zmene organizá</w:t>
      </w:r>
      <w:r>
        <w:t>cie príjazdu na portálové plochy a do tunela,</w:t>
      </w:r>
      <w:r w:rsidRPr="00CE0B1D">
        <w:t xml:space="preserve"> </w:t>
      </w:r>
      <w:r>
        <w:t>o</w:t>
      </w:r>
      <w:r w:rsidRPr="00CE0B1D">
        <w:t xml:space="preserve">perátori budú </w:t>
      </w:r>
      <w:r w:rsidRPr="00B43A5F">
        <w:t>následne informovať</w:t>
      </w:r>
      <w:r w:rsidRPr="00CE0B1D">
        <w:t xml:space="preserve"> HaZZ</w:t>
      </w:r>
      <w:r w:rsidRPr="00477598">
        <w:rPr>
          <w:rFonts w:cs="Arial"/>
        </w:rPr>
        <w:t>;</w:t>
      </w:r>
    </w:p>
    <w:p w14:paraId="52068B5A" w14:textId="77777777" w:rsidR="001D12D4" w:rsidRPr="001D12D4" w:rsidRDefault="001D12D4" w:rsidP="001C1250">
      <w:pPr>
        <w:pStyle w:val="Odsekzoznamu"/>
        <w:numPr>
          <w:ilvl w:val="0"/>
          <w:numId w:val="28"/>
        </w:numPr>
        <w:spacing w:after="0" w:line="284" w:lineRule="atLeast"/>
        <w:jc w:val="left"/>
      </w:pPr>
      <w:r>
        <w:t>staveniskové osvetlenie slúžiace aj na osvetlenie únikovej cesty bude osadené v rozstupoch najviac 25 m a minimálne jedno svietidlo bude nad každým priečnym prepojením</w:t>
      </w:r>
      <w:r>
        <w:rPr>
          <w:rFonts w:cs="Arial"/>
        </w:rPr>
        <w:t>;</w:t>
      </w:r>
    </w:p>
    <w:p w14:paraId="601CDC93" w14:textId="77777777" w:rsidR="001D12D4" w:rsidRPr="001D12D4" w:rsidRDefault="001D12D4" w:rsidP="001C1250">
      <w:pPr>
        <w:pStyle w:val="Odsekzoznamu"/>
        <w:numPr>
          <w:ilvl w:val="0"/>
          <w:numId w:val="28"/>
        </w:numPr>
        <w:spacing w:after="0" w:line="284" w:lineRule="atLeast"/>
        <w:jc w:val="left"/>
      </w:pPr>
      <w:r>
        <w:t>prekážky na stavenisku, v blízkosti prejazdného alebo priechodného gabaritu budú vhodne označené alebo osvetlené</w:t>
      </w:r>
      <w:r w:rsidRPr="001D12D4">
        <w:rPr>
          <w:rFonts w:cs="Arial"/>
        </w:rPr>
        <w:t>;</w:t>
      </w:r>
    </w:p>
    <w:p w14:paraId="4E46EE49" w14:textId="77777777" w:rsidR="001D12D4" w:rsidRDefault="001D12D4" w:rsidP="001C1250">
      <w:pPr>
        <w:pStyle w:val="Odsekzoznamu"/>
        <w:numPr>
          <w:ilvl w:val="0"/>
          <w:numId w:val="28"/>
        </w:numPr>
        <w:spacing w:after="0" w:line="284" w:lineRule="atLeast"/>
        <w:jc w:val="left"/>
      </w:pPr>
      <w:r>
        <w:lastRenderedPageBreak/>
        <w:t>zhotoviteľ môže v prípade potreby vyhotoviť na únikových cestách na stavenisku dočasné lávky a rampy so zábradlím ktoré rešpektujú priechodný gabarit</w:t>
      </w:r>
      <w:r>
        <w:rPr>
          <w:rFonts w:cs="Arial"/>
        </w:rPr>
        <w:t>;</w:t>
      </w:r>
    </w:p>
    <w:p w14:paraId="12303C2A" w14:textId="77777777" w:rsidR="001D12D4" w:rsidRPr="00AB30AE" w:rsidRDefault="001D12D4" w:rsidP="001C1250">
      <w:pPr>
        <w:pStyle w:val="Odsekzoznamu"/>
        <w:numPr>
          <w:ilvl w:val="0"/>
          <w:numId w:val="28"/>
        </w:numPr>
        <w:spacing w:after="0" w:line="284" w:lineRule="atLeast"/>
        <w:jc w:val="left"/>
      </w:pPr>
      <w:r>
        <w:t>prenosné zábradlie ohraničujúce únikovú cestu bude výšky 1,1 m a bude rozoberateľné</w:t>
      </w:r>
      <w:r>
        <w:rPr>
          <w:rFonts w:cs="Arial"/>
        </w:rPr>
        <w:t>;</w:t>
      </w:r>
    </w:p>
    <w:p w14:paraId="5F80E256" w14:textId="77777777" w:rsidR="001D12D4" w:rsidRDefault="001D12D4" w:rsidP="001C1250">
      <w:pPr>
        <w:pStyle w:val="Odsekzoznamu"/>
        <w:numPr>
          <w:ilvl w:val="0"/>
          <w:numId w:val="28"/>
        </w:numPr>
        <w:spacing w:after="0" w:line="284" w:lineRule="atLeast"/>
        <w:jc w:val="left"/>
      </w:pPr>
      <w:r>
        <w:t>zhotoviteľ pred začiatkom stavebných prác vypracuje dokumentáciu BOZP</w:t>
      </w:r>
      <w:r>
        <w:rPr>
          <w:rFonts w:cs="Arial"/>
        </w:rPr>
        <w:t>;</w:t>
      </w:r>
    </w:p>
    <w:p w14:paraId="6E77D73B" w14:textId="77777777" w:rsidR="001D12D4" w:rsidRDefault="001D12D4" w:rsidP="001C1250">
      <w:pPr>
        <w:pStyle w:val="Odsekzoznamu"/>
        <w:numPr>
          <w:ilvl w:val="0"/>
          <w:numId w:val="28"/>
        </w:numPr>
        <w:spacing w:after="0" w:line="284" w:lineRule="atLeast"/>
        <w:jc w:val="left"/>
      </w:pPr>
      <w:r>
        <w:t>vo fáze zhotoveného sekundárneho ostenia bude úniková cesta vybavená obojstranne zábradlím</w:t>
      </w:r>
      <w:r>
        <w:rPr>
          <w:rFonts w:cs="Arial"/>
        </w:rPr>
        <w:t>;</w:t>
      </w:r>
      <w:r>
        <w:t xml:space="preserve"> </w:t>
      </w:r>
    </w:p>
    <w:p w14:paraId="0688D20C" w14:textId="77777777" w:rsidR="001D12D4" w:rsidRDefault="001D12D4" w:rsidP="001C1250">
      <w:pPr>
        <w:pStyle w:val="Odsekzoznamu"/>
        <w:numPr>
          <w:ilvl w:val="0"/>
          <w:numId w:val="28"/>
        </w:numPr>
        <w:spacing w:after="0" w:line="284" w:lineRule="atLeast"/>
        <w:jc w:val="left"/>
      </w:pPr>
      <w:r>
        <w:t>odvodnenie povrchu únikovej a zásahovej cesty  bude realizované priečnym spádovaním</w:t>
      </w:r>
      <w:r>
        <w:rPr>
          <w:rFonts w:cs="Arial"/>
        </w:rPr>
        <w:t>;</w:t>
      </w:r>
    </w:p>
    <w:p w14:paraId="49EEC125" w14:textId="77777777" w:rsidR="001D12D4" w:rsidRDefault="001D12D4" w:rsidP="001C1250">
      <w:pPr>
        <w:pStyle w:val="Odsekzoznamu"/>
        <w:numPr>
          <w:ilvl w:val="0"/>
          <w:numId w:val="28"/>
        </w:numPr>
        <w:spacing w:after="0" w:line="284" w:lineRule="atLeast"/>
        <w:jc w:val="left"/>
      </w:pPr>
      <w:r>
        <w:t>banské vody budú zo staveniska TR vyvedené spevnenou priekopou alebo potrubím tak, aby sa zamedzilo rozmočeniu a rozbrednutiu povrchu únikových alebo zásahových ciest</w:t>
      </w:r>
      <w:r>
        <w:rPr>
          <w:rFonts w:cs="Arial"/>
        </w:rPr>
        <w:t>;</w:t>
      </w:r>
      <w:r>
        <w:t xml:space="preserve"> </w:t>
      </w:r>
    </w:p>
    <w:p w14:paraId="6774776A" w14:textId="77777777" w:rsidR="001D12D4" w:rsidRDefault="001D12D4" w:rsidP="001C1250">
      <w:pPr>
        <w:pStyle w:val="Odsekzoznamu"/>
        <w:numPr>
          <w:ilvl w:val="0"/>
          <w:numId w:val="28"/>
        </w:numPr>
        <w:spacing w:after="0" w:line="284" w:lineRule="atLeast"/>
        <w:jc w:val="left"/>
      </w:pPr>
      <w:r>
        <w:t xml:space="preserve">povrch únikovej cesty pre peších na stavenisku v TR bude vo fáze razenia bude od ostatnej pojazdnej plochy vyvýšený. </w:t>
      </w:r>
    </w:p>
    <w:p w14:paraId="7A160894" w14:textId="77777777" w:rsidR="001D12D4" w:rsidRDefault="001D12D4" w:rsidP="001D12D4"/>
    <w:p w14:paraId="3A540542" w14:textId="12B19BC4" w:rsidR="001D12D4" w:rsidRDefault="001D12D4" w:rsidP="001D12D4">
      <w:pPr>
        <w:rPr>
          <w:rFonts w:cs="Arial"/>
          <w:szCs w:val="20"/>
        </w:rPr>
      </w:pPr>
      <w:r w:rsidRPr="00B55BE2">
        <w:rPr>
          <w:rFonts w:cs="Arial"/>
          <w:szCs w:val="20"/>
        </w:rPr>
        <w:t>Bezpečnostné opatrenia použité pri rekonštrukcií existujúcej LTR súvisiace s </w:t>
      </w:r>
      <w:r>
        <w:rPr>
          <w:rFonts w:cs="Arial"/>
          <w:szCs w:val="20"/>
        </w:rPr>
        <w:t xml:space="preserve"> únikovými a zásahovými cestami </w:t>
      </w:r>
      <w:r w:rsidRPr="00B55BE2">
        <w:rPr>
          <w:rFonts w:cs="Arial"/>
          <w:szCs w:val="20"/>
        </w:rPr>
        <w:t>budú zhruba recipročné ako opatrenia pri výsta</w:t>
      </w:r>
      <w:r>
        <w:rPr>
          <w:rFonts w:cs="Arial"/>
          <w:szCs w:val="20"/>
        </w:rPr>
        <w:t>vbe novej PTR</w:t>
      </w:r>
      <w:r w:rsidRPr="00B55BE2">
        <w:rPr>
          <w:rFonts w:cs="Arial"/>
          <w:szCs w:val="20"/>
        </w:rPr>
        <w:t>.</w:t>
      </w:r>
    </w:p>
    <w:p w14:paraId="445A999B" w14:textId="77777777" w:rsidR="001D12D4" w:rsidRDefault="001D12D4" w:rsidP="00CE1EB2">
      <w:pPr>
        <w:pStyle w:val="Nadpis3"/>
      </w:pPr>
      <w:bookmarkStart w:id="48" w:name="_Toc51857292"/>
      <w:bookmarkStart w:id="49" w:name="_Toc167275764"/>
      <w:r>
        <w:t>Prístupové komunikácie počas výstavby</w:t>
      </w:r>
      <w:bookmarkEnd w:id="48"/>
      <w:bookmarkEnd w:id="49"/>
    </w:p>
    <w:p w14:paraId="62C3A6F9" w14:textId="77777777" w:rsidR="001D12D4" w:rsidRDefault="001D12D4" w:rsidP="001D12D4">
      <w:r>
        <w:t>Pred realizáciou stavebných prác na navrhovanej PTR</w:t>
      </w:r>
      <w:r w:rsidRPr="007C33CB">
        <w:t xml:space="preserve"> </w:t>
      </w:r>
      <w:r>
        <w:t>je potrebné vybudovanie</w:t>
      </w:r>
      <w:r w:rsidRPr="007C33CB">
        <w:t xml:space="preserve"> prístup</w:t>
      </w:r>
      <w:r>
        <w:t>ovej cesty na stavenisko  800-02</w:t>
      </w:r>
      <w:r w:rsidRPr="007C33CB">
        <w:t xml:space="preserve"> k východnému portálu tunela Horelica. Prístupová cesta na stavenisko je navrhnutá ako dočasná komunikácia. </w:t>
      </w:r>
      <w:r>
        <w:t xml:space="preserve">Prístupová cesta sa napája od Kysuckej cesty, pokračuje v trase navrhovaného polprofilu diaľnice a končí v napojení na prístupovú komunikáciu k východnému portálu tunela. </w:t>
      </w:r>
      <w:r w:rsidRPr="007C33CB">
        <w:t>Alternatívne bude</w:t>
      </w:r>
      <w:r>
        <w:t xml:space="preserve"> prístupová komunikácia </w:t>
      </w:r>
      <w:r w:rsidRPr="007C33CB">
        <w:t xml:space="preserve"> počas výstavby využívaná pre príjazd zložiek IZS.</w:t>
      </w:r>
    </w:p>
    <w:p w14:paraId="06E98C3B" w14:textId="77777777" w:rsidR="001D12D4" w:rsidRDefault="001D12D4" w:rsidP="001D12D4">
      <w:r w:rsidRPr="00915937">
        <w:t xml:space="preserve">Na prístup k západnému portálu (Čadca) bude slúžiť existujúca cesta 102-00 "Do Capkov". Na jestvujúcej ceste ešte pred začatím stavebných prác na tuneli </w:t>
      </w:r>
      <w:r>
        <w:t xml:space="preserve">prebehnú </w:t>
      </w:r>
      <w:r w:rsidRPr="00915937">
        <w:t>sanačné práce</w:t>
      </w:r>
      <w:r>
        <w:t xml:space="preserve"> z dôvodu lokálnych zosuvov</w:t>
      </w:r>
      <w:r w:rsidRPr="00915937">
        <w:t>.</w:t>
      </w:r>
    </w:p>
    <w:p w14:paraId="48B56AE1" w14:textId="77777777" w:rsidR="001D12D4" w:rsidRDefault="001D12D4" w:rsidP="00CE1EB2">
      <w:pPr>
        <w:pStyle w:val="Nadpis3"/>
      </w:pPr>
      <w:bookmarkStart w:id="50" w:name="_Toc51857293"/>
      <w:bookmarkStart w:id="51" w:name="_Toc167275765"/>
      <w:r>
        <w:t>Dopravné obmedzenia</w:t>
      </w:r>
      <w:bookmarkEnd w:id="50"/>
      <w:bookmarkEnd w:id="51"/>
    </w:p>
    <w:p w14:paraId="72D22376" w14:textId="663B296E" w:rsidR="001D12D4" w:rsidRDefault="001D12D4" w:rsidP="001D12D4">
      <w:pPr>
        <w:rPr>
          <w:lang w:eastAsia="de-CH"/>
        </w:rPr>
      </w:pPr>
      <w:r>
        <w:rPr>
          <w:lang w:eastAsia="de-CH"/>
        </w:rPr>
        <w:t xml:space="preserve">Pri návrhu druhej tunelovej rúry a modernizácií existujúcej rúry tunela Horelica bol kladený dôraz na minimalizáciu dopravných obmedzení v tuneli Horelica. </w:t>
      </w:r>
      <w:r w:rsidR="00774D48">
        <w:rPr>
          <w:lang w:eastAsia="de-CH"/>
        </w:rPr>
        <w:t xml:space="preserve">Z </w:t>
      </w:r>
      <w:r>
        <w:rPr>
          <w:lang w:eastAsia="de-CH"/>
        </w:rPr>
        <w:t xml:space="preserve">tohto dôvodu sa pristúpilo ku komplexnému návrhu ktorý umožňuje spustenie PTR do dočasnej obojsmernej prevádzky počas stavebných prác ktoré budú prebiehať v LTR. </w:t>
      </w:r>
    </w:p>
    <w:p w14:paraId="02A74B06" w14:textId="77777777" w:rsidR="001D12D4" w:rsidRDefault="001D12D4" w:rsidP="001D12D4">
      <w:pPr>
        <w:rPr>
          <w:lang w:eastAsia="de-CH"/>
        </w:rPr>
      </w:pPr>
      <w:r>
        <w:rPr>
          <w:lang w:eastAsia="de-CH"/>
        </w:rPr>
        <w:t xml:space="preserve">Počas výstavby tunela dôjde k nevyhnutným krátkodobým odstávkam ktoré budú nevyhnutné </w:t>
      </w:r>
      <w:r w:rsidRPr="00F15FBD">
        <w:rPr>
          <w:lang w:eastAsia="de-CH"/>
        </w:rPr>
        <w:t>počas</w:t>
      </w:r>
      <w:r>
        <w:rPr>
          <w:lang w:eastAsia="de-CH"/>
        </w:rPr>
        <w:t>:</w:t>
      </w:r>
    </w:p>
    <w:p w14:paraId="66F5E10C" w14:textId="77777777" w:rsidR="001D12D4" w:rsidRDefault="001D12D4" w:rsidP="001C1250">
      <w:pPr>
        <w:pStyle w:val="Odsekzoznamu"/>
        <w:numPr>
          <w:ilvl w:val="0"/>
          <w:numId w:val="29"/>
        </w:numPr>
        <w:spacing w:before="54" w:after="0" w:line="284" w:lineRule="atLeast"/>
        <w:jc w:val="left"/>
        <w:rPr>
          <w:lang w:eastAsia="de-CH"/>
        </w:rPr>
      </w:pPr>
      <w:r>
        <w:rPr>
          <w:lang w:eastAsia="de-CH"/>
        </w:rPr>
        <w:t>rekonštrukcie VN rozvodne na PTO Horelica</w:t>
      </w:r>
      <w:r>
        <w:rPr>
          <w:rFonts w:cs="Arial"/>
          <w:lang w:eastAsia="de-CH"/>
        </w:rPr>
        <w:t>;</w:t>
      </w:r>
      <w:r>
        <w:rPr>
          <w:lang w:eastAsia="de-CH"/>
        </w:rPr>
        <w:t xml:space="preserve"> </w:t>
      </w:r>
    </w:p>
    <w:p w14:paraId="01C7683A" w14:textId="77777777" w:rsidR="001D12D4" w:rsidRDefault="001D12D4" w:rsidP="001C1250">
      <w:pPr>
        <w:pStyle w:val="Odsekzoznamu"/>
        <w:numPr>
          <w:ilvl w:val="0"/>
          <w:numId w:val="29"/>
        </w:numPr>
        <w:spacing w:before="54" w:after="0" w:line="284" w:lineRule="atLeast"/>
        <w:jc w:val="left"/>
        <w:rPr>
          <w:lang w:eastAsia="de-CH"/>
        </w:rPr>
      </w:pPr>
      <w:r>
        <w:rPr>
          <w:lang w:eastAsia="de-CH"/>
        </w:rPr>
        <w:t>rekonštrukcií čerpacej stanice pre požiarny vodovod</w:t>
      </w:r>
      <w:r>
        <w:rPr>
          <w:rFonts w:cs="Arial"/>
          <w:lang w:eastAsia="de-CH"/>
        </w:rPr>
        <w:t>;</w:t>
      </w:r>
      <w:r>
        <w:rPr>
          <w:lang w:eastAsia="de-CH"/>
        </w:rPr>
        <w:t xml:space="preserve"> </w:t>
      </w:r>
    </w:p>
    <w:p w14:paraId="59F61B89" w14:textId="77777777" w:rsidR="001D12D4" w:rsidRDefault="001D12D4" w:rsidP="001C1250">
      <w:pPr>
        <w:pStyle w:val="Odsekzoznamu"/>
        <w:numPr>
          <w:ilvl w:val="0"/>
          <w:numId w:val="29"/>
        </w:numPr>
        <w:spacing w:before="54" w:after="0" w:line="284" w:lineRule="atLeast"/>
        <w:jc w:val="left"/>
        <w:rPr>
          <w:lang w:eastAsia="de-CH"/>
        </w:rPr>
      </w:pPr>
      <w:r>
        <w:rPr>
          <w:lang w:eastAsia="de-CH"/>
        </w:rPr>
        <w:t xml:space="preserve">výmeny náhradného zdroja v PTO Horelica. </w:t>
      </w:r>
    </w:p>
    <w:p w14:paraId="518B45E4" w14:textId="77777777" w:rsidR="00941F20" w:rsidRDefault="00941F20" w:rsidP="00941F20">
      <w:pPr>
        <w:pStyle w:val="Odsekzoznamu"/>
        <w:spacing w:before="54" w:after="0" w:line="284" w:lineRule="atLeast"/>
        <w:jc w:val="left"/>
        <w:rPr>
          <w:lang w:eastAsia="de-CH"/>
        </w:rPr>
      </w:pPr>
    </w:p>
    <w:p w14:paraId="6705149E" w14:textId="77777777" w:rsidR="001D12D4" w:rsidRDefault="001D12D4" w:rsidP="001D12D4">
      <w:pPr>
        <w:rPr>
          <w:lang w:eastAsia="de-CH"/>
        </w:rPr>
      </w:pPr>
      <w:r>
        <w:rPr>
          <w:lang w:eastAsia="de-CH"/>
        </w:rPr>
        <w:t xml:space="preserve">S krátkodobými dopravnými obmedzeniami tunela v trvaní niekoľko desiatok minút je potrebné uvažovať pri realizácií odstrelov pri razení tunela. </w:t>
      </w:r>
    </w:p>
    <w:p w14:paraId="48F4D49A" w14:textId="77777777" w:rsidR="001D12D4" w:rsidRDefault="001D12D4" w:rsidP="001D12D4">
      <w:pPr>
        <w:rPr>
          <w:lang w:eastAsia="de-CH"/>
        </w:rPr>
      </w:pPr>
      <w:r>
        <w:rPr>
          <w:lang w:eastAsia="de-CH"/>
        </w:rPr>
        <w:t>Pre minimalizáciu odstávky tunela bude nevyhnutné zriadenie testovacieho pracoviska, ktoré bude slúžiť na odladenie jednotlivých prevádzkových stavov bez potreby dopravného obmedzenia.</w:t>
      </w:r>
    </w:p>
    <w:p w14:paraId="738D04AA" w14:textId="77777777" w:rsidR="001D12D4" w:rsidRDefault="001D12D4" w:rsidP="00CE1EB2">
      <w:pPr>
        <w:pStyle w:val="Nadpis3"/>
      </w:pPr>
      <w:bookmarkStart w:id="52" w:name="_Toc51857294"/>
      <w:bookmarkStart w:id="53" w:name="_Toc167275766"/>
      <w:r>
        <w:lastRenderedPageBreak/>
        <w:t>Plochy pre zariadenie staveniska</w:t>
      </w:r>
      <w:bookmarkEnd w:id="52"/>
      <w:bookmarkEnd w:id="53"/>
    </w:p>
    <w:p w14:paraId="03F8DD1B" w14:textId="77777777" w:rsidR="001D12D4" w:rsidRPr="00CF6432" w:rsidRDefault="001D12D4" w:rsidP="001D12D4">
      <w:r w:rsidRPr="00CF6432">
        <w:t>Počas výstavby tunelov je potrebné, aby budúci dodávateľ stavby mal k dispozícii plochy, na ktorých bude mať možnosť umiestniť svoje sociálne, prevádzkové a technologické zariadenia, zriadiť skládky materiálov a vytvoriť požadované manipulačné plochy a depónie. Pokiaľ to samotná stavba dovoľuje, bude potrebné na tieto účely využívať v čo najväčšej miere plochy trvalého záberu.</w:t>
      </w:r>
    </w:p>
    <w:p w14:paraId="7D470549" w14:textId="77777777" w:rsidR="001D12D4" w:rsidRPr="00CF6432" w:rsidRDefault="001D12D4" w:rsidP="001D12D4">
      <w:r w:rsidRPr="00CF6432">
        <w:t>Na všetkých plochách určených pre účel stavebných dvorov, či už na plochách trvalého záberu alebo plochách dočasného záberu mimo staveniska, bude nevyhnutné dodržiavať hlavné zásady technologickej disciplíny s dôrazom na ochranu životného prostredia. Táto požiadavka sa týka hlavne ochrany povrchových a podzemných vôd, ochrany porastov vo všeobecnosti, ochrany genofondových lokalít, ochrany obyvateľstva pred hlukom a emisiami a udržiavania čistoty na súvisiacich komunikáciách. Zvlášť treba upozorniť aj na geomorfológiu predmetného územia, kde treba pri neprimeraných zásahoch do územia počítať aj s prípadným narušením stability územia. Zhotoviteľ môže na zriadenie ZS využiť priestor vymedzený hranicou dočasného záberu s ohľadom na výstavbu okolitých objektov stavby. Zariadenie staveniska má dočasný charakter. Plochy ZS budú po jeho odstránení rekultivované podľa požiadaviek majiteľa.</w:t>
      </w:r>
    </w:p>
    <w:p w14:paraId="28A2AF5E" w14:textId="77777777" w:rsidR="001D12D4" w:rsidRPr="00CF6432" w:rsidRDefault="001D12D4" w:rsidP="001D12D4">
      <w:r w:rsidRPr="00CF6432">
        <w:t>Plochy tunelového zariadenia staveniska budú okrem iného povinne vybavené nasledujúcimi konštrukciami:</w:t>
      </w:r>
    </w:p>
    <w:p w14:paraId="042E67B8" w14:textId="77777777" w:rsidR="001D12D4" w:rsidRPr="00531053" w:rsidRDefault="001D12D4" w:rsidP="001C1250">
      <w:pPr>
        <w:pStyle w:val="Zoznamsodrkami3"/>
        <w:numPr>
          <w:ilvl w:val="2"/>
          <w:numId w:val="30"/>
        </w:numPr>
        <w:rPr>
          <w:sz w:val="22"/>
          <w:szCs w:val="22"/>
        </w:rPr>
      </w:pPr>
      <w:r w:rsidRPr="00531053">
        <w:rPr>
          <w:sz w:val="22"/>
          <w:szCs w:val="22"/>
        </w:rPr>
        <w:t>objekty vedenia stavby zhotoviteľa a geotechnického monitoringu</w:t>
      </w:r>
      <w:r w:rsidRPr="00531053">
        <w:rPr>
          <w:rFonts w:cs="Arial"/>
          <w:sz w:val="22"/>
          <w:szCs w:val="22"/>
        </w:rPr>
        <w:t>;</w:t>
      </w:r>
    </w:p>
    <w:p w14:paraId="034DA4A9" w14:textId="77777777" w:rsidR="001D12D4" w:rsidRPr="00531053" w:rsidRDefault="001D12D4" w:rsidP="001C1250">
      <w:pPr>
        <w:pStyle w:val="Zoznamsodrkami3"/>
        <w:numPr>
          <w:ilvl w:val="2"/>
          <w:numId w:val="30"/>
        </w:numPr>
        <w:rPr>
          <w:sz w:val="22"/>
          <w:szCs w:val="22"/>
        </w:rPr>
      </w:pPr>
      <w:r w:rsidRPr="00531053">
        <w:rPr>
          <w:sz w:val="22"/>
          <w:szCs w:val="22"/>
        </w:rPr>
        <w:t>medzisklad a depónie pre triedenie rúbaniny (vhodná a nevhodná pre ďalšie využitie)</w:t>
      </w:r>
      <w:r w:rsidRPr="00531053">
        <w:rPr>
          <w:rFonts w:cs="Arial"/>
          <w:sz w:val="22"/>
          <w:szCs w:val="22"/>
        </w:rPr>
        <w:t>;</w:t>
      </w:r>
    </w:p>
    <w:p w14:paraId="54B29E51" w14:textId="77777777" w:rsidR="001D12D4" w:rsidRPr="00531053" w:rsidRDefault="001D12D4" w:rsidP="00272D9A">
      <w:pPr>
        <w:pStyle w:val="Zoznamsodrkami3"/>
        <w:numPr>
          <w:ilvl w:val="2"/>
          <w:numId w:val="30"/>
        </w:numPr>
        <w:jc w:val="both"/>
        <w:rPr>
          <w:sz w:val="22"/>
          <w:szCs w:val="22"/>
        </w:rPr>
      </w:pPr>
      <w:r w:rsidRPr="00531053">
        <w:rPr>
          <w:sz w:val="22"/>
          <w:szCs w:val="22"/>
        </w:rPr>
        <w:t>v blízkosti východného portálu sa v trase staveniskového odvodnenia zriadia dve šachty s min. objemom  1,2 m</w:t>
      </w:r>
      <w:r w:rsidRPr="00531053">
        <w:rPr>
          <w:sz w:val="22"/>
          <w:szCs w:val="22"/>
          <w:vertAlign w:val="superscript"/>
        </w:rPr>
        <w:t>3</w:t>
      </w:r>
      <w:r w:rsidRPr="00531053">
        <w:rPr>
          <w:sz w:val="22"/>
          <w:szCs w:val="22"/>
        </w:rPr>
        <w:t xml:space="preserve"> na účely merania  prietoku a zloženia banských vôd</w:t>
      </w:r>
      <w:r w:rsidRPr="00531053">
        <w:rPr>
          <w:rFonts w:cs="Arial"/>
          <w:sz w:val="22"/>
          <w:szCs w:val="22"/>
        </w:rPr>
        <w:t>;</w:t>
      </w:r>
    </w:p>
    <w:p w14:paraId="637068BC" w14:textId="77777777" w:rsidR="001D12D4" w:rsidRPr="00531053" w:rsidRDefault="001D12D4" w:rsidP="00272D9A">
      <w:pPr>
        <w:pStyle w:val="Zoznamsodrkami3"/>
        <w:numPr>
          <w:ilvl w:val="2"/>
          <w:numId w:val="30"/>
        </w:numPr>
        <w:jc w:val="both"/>
        <w:rPr>
          <w:sz w:val="22"/>
          <w:szCs w:val="22"/>
        </w:rPr>
      </w:pPr>
      <w:r w:rsidRPr="00531053">
        <w:rPr>
          <w:sz w:val="22"/>
          <w:szCs w:val="22"/>
        </w:rPr>
        <w:t>napojenie stavby na el. energiu</w:t>
      </w:r>
      <w:r w:rsidRPr="00531053">
        <w:rPr>
          <w:rFonts w:cs="Arial"/>
          <w:sz w:val="22"/>
          <w:szCs w:val="22"/>
        </w:rPr>
        <w:t>;</w:t>
      </w:r>
    </w:p>
    <w:p w14:paraId="6A6EE6EF" w14:textId="77777777" w:rsidR="001D12D4" w:rsidRPr="00531053" w:rsidRDefault="001D12D4" w:rsidP="00272D9A">
      <w:pPr>
        <w:pStyle w:val="Zoznamsodrkami3"/>
        <w:numPr>
          <w:ilvl w:val="2"/>
          <w:numId w:val="30"/>
        </w:numPr>
        <w:jc w:val="both"/>
        <w:rPr>
          <w:sz w:val="22"/>
          <w:szCs w:val="22"/>
        </w:rPr>
      </w:pPr>
      <w:r w:rsidRPr="00531053">
        <w:rPr>
          <w:sz w:val="22"/>
          <w:szCs w:val="22"/>
        </w:rPr>
        <w:t>zásobovanie stavby vodou</w:t>
      </w:r>
      <w:r w:rsidRPr="00531053">
        <w:rPr>
          <w:rFonts w:cs="Arial"/>
          <w:sz w:val="22"/>
          <w:szCs w:val="22"/>
        </w:rPr>
        <w:t>;</w:t>
      </w:r>
      <w:r w:rsidRPr="00531053">
        <w:rPr>
          <w:sz w:val="22"/>
          <w:szCs w:val="22"/>
        </w:rPr>
        <w:t xml:space="preserve"> </w:t>
      </w:r>
    </w:p>
    <w:p w14:paraId="3B9E5B95" w14:textId="77777777" w:rsidR="001D12D4" w:rsidRPr="00531053" w:rsidRDefault="001D12D4" w:rsidP="00272D9A">
      <w:pPr>
        <w:pStyle w:val="Zoznamsodrkami3"/>
        <w:numPr>
          <w:ilvl w:val="2"/>
          <w:numId w:val="30"/>
        </w:numPr>
        <w:jc w:val="both"/>
        <w:rPr>
          <w:sz w:val="22"/>
          <w:szCs w:val="22"/>
        </w:rPr>
      </w:pPr>
      <w:r w:rsidRPr="00531053">
        <w:rPr>
          <w:sz w:val="22"/>
          <w:szCs w:val="22"/>
        </w:rPr>
        <w:t>zariadenie staveniska bude povinne vybavené sústavou sedimentačných nádrží na staveniskovom odvodnení s nornými stenami na zachytávanie sedimentov s účinnom objemom nim. 100m</w:t>
      </w:r>
      <w:r w:rsidRPr="00531053">
        <w:rPr>
          <w:sz w:val="22"/>
          <w:szCs w:val="22"/>
          <w:vertAlign w:val="superscript"/>
        </w:rPr>
        <w:t>3</w:t>
      </w:r>
      <w:r w:rsidRPr="00531053">
        <w:rPr>
          <w:sz w:val="22"/>
          <w:szCs w:val="22"/>
        </w:rPr>
        <w:t>. Ak to budú miestne okolnosti vyžadovať odvodnenie staveniska bude vybavené dočasnou chemickou úpravovňou vody na znižovanie pH banských vôd. Na vyčistenie staveniskovej vody od ropných produktov sa môže využiť definitívny odlučovač ropných látok diaľničnej kanalizácie alebo staveniskový dočasný odlučovač ropných látok</w:t>
      </w:r>
      <w:r w:rsidRPr="00531053">
        <w:rPr>
          <w:rFonts w:cs="Arial"/>
          <w:sz w:val="22"/>
          <w:szCs w:val="22"/>
        </w:rPr>
        <w:t>;</w:t>
      </w:r>
      <w:r w:rsidRPr="00531053">
        <w:rPr>
          <w:sz w:val="22"/>
          <w:szCs w:val="22"/>
        </w:rPr>
        <w:t xml:space="preserve"> </w:t>
      </w:r>
    </w:p>
    <w:p w14:paraId="452C272A" w14:textId="77777777" w:rsidR="001D12D4" w:rsidRPr="00531053" w:rsidRDefault="001D12D4" w:rsidP="00272D9A">
      <w:pPr>
        <w:pStyle w:val="Zoznamsodrkami3"/>
        <w:numPr>
          <w:ilvl w:val="2"/>
          <w:numId w:val="30"/>
        </w:numPr>
        <w:jc w:val="both"/>
        <w:rPr>
          <w:sz w:val="22"/>
          <w:szCs w:val="22"/>
        </w:rPr>
      </w:pPr>
      <w:r w:rsidRPr="00531053">
        <w:rPr>
          <w:sz w:val="22"/>
          <w:szCs w:val="22"/>
        </w:rPr>
        <w:t>vypúšťanie staveniskových vôd do recipientu bude spĺňať všetky hygienické normy</w:t>
      </w:r>
      <w:r w:rsidRPr="00531053">
        <w:rPr>
          <w:rFonts w:cs="Arial"/>
          <w:sz w:val="22"/>
          <w:szCs w:val="22"/>
        </w:rPr>
        <w:t>;</w:t>
      </w:r>
      <w:r w:rsidRPr="00531053">
        <w:rPr>
          <w:sz w:val="22"/>
          <w:szCs w:val="22"/>
        </w:rPr>
        <w:t xml:space="preserve">   </w:t>
      </w:r>
    </w:p>
    <w:p w14:paraId="49E74D66" w14:textId="77777777" w:rsidR="001D12D4" w:rsidRPr="00531053" w:rsidRDefault="001D12D4" w:rsidP="00272D9A">
      <w:pPr>
        <w:pStyle w:val="Zoznamsodrkami3"/>
        <w:numPr>
          <w:ilvl w:val="2"/>
          <w:numId w:val="30"/>
        </w:numPr>
        <w:jc w:val="both"/>
        <w:rPr>
          <w:sz w:val="22"/>
          <w:szCs w:val="22"/>
        </w:rPr>
      </w:pPr>
      <w:r w:rsidRPr="00531053">
        <w:rPr>
          <w:sz w:val="22"/>
          <w:szCs w:val="22"/>
        </w:rPr>
        <w:t>plocha ZS bude oplotená.</w:t>
      </w:r>
    </w:p>
    <w:p w14:paraId="49912569" w14:textId="77777777" w:rsidR="001D12D4" w:rsidRPr="00531053" w:rsidRDefault="001D12D4" w:rsidP="00272D9A">
      <w:pPr>
        <w:pStyle w:val="Zoznamsodrkami3"/>
        <w:numPr>
          <w:ilvl w:val="0"/>
          <w:numId w:val="0"/>
        </w:numPr>
        <w:ind w:left="646"/>
        <w:jc w:val="both"/>
        <w:rPr>
          <w:sz w:val="22"/>
          <w:szCs w:val="22"/>
        </w:rPr>
      </w:pPr>
    </w:p>
    <w:p w14:paraId="60550170" w14:textId="77777777" w:rsidR="001D12D4" w:rsidRPr="00CF6432" w:rsidRDefault="001D12D4" w:rsidP="00272D9A">
      <w:r w:rsidRPr="00CF6432">
        <w:t>S prihliadnutím na predchádzajúce podmienky pre zriaďovanie stavebných dvorov, bolo navrhnuté ich umiestnenie v nasledovných lokalitách:</w:t>
      </w:r>
    </w:p>
    <w:p w14:paraId="38250CCA" w14:textId="77777777" w:rsidR="001D12D4" w:rsidRPr="00531053" w:rsidRDefault="001D12D4" w:rsidP="00272D9A">
      <w:pPr>
        <w:pStyle w:val="Zoznamsodrkami3"/>
        <w:numPr>
          <w:ilvl w:val="2"/>
          <w:numId w:val="31"/>
        </w:numPr>
        <w:jc w:val="both"/>
        <w:rPr>
          <w:sz w:val="22"/>
          <w:szCs w:val="22"/>
        </w:rPr>
      </w:pPr>
      <w:r w:rsidRPr="00531053">
        <w:rPr>
          <w:sz w:val="22"/>
          <w:szCs w:val="22"/>
        </w:rPr>
        <w:t>Východný portál tunela Horelica - vzhľadom na navrhovaný smer razenia od východného portálu úpadným sklonom, bude hlavné zariadenie staveniska tunela zriadené na stavebnom dvore v blízkosti východného portálu.</w:t>
      </w:r>
    </w:p>
    <w:p w14:paraId="006878D4" w14:textId="77777777" w:rsidR="001D12D4" w:rsidRPr="00531053" w:rsidRDefault="001D12D4" w:rsidP="00272D9A">
      <w:pPr>
        <w:pStyle w:val="Zoznamsodrkami3"/>
        <w:numPr>
          <w:ilvl w:val="2"/>
          <w:numId w:val="31"/>
        </w:numPr>
        <w:jc w:val="both"/>
        <w:rPr>
          <w:sz w:val="22"/>
          <w:szCs w:val="22"/>
        </w:rPr>
      </w:pPr>
      <w:r w:rsidRPr="00531053">
        <w:rPr>
          <w:sz w:val="22"/>
          <w:szCs w:val="22"/>
        </w:rPr>
        <w:t>Hlavná plocha ZS v rozsahu dočasného záberu je situovaná vo vzdialenosti cca. 200 m severne pod tunelovým portálom vedľa prístupovej komunikácie na portál 105-00.</w:t>
      </w:r>
    </w:p>
    <w:p w14:paraId="42F00F84" w14:textId="77777777" w:rsidR="001D12D4" w:rsidRPr="00531053" w:rsidRDefault="001D12D4" w:rsidP="00272D9A">
      <w:pPr>
        <w:pStyle w:val="Zoznamsodrkami3"/>
        <w:numPr>
          <w:ilvl w:val="2"/>
          <w:numId w:val="31"/>
        </w:numPr>
        <w:jc w:val="both"/>
        <w:rPr>
          <w:sz w:val="22"/>
          <w:szCs w:val="22"/>
        </w:rPr>
      </w:pPr>
      <w:r w:rsidRPr="00531053">
        <w:rPr>
          <w:sz w:val="22"/>
          <w:szCs w:val="22"/>
        </w:rPr>
        <w:t xml:space="preserve">Plochu pred portálom v rozsahu trvalého záberu je možné zriadiť bezprostredne pred tunelom a však vzhľadom k priestorovým obmedzeniam (krátky tunelový zárez a hneď nasledujúci mostný objekt 207-00) nebude mať zhotoviteľ na začiatku prác k dispozícií </w:t>
      </w:r>
      <w:r w:rsidRPr="00531053">
        <w:rPr>
          <w:sz w:val="22"/>
          <w:szCs w:val="22"/>
        </w:rPr>
        <w:lastRenderedPageBreak/>
        <w:t>dostatočnú priestorové kapacity pre potreby celého ZS. Z tohto dôvodu sú uvažované dve samostatné plochy a to hlavná pod portálom vedľa prístupovej kom. a portálová priamo pred tunelom. Na portálovej ploche pred tunelom z tohto dôvodu odporúčame umiestňovať len nevyhnutnú výbavu a ostatné umiestniť na hlavnej ploche ZS pod tunelom.</w:t>
      </w:r>
    </w:p>
    <w:p w14:paraId="0E902522" w14:textId="77777777" w:rsidR="001D12D4" w:rsidRPr="00531053" w:rsidRDefault="001D12D4" w:rsidP="00272D9A">
      <w:pPr>
        <w:pStyle w:val="Zoznamsodrkami3"/>
        <w:jc w:val="both"/>
        <w:rPr>
          <w:sz w:val="22"/>
          <w:szCs w:val="22"/>
        </w:rPr>
      </w:pPr>
      <w:r w:rsidRPr="00531053">
        <w:rPr>
          <w:sz w:val="22"/>
          <w:szCs w:val="22"/>
        </w:rPr>
        <w:t xml:space="preserve">Západný portál tunela Horelica -  vzhľadom na navrhovaný smer razenia od východného portálu sa na západe predpokladá len zriadenie pomocného ZS v rozsahu trvalého záberu. </w:t>
      </w:r>
    </w:p>
    <w:p w14:paraId="4AED339C" w14:textId="77777777" w:rsidR="001D12D4" w:rsidRPr="00CF6432" w:rsidRDefault="001D12D4" w:rsidP="00272D9A">
      <w:pPr>
        <w:pStyle w:val="Zoznamsodrkami3"/>
        <w:numPr>
          <w:ilvl w:val="0"/>
          <w:numId w:val="0"/>
        </w:numPr>
        <w:ind w:left="646"/>
        <w:jc w:val="both"/>
      </w:pPr>
    </w:p>
    <w:p w14:paraId="08E1D299" w14:textId="77777777" w:rsidR="001D12D4" w:rsidRPr="00CF6432" w:rsidRDefault="001D12D4" w:rsidP="00272D9A">
      <w:r w:rsidRPr="00CF6432">
        <w:t>Návrh stavebných dvorov možno považovať za predbežný. Výsledný návrh bude závisieť od konkrétneho zhotoviteľa stavby, od použitých technológií, ako aj schopností zhotoviteľa využívať ponúkané plochy, prípadne si iné zabezpečiť v rámci prípravy stavby priamo s organizáciami a orgánmi pôsobiacimi v dotknutom území.</w:t>
      </w:r>
    </w:p>
    <w:p w14:paraId="5A58F2C6" w14:textId="77777777" w:rsidR="001D12D4" w:rsidRDefault="001D12D4" w:rsidP="00272D9A">
      <w:r w:rsidRPr="00CF6432">
        <w:t>Všetky uvádzané plochy môžu byť súbežne využívané aj ako skládky či už humusu alebo stavebného materiálu.</w:t>
      </w:r>
    </w:p>
    <w:p w14:paraId="74B4C963" w14:textId="77777777" w:rsidR="00A2388A" w:rsidRPr="004F0792" w:rsidRDefault="00A2388A" w:rsidP="00A2388A">
      <w:pPr>
        <w:pStyle w:val="Nadpis2"/>
        <w:tabs>
          <w:tab w:val="clear" w:pos="851"/>
        </w:tabs>
        <w:ind w:left="709" w:hanging="709"/>
        <w:jc w:val="left"/>
        <w:rPr>
          <w:rFonts w:cs="Arial"/>
        </w:rPr>
      </w:pPr>
      <w:bookmarkStart w:id="54" w:name="_Toc325977334"/>
      <w:bookmarkStart w:id="55" w:name="_Toc332024628"/>
      <w:bookmarkStart w:id="56" w:name="_Toc514833530"/>
      <w:bookmarkStart w:id="57" w:name="_Toc54851399"/>
      <w:bookmarkStart w:id="58" w:name="_Toc71795582"/>
      <w:bookmarkStart w:id="59" w:name="_Toc167275767"/>
      <w:bookmarkStart w:id="60" w:name="OLE_LINK2"/>
      <w:bookmarkStart w:id="61" w:name="OLE_LINK3"/>
      <w:r w:rsidRPr="004F0792">
        <w:rPr>
          <w:rFonts w:cs="Arial"/>
        </w:rPr>
        <w:t>Kanalizácie</w:t>
      </w:r>
      <w:bookmarkEnd w:id="54"/>
      <w:bookmarkEnd w:id="55"/>
      <w:bookmarkEnd w:id="56"/>
      <w:bookmarkEnd w:id="57"/>
      <w:bookmarkEnd w:id="58"/>
      <w:bookmarkEnd w:id="59"/>
    </w:p>
    <w:bookmarkEnd w:id="60"/>
    <w:bookmarkEnd w:id="61"/>
    <w:p w14:paraId="2595E607" w14:textId="5A3399B4" w:rsidR="004F6F2F" w:rsidRPr="00996199" w:rsidRDefault="004F6F2F" w:rsidP="004F6F2F">
      <w:pPr>
        <w:pStyle w:val="Odsekzoznamu1"/>
        <w:numPr>
          <w:ilvl w:val="0"/>
          <w:numId w:val="17"/>
        </w:numPr>
        <w:tabs>
          <w:tab w:val="left" w:pos="0"/>
        </w:tabs>
        <w:spacing w:after="0"/>
        <w:ind w:left="426" w:hanging="425"/>
        <w:rPr>
          <w:rFonts w:cs="Arial"/>
        </w:rPr>
      </w:pPr>
      <w:r w:rsidRPr="00996199">
        <w:rPr>
          <w:rFonts w:cs="Arial"/>
        </w:rPr>
        <w:t>Pri návrhu ORL, resp. menovitej veľkosti a následnom výbere ORL musí byť objem kalovej záchytky ORL (STN  EN 858-2, tabuľka 5) pre lepšiu funkciu ORL stanovený na strednú hodnotu (200.NS/fd).</w:t>
      </w:r>
    </w:p>
    <w:p w14:paraId="02A66121" w14:textId="77777777" w:rsidR="004F6F2F" w:rsidRPr="00996199" w:rsidRDefault="004F6F2F" w:rsidP="004F6F2F">
      <w:pPr>
        <w:pStyle w:val="Odsekzoznamu1"/>
        <w:numPr>
          <w:ilvl w:val="0"/>
          <w:numId w:val="17"/>
        </w:numPr>
        <w:tabs>
          <w:tab w:val="left" w:pos="0"/>
        </w:tabs>
        <w:spacing w:after="0"/>
        <w:ind w:left="426" w:hanging="425"/>
        <w:rPr>
          <w:rFonts w:cs="Arial"/>
        </w:rPr>
      </w:pPr>
      <w:r w:rsidRPr="00996199">
        <w:rPr>
          <w:rFonts w:cs="Arial"/>
        </w:rPr>
        <w:t>Svahy detenčných, retenčných alebo detenčno-retenčných nádrží musia byť spevnené lomovým kameňom do podkladného betónu s vyškárovaním cementovou maltou s príslušnou odolnosťou.</w:t>
      </w:r>
    </w:p>
    <w:p w14:paraId="43E8E683" w14:textId="77777777" w:rsidR="006E2315" w:rsidRPr="00996199" w:rsidRDefault="00BC79BB" w:rsidP="004F6F2F">
      <w:pPr>
        <w:pStyle w:val="Odsekzoznamu1"/>
        <w:numPr>
          <w:ilvl w:val="0"/>
          <w:numId w:val="17"/>
        </w:numPr>
        <w:tabs>
          <w:tab w:val="left" w:pos="0"/>
        </w:tabs>
        <w:spacing w:after="0"/>
        <w:ind w:left="426" w:hanging="425"/>
        <w:rPr>
          <w:rFonts w:cs="Arial"/>
        </w:rPr>
      </w:pPr>
      <w:r w:rsidRPr="00996199">
        <w:rPr>
          <w:rFonts w:cs="Arial"/>
        </w:rPr>
        <w:t>TeŠp 03, kap. 5, bod</w:t>
      </w:r>
      <w:r w:rsidR="0086666E" w:rsidRPr="00996199">
        <w:rPr>
          <w:rFonts w:cs="Arial"/>
        </w:rPr>
        <w:t xml:space="preserve"> 5.17 - doplnenie požiadavky - nápis musí byť súčasťou poklopu </w:t>
      </w:r>
      <w:r w:rsidR="00673DD6" w:rsidRPr="00996199">
        <w:rPr>
          <w:rFonts w:cs="Arial"/>
        </w:rPr>
        <w:t xml:space="preserve">priamo </w:t>
      </w:r>
      <w:r w:rsidR="0086666E" w:rsidRPr="00996199">
        <w:rPr>
          <w:rFonts w:cs="Arial"/>
        </w:rPr>
        <w:t>z výroby (tzn. nie nalepený, naskrutkovaný alebo inak upevnený o poklop), pričom výška písma musí byť min. 5cm.</w:t>
      </w:r>
    </w:p>
    <w:p w14:paraId="1B517D36" w14:textId="77777777" w:rsidR="00A2388A" w:rsidRPr="00543081" w:rsidRDefault="00A2388A" w:rsidP="00A2388A">
      <w:pPr>
        <w:pStyle w:val="Nadpis2"/>
        <w:keepLines/>
        <w:tabs>
          <w:tab w:val="clear" w:pos="851"/>
        </w:tabs>
        <w:spacing w:before="240" w:after="0"/>
      </w:pPr>
      <w:bookmarkStart w:id="62" w:name="_Toc288384213"/>
      <w:bookmarkStart w:id="63" w:name="_Toc292442397"/>
      <w:bookmarkStart w:id="64" w:name="_Toc295672607"/>
      <w:bookmarkStart w:id="65" w:name="_Toc325977333"/>
      <w:bookmarkStart w:id="66" w:name="_Toc332024627"/>
      <w:bookmarkStart w:id="67" w:name="_Toc518289725"/>
      <w:bookmarkStart w:id="68" w:name="_Toc71795583"/>
      <w:bookmarkStart w:id="69" w:name="_Toc167275768"/>
      <w:r w:rsidRPr="00543081">
        <w:t>Dopravné značenie</w:t>
      </w:r>
      <w:bookmarkEnd w:id="62"/>
      <w:bookmarkEnd w:id="63"/>
      <w:bookmarkEnd w:id="64"/>
      <w:bookmarkEnd w:id="65"/>
      <w:bookmarkEnd w:id="66"/>
      <w:r w:rsidRPr="00543081">
        <w:t xml:space="preserve"> </w:t>
      </w:r>
      <w:r>
        <w:t>a dopravné</w:t>
      </w:r>
      <w:r w:rsidRPr="00543081">
        <w:t xml:space="preserve"> zariadenia</w:t>
      </w:r>
      <w:bookmarkEnd w:id="67"/>
      <w:bookmarkEnd w:id="68"/>
      <w:bookmarkEnd w:id="69"/>
    </w:p>
    <w:p w14:paraId="203D4C5F" w14:textId="31AA6CCD" w:rsidR="00F57CF4" w:rsidRPr="00381D75" w:rsidRDefault="00F57CF4" w:rsidP="001C1250">
      <w:pPr>
        <w:numPr>
          <w:ilvl w:val="0"/>
          <w:numId w:val="32"/>
        </w:numPr>
        <w:tabs>
          <w:tab w:val="left" w:pos="0"/>
        </w:tabs>
        <w:spacing w:before="240" w:after="240" w:line="240" w:lineRule="auto"/>
        <w:ind w:left="426"/>
        <w:contextualSpacing/>
        <w:rPr>
          <w:rFonts w:eastAsia="Times New Roman" w:cs="Arial"/>
        </w:rPr>
      </w:pPr>
      <w:r w:rsidRPr="00381D75">
        <w:rPr>
          <w:rFonts w:eastAsia="Times New Roman" w:cs="Arial"/>
        </w:rPr>
        <w:t>Zhotoviteľ spracuje, prerokuje a odsúhlasí projekt Dočasného dopravného značenia a bezpečnostných zariadení po dobu výstavby diela a taktiež projekt Trvalého dopravného značenia a bezpečnostných zariadení. Návrh dopravného značenia a bezpečnostných zariadení bude spracovaný v súlade s platným</w:t>
      </w:r>
      <w:r>
        <w:rPr>
          <w:rFonts w:eastAsia="Times New Roman" w:cs="Arial"/>
        </w:rPr>
        <w:t>i predpismi a normami platnými k Základnému dátumu</w:t>
      </w:r>
      <w:r w:rsidRPr="00381D75">
        <w:rPr>
          <w:rFonts w:eastAsia="Times New Roman" w:cs="Arial"/>
        </w:rPr>
        <w:t xml:space="preserve">. </w:t>
      </w:r>
    </w:p>
    <w:p w14:paraId="6AA7A47D" w14:textId="76C3A653" w:rsidR="00F57CF4" w:rsidRDefault="00F57CF4" w:rsidP="001C1250">
      <w:pPr>
        <w:numPr>
          <w:ilvl w:val="0"/>
          <w:numId w:val="32"/>
        </w:numPr>
        <w:tabs>
          <w:tab w:val="left" w:pos="0"/>
        </w:tabs>
        <w:spacing w:before="240" w:after="240" w:line="240" w:lineRule="auto"/>
        <w:ind w:left="426"/>
        <w:contextualSpacing/>
        <w:rPr>
          <w:rFonts w:eastAsia="Times New Roman" w:cs="Arial"/>
        </w:rPr>
      </w:pPr>
      <w:r w:rsidRPr="00381D75">
        <w:rPr>
          <w:rFonts w:eastAsia="Times New Roman" w:cs="Arial"/>
        </w:rPr>
        <w:t xml:space="preserve">Súčasťou dokumentácie budú aj záchytné bezpečnostné zariadenia a statické návrhy portálových, príp. priehradových konštrukcií ako nosičov pre veľkoplošné DZ a priečne rezy ich osadenia. </w:t>
      </w:r>
    </w:p>
    <w:p w14:paraId="3C5E304B" w14:textId="1AB0D93C" w:rsidR="00BE50D2" w:rsidRPr="00CA7B9C" w:rsidRDefault="00BE50D2" w:rsidP="00053A2F">
      <w:pPr>
        <w:numPr>
          <w:ilvl w:val="0"/>
          <w:numId w:val="32"/>
        </w:numPr>
        <w:tabs>
          <w:tab w:val="left" w:pos="0"/>
        </w:tabs>
        <w:spacing w:before="240" w:after="240" w:line="240" w:lineRule="auto"/>
        <w:ind w:left="426"/>
        <w:contextualSpacing/>
        <w:rPr>
          <w:rFonts w:eastAsia="Times New Roman" w:cs="Arial"/>
        </w:rPr>
      </w:pPr>
      <w:r w:rsidRPr="00CA7B9C">
        <w:rPr>
          <w:rFonts w:eastAsia="Times New Roman" w:cs="Arial"/>
        </w:rPr>
        <w:t xml:space="preserve">Riešenie predporátlových plôch tunela Horelica je potrebné riešiť </w:t>
      </w:r>
      <w:r w:rsidR="00B47CBE" w:rsidRPr="00CA7B9C">
        <w:rPr>
          <w:rFonts w:eastAsia="Times New Roman" w:cs="Arial"/>
        </w:rPr>
        <w:t>riešením odlišným od požiadaviek TP099, podľa kapitol</w:t>
      </w:r>
      <w:r w:rsidR="006037D8" w:rsidRPr="00CA7B9C">
        <w:rPr>
          <w:rFonts w:eastAsia="Times New Roman" w:cs="Arial"/>
        </w:rPr>
        <w:t>y</w:t>
      </w:r>
      <w:r w:rsidR="00B47CBE" w:rsidRPr="00CA7B9C">
        <w:rPr>
          <w:rFonts w:eastAsia="Times New Roman" w:cs="Arial"/>
        </w:rPr>
        <w:t xml:space="preserve"> 1.2.4 týchto TP.</w:t>
      </w:r>
    </w:p>
    <w:p w14:paraId="046F81C5" w14:textId="77777777" w:rsidR="00B47CBE" w:rsidRPr="00381D75" w:rsidRDefault="00B47CBE" w:rsidP="00215D69">
      <w:pPr>
        <w:tabs>
          <w:tab w:val="left" w:pos="0"/>
        </w:tabs>
        <w:spacing w:before="240" w:after="240" w:line="240" w:lineRule="auto"/>
        <w:ind w:left="426"/>
        <w:contextualSpacing/>
        <w:rPr>
          <w:rFonts w:eastAsia="Times New Roman" w:cs="Arial"/>
        </w:rPr>
      </w:pPr>
      <w:r>
        <w:rPr>
          <w:rFonts w:eastAsia="Times New Roman" w:cs="Arial"/>
        </w:rPr>
        <w:t>Záchytné zvodidlá je potrebné inštalovať tak, aby bol možný prístup k TNV hláskam umiestneným pri portáloch tunela Horelica.</w:t>
      </w:r>
    </w:p>
    <w:p w14:paraId="44D211D9" w14:textId="77777777" w:rsidR="00F57CF4" w:rsidRDefault="00F57CF4" w:rsidP="001C1250">
      <w:pPr>
        <w:numPr>
          <w:ilvl w:val="0"/>
          <w:numId w:val="32"/>
        </w:numPr>
        <w:tabs>
          <w:tab w:val="left" w:pos="0"/>
        </w:tabs>
        <w:spacing w:before="240" w:after="240" w:line="240" w:lineRule="auto"/>
        <w:ind w:left="426"/>
        <w:contextualSpacing/>
        <w:rPr>
          <w:rFonts w:eastAsia="Times New Roman" w:cs="Arial"/>
        </w:rPr>
      </w:pPr>
      <w:r w:rsidRPr="00381D75">
        <w:rPr>
          <w:rFonts w:eastAsia="Times New Roman" w:cs="Arial"/>
        </w:rPr>
        <w:t>Objednávateľ požaduje použitie jednotných odrazových prvkov (lineárne vodiace prvky) na betónové zvodidlá, smerové stĺpiky do nespevnenej krajnice a na oceľové zvodidlá na celom úseku predmetnej diaľnice a bude kompatibilné s typom týchto prvkov na priľahlom úseku diaľnice D</w:t>
      </w:r>
      <w:r w:rsidR="00C050A0">
        <w:rPr>
          <w:rFonts w:eastAsia="Times New Roman" w:cs="Arial"/>
        </w:rPr>
        <w:t>3</w:t>
      </w:r>
      <w:r w:rsidRPr="00381D75">
        <w:rPr>
          <w:rFonts w:eastAsia="Times New Roman" w:cs="Arial"/>
        </w:rPr>
        <w:t xml:space="preserve">. </w:t>
      </w:r>
    </w:p>
    <w:p w14:paraId="4A037CE9" w14:textId="20FD0395" w:rsidR="0031700F" w:rsidRDefault="0031700F" w:rsidP="001C1250">
      <w:pPr>
        <w:numPr>
          <w:ilvl w:val="0"/>
          <w:numId w:val="32"/>
        </w:numPr>
        <w:tabs>
          <w:tab w:val="left" w:pos="0"/>
        </w:tabs>
        <w:spacing w:before="240" w:after="240" w:line="240" w:lineRule="auto"/>
        <w:ind w:left="426"/>
        <w:contextualSpacing/>
        <w:rPr>
          <w:rFonts w:eastAsia="Times New Roman" w:cs="Arial"/>
        </w:rPr>
      </w:pPr>
      <w:r>
        <w:rPr>
          <w:rFonts w:eastAsia="Times New Roman" w:cs="Arial"/>
        </w:rPr>
        <w:t>Zhotoviteľ zabezpečí aktualizáciu dopravného značenia pre každú etapu výstavby.</w:t>
      </w:r>
    </w:p>
    <w:p w14:paraId="02DBD0A3" w14:textId="77777777" w:rsidR="007602F3" w:rsidRDefault="007602F3" w:rsidP="00C050A0">
      <w:pPr>
        <w:numPr>
          <w:ilvl w:val="0"/>
          <w:numId w:val="32"/>
        </w:numPr>
        <w:tabs>
          <w:tab w:val="left" w:pos="0"/>
        </w:tabs>
        <w:spacing w:before="240" w:after="240" w:line="240" w:lineRule="auto"/>
        <w:ind w:left="426"/>
        <w:contextualSpacing/>
        <w:rPr>
          <w:rFonts w:eastAsia="Times New Roman" w:cs="Arial"/>
        </w:rPr>
      </w:pPr>
      <w:r>
        <w:rPr>
          <w:rFonts w:eastAsia="Times New Roman" w:cs="Arial"/>
        </w:rPr>
        <w:t>Dopravné značenie</w:t>
      </w:r>
      <w:r w:rsidRPr="007602F3">
        <w:rPr>
          <w:rFonts w:eastAsia="Times New Roman" w:cs="Arial"/>
        </w:rPr>
        <w:t xml:space="preserve">, ktoré sa momentálne nachádzajú na úseku </w:t>
      </w:r>
      <w:r w:rsidR="00BE50D2">
        <w:rPr>
          <w:rFonts w:eastAsia="Times New Roman" w:cs="Arial"/>
        </w:rPr>
        <w:t xml:space="preserve">D3 </w:t>
      </w:r>
      <w:r w:rsidRPr="007602F3">
        <w:rPr>
          <w:rFonts w:eastAsia="Times New Roman" w:cs="Arial"/>
        </w:rPr>
        <w:t>Č</w:t>
      </w:r>
      <w:r>
        <w:rPr>
          <w:rFonts w:eastAsia="Times New Roman" w:cs="Arial"/>
        </w:rPr>
        <w:t>adca Bukov – Svrčinovec a slúži</w:t>
      </w:r>
      <w:r w:rsidRPr="007602F3">
        <w:rPr>
          <w:rFonts w:eastAsia="Times New Roman" w:cs="Arial"/>
        </w:rPr>
        <w:t xml:space="preserve"> pre riadenie dopravy pre tunel Horelica, </w:t>
      </w:r>
      <w:r>
        <w:rPr>
          <w:rFonts w:eastAsia="Times New Roman" w:cs="Arial"/>
        </w:rPr>
        <w:t>bude</w:t>
      </w:r>
      <w:r w:rsidRPr="007602F3">
        <w:rPr>
          <w:rFonts w:eastAsia="Times New Roman" w:cs="Arial"/>
        </w:rPr>
        <w:t xml:space="preserve"> ovládané cez riadiaci systém dopravy tunela Horelica</w:t>
      </w:r>
      <w:r w:rsidR="00C050A0">
        <w:rPr>
          <w:rFonts w:eastAsia="Times New Roman" w:cs="Arial"/>
        </w:rPr>
        <w:t>.</w:t>
      </w:r>
    </w:p>
    <w:p w14:paraId="45DFB676" w14:textId="77777777" w:rsidR="00C050A0" w:rsidRDefault="00BE50D2" w:rsidP="00BE50D2">
      <w:pPr>
        <w:numPr>
          <w:ilvl w:val="0"/>
          <w:numId w:val="32"/>
        </w:numPr>
        <w:tabs>
          <w:tab w:val="left" w:pos="0"/>
        </w:tabs>
        <w:spacing w:before="240" w:after="240" w:line="240" w:lineRule="auto"/>
        <w:ind w:left="426"/>
        <w:contextualSpacing/>
        <w:rPr>
          <w:rFonts w:eastAsia="Times New Roman" w:cs="Arial"/>
        </w:rPr>
      </w:pPr>
      <w:r>
        <w:rPr>
          <w:rFonts w:eastAsia="Times New Roman" w:cs="Arial"/>
        </w:rPr>
        <w:lastRenderedPageBreak/>
        <w:t>R</w:t>
      </w:r>
      <w:r w:rsidRPr="007602F3">
        <w:rPr>
          <w:rFonts w:eastAsia="Times New Roman" w:cs="Arial"/>
        </w:rPr>
        <w:t>iadiaci systém dopravy tunela Horelica</w:t>
      </w:r>
      <w:r>
        <w:rPr>
          <w:rFonts w:eastAsia="Times New Roman" w:cs="Arial"/>
        </w:rPr>
        <w:t xml:space="preserve"> bude pripravený tak, aby bolo možné riadiť, ovládať a monitorovať dopravné značenie</w:t>
      </w:r>
      <w:r w:rsidRPr="007602F3">
        <w:rPr>
          <w:rFonts w:eastAsia="Times New Roman" w:cs="Arial"/>
        </w:rPr>
        <w:t xml:space="preserve">, ktoré </w:t>
      </w:r>
      <w:r>
        <w:rPr>
          <w:rFonts w:eastAsia="Times New Roman" w:cs="Arial"/>
        </w:rPr>
        <w:t>bude inštalované na úseku D3</w:t>
      </w:r>
      <w:r w:rsidRPr="007602F3">
        <w:rPr>
          <w:rFonts w:eastAsia="Times New Roman" w:cs="Arial"/>
        </w:rPr>
        <w:t xml:space="preserve"> </w:t>
      </w:r>
      <w:r w:rsidRPr="00BE50D2">
        <w:rPr>
          <w:rFonts w:eastAsia="Times New Roman" w:cs="Arial"/>
        </w:rPr>
        <w:t xml:space="preserve">Kysucké Nové Mesto – Krásno nad Kysucou </w:t>
      </w:r>
      <w:r>
        <w:rPr>
          <w:rFonts w:eastAsia="Times New Roman" w:cs="Arial"/>
        </w:rPr>
        <w:t>- Oščadnica a bude slúžiť</w:t>
      </w:r>
      <w:r w:rsidRPr="007602F3">
        <w:rPr>
          <w:rFonts w:eastAsia="Times New Roman" w:cs="Arial"/>
        </w:rPr>
        <w:t xml:space="preserve"> pre riadenie dopravy pre tunel Horelica</w:t>
      </w:r>
      <w:r>
        <w:rPr>
          <w:rFonts w:eastAsia="Times New Roman" w:cs="Arial"/>
        </w:rPr>
        <w:t xml:space="preserve"> (najmä značky v križovatke Krásno nad Kysucou)</w:t>
      </w:r>
      <w:r w:rsidRPr="007602F3">
        <w:rPr>
          <w:rFonts w:eastAsia="Times New Roman" w:cs="Arial"/>
        </w:rPr>
        <w:t xml:space="preserve">, </w:t>
      </w:r>
      <w:r>
        <w:rPr>
          <w:rFonts w:eastAsia="Times New Roman" w:cs="Arial"/>
        </w:rPr>
        <w:t>z tohto riadiaceho systému.</w:t>
      </w:r>
    </w:p>
    <w:p w14:paraId="32679E05" w14:textId="77777777" w:rsidR="00F57CF4" w:rsidRPr="00B62062" w:rsidRDefault="00F57CF4" w:rsidP="001C1250">
      <w:pPr>
        <w:numPr>
          <w:ilvl w:val="0"/>
          <w:numId w:val="32"/>
        </w:numPr>
        <w:tabs>
          <w:tab w:val="left" w:pos="0"/>
        </w:tabs>
        <w:spacing w:before="240" w:after="240" w:line="240" w:lineRule="auto"/>
        <w:ind w:left="426"/>
        <w:contextualSpacing/>
        <w:rPr>
          <w:rFonts w:eastAsia="Times New Roman" w:cs="Arial"/>
        </w:rPr>
      </w:pPr>
      <w:r w:rsidRPr="00B62062">
        <w:rPr>
          <w:rFonts w:eastAsia="Times New Roman" w:cs="Arial"/>
        </w:rPr>
        <w:t xml:space="preserve">Zhotoviteľ stavby vypracuje aktualizáciu dopravného značenia, vrátane dopravno-prevádzkových stavov podľa platných predpisov a noriem, a zabezpečí určenie dopravného značenia s dostatočným predstihom pred výstavbou základov portálov DZ. </w:t>
      </w:r>
    </w:p>
    <w:p w14:paraId="4C25E56E" w14:textId="320452BA" w:rsidR="00F57CF4" w:rsidRDefault="00F57CF4" w:rsidP="001C1250">
      <w:pPr>
        <w:numPr>
          <w:ilvl w:val="0"/>
          <w:numId w:val="32"/>
        </w:numPr>
        <w:tabs>
          <w:tab w:val="left" w:pos="0"/>
        </w:tabs>
        <w:spacing w:before="240" w:after="240" w:line="240" w:lineRule="auto"/>
        <w:ind w:left="426"/>
        <w:contextualSpacing/>
        <w:rPr>
          <w:rFonts w:eastAsia="Times New Roman" w:cs="Arial"/>
        </w:rPr>
      </w:pPr>
      <w:r w:rsidRPr="00381D75">
        <w:rPr>
          <w:rFonts w:eastAsia="Times New Roman" w:cs="Arial"/>
        </w:rPr>
        <w:t>Zhotoviteľ stavby vypracuje samostatnú dokumentáciu dopravných zariadení (záchytných bezpečnostných a vodiacich) podľa platných predpisov a zabezpečí určenie dopravných zariadení</w:t>
      </w:r>
      <w:r w:rsidR="00BE50D2">
        <w:rPr>
          <w:rFonts w:eastAsia="Times New Roman" w:cs="Arial"/>
        </w:rPr>
        <w:t xml:space="preserve"> pre všetky etapy výstavby.</w:t>
      </w:r>
    </w:p>
    <w:p w14:paraId="1A82418C" w14:textId="77777777" w:rsidR="007E10DC" w:rsidRDefault="007E10DC" w:rsidP="00855F67">
      <w:pPr>
        <w:numPr>
          <w:ilvl w:val="0"/>
          <w:numId w:val="32"/>
        </w:numPr>
        <w:tabs>
          <w:tab w:val="left" w:pos="0"/>
        </w:tabs>
        <w:spacing w:before="240" w:after="240" w:line="240" w:lineRule="auto"/>
        <w:ind w:left="426" w:hanging="426"/>
        <w:contextualSpacing/>
        <w:rPr>
          <w:rFonts w:eastAsia="Times New Roman" w:cs="Arial"/>
        </w:rPr>
      </w:pPr>
      <w:r w:rsidRPr="00FB6318">
        <w:rPr>
          <w:rFonts w:eastAsia="Times New Roman" w:cs="Arial"/>
        </w:rPr>
        <w:t xml:space="preserve">Výkresové a textové prílohy pre návrh záchytných a vodiacich bezpečnostných zariadení </w:t>
      </w:r>
      <w:r>
        <w:rPr>
          <w:rFonts w:eastAsia="Times New Roman" w:cs="Arial"/>
        </w:rPr>
        <w:t xml:space="preserve">musia byť </w:t>
      </w:r>
      <w:r w:rsidRPr="00FB6318">
        <w:rPr>
          <w:rFonts w:eastAsia="Times New Roman" w:cs="Arial"/>
        </w:rPr>
        <w:t>súčasťou samostatnej prílohy mimo dokumentácie jednotlivých cestných objektov</w:t>
      </w:r>
      <w:r>
        <w:rPr>
          <w:rFonts w:eastAsia="Times New Roman" w:cs="Arial"/>
        </w:rPr>
        <w:t>, vrátane riešenia všetkých detailov</w:t>
      </w:r>
      <w:r w:rsidRPr="00FB6318">
        <w:rPr>
          <w:rFonts w:eastAsia="Times New Roman" w:cs="Arial"/>
        </w:rPr>
        <w:t>. Súčasťou PD (vrátane DSRS) musí byť aj samostatná situácia bezpečnostných zariadení - t.</w:t>
      </w:r>
      <w:r>
        <w:rPr>
          <w:rFonts w:eastAsia="Times New Roman" w:cs="Arial"/>
        </w:rPr>
        <w:t xml:space="preserve"> </w:t>
      </w:r>
      <w:r w:rsidRPr="00FB6318">
        <w:rPr>
          <w:rFonts w:eastAsia="Times New Roman" w:cs="Arial"/>
        </w:rPr>
        <w:t>j. záchytných aj vodiacich, vrátane uvedenia pracovných šírok navrhnutých záchytných bezpečnostných zariadení.</w:t>
      </w:r>
    </w:p>
    <w:p w14:paraId="64DF8EF7" w14:textId="77777777" w:rsidR="00F57CF4" w:rsidRPr="00381D75" w:rsidRDefault="00F57CF4" w:rsidP="001C1250">
      <w:pPr>
        <w:numPr>
          <w:ilvl w:val="0"/>
          <w:numId w:val="32"/>
        </w:numPr>
        <w:tabs>
          <w:tab w:val="left" w:pos="0"/>
        </w:tabs>
        <w:spacing w:after="0"/>
        <w:ind w:left="426" w:hanging="426"/>
        <w:contextualSpacing/>
        <w:rPr>
          <w:rFonts w:cs="Arial"/>
        </w:rPr>
      </w:pPr>
      <w:r w:rsidRPr="00381D75">
        <w:rPr>
          <w:rFonts w:cs="Arial"/>
        </w:rPr>
        <w:t>Objednávateľ požaduje zosúladiť návrh dopravného značenia zo značením už</w:t>
      </w:r>
      <w:r>
        <w:rPr>
          <w:rFonts w:cs="Arial"/>
        </w:rPr>
        <w:t xml:space="preserve"> vybudovaných úsekov diaľnice D3</w:t>
      </w:r>
      <w:r w:rsidRPr="00381D75">
        <w:rPr>
          <w:rFonts w:cs="Arial"/>
        </w:rPr>
        <w:t xml:space="preserve"> </w:t>
      </w:r>
      <w:r>
        <w:rPr>
          <w:rFonts w:cs="Arial"/>
        </w:rPr>
        <w:t>Čadca,Bukov-Svrčinovec</w:t>
      </w:r>
      <w:r w:rsidRPr="00381D75">
        <w:rPr>
          <w:rFonts w:cs="Arial"/>
        </w:rPr>
        <w:t xml:space="preserve"> </w:t>
      </w:r>
      <w:r>
        <w:rPr>
          <w:rFonts w:cs="Arial"/>
        </w:rPr>
        <w:t xml:space="preserve"> ako aj D3 Svrčinovec-Skalité </w:t>
      </w:r>
      <w:r w:rsidRPr="00381D75">
        <w:rPr>
          <w:rFonts w:cs="Arial"/>
        </w:rPr>
        <w:t>a v rámci dopravného uzlu Žilina.</w:t>
      </w:r>
      <w:r w:rsidRPr="00381D75">
        <w:rPr>
          <w:rFonts w:cs="Arial"/>
          <w:color w:val="FF0000"/>
        </w:rPr>
        <w:t xml:space="preserve"> </w:t>
      </w:r>
      <w:r w:rsidRPr="00381D75">
        <w:rPr>
          <w:rFonts w:cs="Arial"/>
        </w:rPr>
        <w:t xml:space="preserve">V prípade osadenia dopravných značiek s premenlivou symbolikou preriešiť aj súvisiace úseky najmä čo sa týka aktualizácie dopravno - prevádzkových stavov. Toto zapracovať aj do dokumentácie dopravného značenia. </w:t>
      </w:r>
    </w:p>
    <w:p w14:paraId="0E502BDC" w14:textId="193D69B8" w:rsidR="00E27430" w:rsidRPr="0000690A" w:rsidRDefault="00E27430" w:rsidP="00007EC7">
      <w:pPr>
        <w:pStyle w:val="Nadpis2"/>
        <w:tabs>
          <w:tab w:val="clear" w:pos="851"/>
        </w:tabs>
        <w:ind w:left="709" w:hanging="709"/>
        <w:jc w:val="left"/>
        <w:rPr>
          <w:rFonts w:cs="Arial"/>
        </w:rPr>
      </w:pPr>
      <w:bookmarkStart w:id="70" w:name="_Toc167275769"/>
      <w:r w:rsidRPr="0000690A">
        <w:rPr>
          <w:rFonts w:cs="Arial"/>
        </w:rPr>
        <w:t>Rigoly</w:t>
      </w:r>
      <w:bookmarkEnd w:id="36"/>
      <w:bookmarkEnd w:id="37"/>
      <w:bookmarkEnd w:id="38"/>
      <w:bookmarkEnd w:id="39"/>
      <w:bookmarkEnd w:id="40"/>
      <w:bookmarkEnd w:id="70"/>
    </w:p>
    <w:p w14:paraId="34AF4A06" w14:textId="77777777" w:rsidR="00E27430" w:rsidRPr="00463E68" w:rsidRDefault="00E27430" w:rsidP="00821E32">
      <w:pPr>
        <w:pStyle w:val="Odsekzoznamu1"/>
        <w:numPr>
          <w:ilvl w:val="0"/>
          <w:numId w:val="4"/>
        </w:numPr>
        <w:tabs>
          <w:tab w:val="left" w:pos="0"/>
        </w:tabs>
        <w:spacing w:before="240" w:after="240" w:line="240" w:lineRule="auto"/>
        <w:ind w:left="426" w:hanging="426"/>
        <w:rPr>
          <w:rFonts w:cs="Arial"/>
        </w:rPr>
      </w:pPr>
      <w:r w:rsidRPr="00421DD6">
        <w:rPr>
          <w:rFonts w:cs="Arial"/>
        </w:rPr>
        <w:t>Objednávateľ požaduje pre ochranu oceľových súčastí rigolov navrhnúť náterové systémy pre dlhodobú životn</w:t>
      </w:r>
      <w:r w:rsidRPr="004A14CD">
        <w:rPr>
          <w:rFonts w:cs="Arial"/>
        </w:rPr>
        <w:t>osť – min. 15 rokov a viac so základným koróznym zaťažením - vlhkosť, špina, posypová soľ, vystavené voľnému pôsobeniu poveternostných vplyvov – kategórie koróznej agresivity C5-I a C5-M podľa TP 068</w:t>
      </w:r>
      <w:r w:rsidRPr="00463E68">
        <w:rPr>
          <w:rFonts w:cs="Arial"/>
        </w:rPr>
        <w:t>.</w:t>
      </w:r>
    </w:p>
    <w:p w14:paraId="594DCE94" w14:textId="18083E99" w:rsidR="00E27430" w:rsidRPr="0000690A" w:rsidRDefault="00E27430" w:rsidP="00821E32">
      <w:pPr>
        <w:pStyle w:val="Odsekzoznamu1"/>
        <w:numPr>
          <w:ilvl w:val="0"/>
          <w:numId w:val="4"/>
        </w:numPr>
        <w:tabs>
          <w:tab w:val="left" w:pos="0"/>
        </w:tabs>
        <w:spacing w:before="240" w:after="240"/>
        <w:ind w:left="426" w:hanging="426"/>
        <w:rPr>
          <w:rFonts w:cs="Arial"/>
        </w:rPr>
      </w:pPr>
      <w:r w:rsidRPr="0000690A">
        <w:rPr>
          <w:rFonts w:cs="Arial"/>
        </w:rPr>
        <w:t>Odvodňovacie šachty, poklopy, obrubníky navrhnúť zarovno s niveletou terénu najmä v strednom deliacom páse.</w:t>
      </w:r>
    </w:p>
    <w:p w14:paraId="3340D553" w14:textId="34F28876" w:rsidR="00E27430" w:rsidRPr="0000690A" w:rsidRDefault="00E27430" w:rsidP="00007EC7">
      <w:pPr>
        <w:pStyle w:val="Nadpis2"/>
        <w:tabs>
          <w:tab w:val="clear" w:pos="851"/>
        </w:tabs>
        <w:ind w:left="709" w:hanging="709"/>
        <w:jc w:val="left"/>
        <w:rPr>
          <w:rFonts w:cs="Arial"/>
        </w:rPr>
      </w:pPr>
      <w:bookmarkStart w:id="71" w:name="_Toc295672614"/>
      <w:bookmarkStart w:id="72" w:name="_Toc325977340"/>
      <w:bookmarkStart w:id="73" w:name="_Toc332024634"/>
      <w:bookmarkStart w:id="74" w:name="_Toc167275770"/>
      <w:r w:rsidRPr="0000690A">
        <w:rPr>
          <w:rFonts w:cs="Arial"/>
        </w:rPr>
        <w:t>Vodohospodárske objekty</w:t>
      </w:r>
      <w:bookmarkEnd w:id="71"/>
      <w:bookmarkEnd w:id="72"/>
      <w:bookmarkEnd w:id="73"/>
      <w:bookmarkEnd w:id="74"/>
    </w:p>
    <w:p w14:paraId="5944B16F" w14:textId="77777777" w:rsidR="00E27430" w:rsidRPr="0000690A" w:rsidRDefault="00E27430" w:rsidP="00821E32">
      <w:pPr>
        <w:pStyle w:val="Odsekzoznamu1"/>
        <w:numPr>
          <w:ilvl w:val="0"/>
          <w:numId w:val="5"/>
        </w:numPr>
        <w:tabs>
          <w:tab w:val="left" w:pos="0"/>
        </w:tabs>
        <w:spacing w:before="240" w:after="240" w:line="240" w:lineRule="auto"/>
        <w:ind w:left="426" w:hanging="426"/>
        <w:rPr>
          <w:rFonts w:cs="Arial"/>
        </w:rPr>
      </w:pPr>
      <w:r w:rsidRPr="0000690A">
        <w:rPr>
          <w:rFonts w:cs="Arial"/>
        </w:rPr>
        <w:t>Pre vodohospodárske objekty Zhotoviteľ zabezpečí Kategorizáciu vodných stavieb, ako aj odborný dohľad počas realizácie u poverenej štátnej organizácie.</w:t>
      </w:r>
    </w:p>
    <w:p w14:paraId="3B57D8D3" w14:textId="77777777" w:rsidR="00E27430" w:rsidRPr="0000690A" w:rsidRDefault="00E27430" w:rsidP="00821E32">
      <w:pPr>
        <w:pStyle w:val="Odsekzoznamu1"/>
        <w:numPr>
          <w:ilvl w:val="0"/>
          <w:numId w:val="5"/>
        </w:numPr>
        <w:tabs>
          <w:tab w:val="left" w:pos="0"/>
        </w:tabs>
        <w:spacing w:before="240" w:after="240" w:line="240" w:lineRule="auto"/>
        <w:ind w:left="426" w:hanging="426"/>
        <w:rPr>
          <w:rFonts w:cs="Arial"/>
        </w:rPr>
      </w:pPr>
      <w:r w:rsidRPr="0000690A">
        <w:rPr>
          <w:rFonts w:cs="Arial"/>
        </w:rPr>
        <w:t>Zhotoviteľ zabezpečí lokalizáciu existujúcich drenážnych hlavníkov-zvodných drenov existujúceho melioračného systému.</w:t>
      </w:r>
    </w:p>
    <w:p w14:paraId="3425E6E7" w14:textId="77777777" w:rsidR="004D7A20" w:rsidRDefault="00A5357C" w:rsidP="00821E32">
      <w:pPr>
        <w:pStyle w:val="Odsekzoznamu1"/>
        <w:numPr>
          <w:ilvl w:val="0"/>
          <w:numId w:val="5"/>
        </w:numPr>
        <w:tabs>
          <w:tab w:val="left" w:pos="0"/>
        </w:tabs>
        <w:spacing w:before="240" w:after="240" w:line="240" w:lineRule="auto"/>
        <w:ind w:left="426" w:hanging="426"/>
        <w:rPr>
          <w:rFonts w:cs="Arial"/>
        </w:rPr>
      </w:pPr>
      <w:r w:rsidRPr="0000690A">
        <w:rPr>
          <w:rFonts w:cs="Arial"/>
        </w:rPr>
        <w:t>V prípade zmeny je Zhotoviteľ povinný zabezpečiť odsúhlasenie zmeny so správcom a príslušnými orgánmi a zabezpečiť potrebnú inžiniersku činnosť vrátane výkupu pozemkov nad rozsah pôvodných záberov do vlastníctva NDS, a.s. na náklady Zhotoviteľa.</w:t>
      </w:r>
    </w:p>
    <w:p w14:paraId="1AB4EDF2" w14:textId="7A9D6AC1" w:rsidR="00633FC5" w:rsidRPr="00633FC5" w:rsidRDefault="00633FC5" w:rsidP="00807F46">
      <w:pPr>
        <w:pStyle w:val="Odsekzoznamu1"/>
        <w:numPr>
          <w:ilvl w:val="0"/>
          <w:numId w:val="5"/>
        </w:numPr>
        <w:tabs>
          <w:tab w:val="left" w:pos="0"/>
        </w:tabs>
        <w:spacing w:before="240" w:after="240" w:line="240" w:lineRule="auto"/>
        <w:ind w:left="426" w:hanging="426"/>
        <w:rPr>
          <w:rFonts w:cs="Arial"/>
        </w:rPr>
      </w:pPr>
      <w:r w:rsidRPr="00633FC5">
        <w:rPr>
          <w:rFonts w:cs="Arial"/>
        </w:rPr>
        <w:t>Nie je prípustné navrhnúť zaústenie dažďových vôd z komunikácií, odpočívadla, strediska správy a údržby a pod. (či už z povrchu vozovky, spevnených plôch alebo zo svahov zemného telesa) do existujúcich hydromelioračných systémov.</w:t>
      </w:r>
    </w:p>
    <w:p w14:paraId="0AF873CD" w14:textId="77777777" w:rsidR="00E27430" w:rsidRPr="0000690A" w:rsidRDefault="00A5357C" w:rsidP="00DA4C4C">
      <w:pPr>
        <w:pStyle w:val="Odsekzoznamu1"/>
        <w:tabs>
          <w:tab w:val="left" w:pos="0"/>
        </w:tabs>
        <w:spacing w:before="240" w:after="0" w:line="240" w:lineRule="auto"/>
        <w:ind w:left="426"/>
        <w:rPr>
          <w:rFonts w:cs="Arial"/>
        </w:rPr>
      </w:pPr>
      <w:r w:rsidRPr="0000690A">
        <w:rPr>
          <w:rFonts w:cs="Arial"/>
        </w:rPr>
        <w:t xml:space="preserve"> </w:t>
      </w:r>
    </w:p>
    <w:p w14:paraId="787F441B" w14:textId="11D67A91" w:rsidR="00E27430" w:rsidRPr="0000690A" w:rsidRDefault="00E27430" w:rsidP="00007EC7">
      <w:pPr>
        <w:pStyle w:val="Nadpis2"/>
        <w:tabs>
          <w:tab w:val="clear" w:pos="851"/>
        </w:tabs>
        <w:ind w:left="709" w:hanging="709"/>
        <w:jc w:val="left"/>
        <w:rPr>
          <w:rFonts w:cs="Arial"/>
        </w:rPr>
      </w:pPr>
      <w:bookmarkStart w:id="75" w:name="_Toc167275771"/>
      <w:bookmarkEnd w:id="9"/>
      <w:r w:rsidRPr="0000690A">
        <w:rPr>
          <w:rFonts w:cs="Arial"/>
        </w:rPr>
        <w:t>Inžinierske siete</w:t>
      </w:r>
      <w:bookmarkEnd w:id="75"/>
    </w:p>
    <w:p w14:paraId="4564A855" w14:textId="77777777" w:rsidR="00E27430" w:rsidRPr="0000690A" w:rsidRDefault="00E27430" w:rsidP="00007EC7">
      <w:pPr>
        <w:pStyle w:val="Odsekzoznamu1"/>
        <w:tabs>
          <w:tab w:val="left" w:pos="0"/>
        </w:tabs>
        <w:spacing w:before="240" w:after="240" w:line="240" w:lineRule="auto"/>
        <w:ind w:left="0"/>
        <w:contextualSpacing w:val="0"/>
        <w:rPr>
          <w:rFonts w:cs="Arial"/>
        </w:rPr>
      </w:pPr>
      <w:r w:rsidRPr="0000690A">
        <w:rPr>
          <w:rFonts w:cs="Arial"/>
        </w:rPr>
        <w:t>Prieskum inžinierskych sietí bol zrealizovaný vrátane geodetického zamerania a ich aktualizácie k termínu spracovania dokumentácie . Akékoľvek zmeny si Zhotoviteľ započíta do stavebných nákladov.</w:t>
      </w:r>
    </w:p>
    <w:p w14:paraId="419AADB4" w14:textId="3D38D42A" w:rsidR="00506279" w:rsidRPr="00053A2F" w:rsidRDefault="00E27430" w:rsidP="00506279">
      <w:pPr>
        <w:numPr>
          <w:ilvl w:val="0"/>
          <w:numId w:val="8"/>
        </w:numPr>
        <w:spacing w:after="0"/>
        <w:ind w:left="426"/>
        <w:rPr>
          <w:rFonts w:cs="Arial"/>
        </w:rPr>
      </w:pPr>
      <w:r w:rsidRPr="0000690A">
        <w:rPr>
          <w:rFonts w:cs="Arial"/>
        </w:rPr>
        <w:t>Požadujeme zabezpečenie napájania elektrických zariadení el. energiou</w:t>
      </w:r>
      <w:r w:rsidR="009C7966">
        <w:t>, vrátane zaplatenia všetkých pripojovacích poplatkov, ktoré budú uhradené distribučnej spoločnosti.</w:t>
      </w:r>
      <w:r w:rsidR="00DB3A91">
        <w:t xml:space="preserve"> P</w:t>
      </w:r>
      <w:r w:rsidR="00FE5021">
        <w:t>ripojovací p</w:t>
      </w:r>
      <w:r w:rsidR="00DB3A91">
        <w:t>oplatok musí byť ocenený v príslušnom objekte.</w:t>
      </w:r>
      <w:r w:rsidR="009C7966">
        <w:t xml:space="preserve"> </w:t>
      </w:r>
      <w:r w:rsidR="00DB3A91">
        <w:t>P</w:t>
      </w:r>
      <w:r w:rsidR="009C7966">
        <w:t>repis</w:t>
      </w:r>
      <w:r w:rsidR="00DB3A91">
        <w:t xml:space="preserve"> odberného miesta musí </w:t>
      </w:r>
      <w:r w:rsidR="00DB3A91" w:rsidRPr="00053A2F">
        <w:t>byť z</w:t>
      </w:r>
      <w:r w:rsidR="009C7966" w:rsidRPr="00053A2F">
        <w:t>realizova</w:t>
      </w:r>
      <w:r w:rsidR="00DB3A91" w:rsidRPr="00053A2F">
        <w:t>ný</w:t>
      </w:r>
      <w:r w:rsidR="009C7966" w:rsidRPr="00053A2F">
        <w:t xml:space="preserve"> minimálne tri mesiace pred </w:t>
      </w:r>
      <w:r w:rsidR="00506279" w:rsidRPr="00053A2F">
        <w:t>preberacím konaním</w:t>
      </w:r>
      <w:r w:rsidR="003D20E6" w:rsidRPr="00053A2F">
        <w:t>.</w:t>
      </w:r>
      <w:r w:rsidR="00506279" w:rsidRPr="00053A2F">
        <w:rPr>
          <w:rFonts w:cs="Arial"/>
        </w:rPr>
        <w:t xml:space="preserve"> </w:t>
      </w:r>
    </w:p>
    <w:p w14:paraId="6606B0A6" w14:textId="7302359B" w:rsidR="00E27430" w:rsidRPr="0000690A" w:rsidRDefault="00E27430" w:rsidP="00215D69">
      <w:pPr>
        <w:spacing w:after="0"/>
        <w:ind w:left="426"/>
        <w:rPr>
          <w:rFonts w:cs="Arial"/>
        </w:rPr>
      </w:pPr>
    </w:p>
    <w:p w14:paraId="29B3BD7A" w14:textId="77777777" w:rsidR="00E27430" w:rsidRPr="0000690A" w:rsidRDefault="00E27430" w:rsidP="001C1250">
      <w:pPr>
        <w:pStyle w:val="Odsekzoznamu"/>
        <w:numPr>
          <w:ilvl w:val="0"/>
          <w:numId w:val="8"/>
        </w:numPr>
        <w:spacing w:after="0"/>
        <w:ind w:left="426"/>
        <w:contextualSpacing w:val="0"/>
        <w:rPr>
          <w:rFonts w:cs="Arial"/>
        </w:rPr>
      </w:pPr>
      <w:r w:rsidRPr="0000690A">
        <w:rPr>
          <w:rFonts w:cs="Arial"/>
        </w:rPr>
        <w:t>Požadujeme navrhovať dvojtarifné merania tam, kde je to ekonomicky výhodné.</w:t>
      </w:r>
    </w:p>
    <w:p w14:paraId="6F78BDBF" w14:textId="77777777" w:rsidR="00E27430" w:rsidRPr="0000690A" w:rsidRDefault="00E27430" w:rsidP="001C1250">
      <w:pPr>
        <w:pStyle w:val="Odsekzoznamu"/>
        <w:numPr>
          <w:ilvl w:val="0"/>
          <w:numId w:val="8"/>
        </w:numPr>
        <w:spacing w:after="0"/>
        <w:ind w:left="426"/>
        <w:contextualSpacing w:val="0"/>
        <w:rPr>
          <w:rFonts w:cs="Arial"/>
        </w:rPr>
      </w:pPr>
      <w:r w:rsidRPr="0000690A">
        <w:rPr>
          <w:rFonts w:cs="Arial"/>
        </w:rPr>
        <w:t>Trafostanice a VN prípojky distribučného charakteru (z trafostanice sú napájaní aspoň traja odberatelia), výstavbu  riešiť financovaním a realizovaním príslušnej energetiky (ZSE,SSE,VSE) v rámci pripojovacej zmluvy, a podľa vyjadrenia energetiky k projektu. Zhotoviteľ pripraví NN prípojky a rozvádzače s dvojtarifným meraním podľa vyjadrenia energetiky.</w:t>
      </w:r>
    </w:p>
    <w:p w14:paraId="06142CB8" w14:textId="77777777" w:rsidR="00E27430" w:rsidRPr="0000690A" w:rsidRDefault="00E27430" w:rsidP="001C1250">
      <w:pPr>
        <w:pStyle w:val="Odsekzoznamu"/>
        <w:numPr>
          <w:ilvl w:val="0"/>
          <w:numId w:val="8"/>
        </w:numPr>
        <w:spacing w:after="0"/>
        <w:ind w:left="426"/>
        <w:contextualSpacing w:val="0"/>
        <w:rPr>
          <w:rFonts w:cs="Arial"/>
        </w:rPr>
      </w:pPr>
      <w:r w:rsidRPr="0000690A">
        <w:rPr>
          <w:rFonts w:cs="Arial"/>
        </w:rPr>
        <w:t>Plynové prípojky a plynofikácia – požadujeme rešpektovať požiadavky príslušného dodávateľa ZP vo vyjadrení k projektu, taktiež pri preberaní predložiť všetky potrebné doklady k pripojeniu do distribučnej siete.</w:t>
      </w:r>
    </w:p>
    <w:p w14:paraId="72B306F9" w14:textId="327343FD" w:rsidR="009C7966" w:rsidRPr="00215D69" w:rsidRDefault="009C7966" w:rsidP="001C1250">
      <w:pPr>
        <w:pStyle w:val="Odsekzoznamu"/>
        <w:numPr>
          <w:ilvl w:val="0"/>
          <w:numId w:val="8"/>
        </w:numPr>
        <w:spacing w:after="0" w:line="240" w:lineRule="auto"/>
        <w:ind w:left="426"/>
        <w:contextualSpacing w:val="0"/>
        <w:rPr>
          <w:rFonts w:eastAsia="Times New Roman" w:cs="Arial"/>
        </w:rPr>
      </w:pPr>
      <w:r>
        <w:t>Objednávateľ nepožaduje o</w:t>
      </w:r>
      <w:r w:rsidRPr="00EE6BD4">
        <w:t xml:space="preserve">svetľovacie </w:t>
      </w:r>
      <w:r w:rsidR="0024566E" w:rsidRPr="00EE6BD4">
        <w:t xml:space="preserve">telesá s možnosťou napojenia prídavných zariadení (smart technológia, meranie rýchlosti, intenzita dopravy a pod.) </w:t>
      </w:r>
      <w:r w:rsidR="00DB3A91">
        <w:t>v zmysle TeŠp 05, kap. 6, bod 6.13.</w:t>
      </w:r>
    </w:p>
    <w:p w14:paraId="591F7D02" w14:textId="77777777" w:rsidR="00E27430" w:rsidRDefault="00E27430" w:rsidP="001C1250">
      <w:pPr>
        <w:pStyle w:val="Odsekzoznamu"/>
        <w:numPr>
          <w:ilvl w:val="0"/>
          <w:numId w:val="8"/>
        </w:numPr>
        <w:spacing w:after="0"/>
        <w:ind w:left="426"/>
        <w:contextualSpacing w:val="0"/>
        <w:rPr>
          <w:rFonts w:cs="Arial"/>
        </w:rPr>
      </w:pPr>
      <w:r w:rsidRPr="0000690A">
        <w:rPr>
          <w:rFonts w:cs="Arial"/>
        </w:rPr>
        <w:t>Elektrické rozvádzače požadujeme osadiť plastové</w:t>
      </w:r>
      <w:r w:rsidR="00DB3A91">
        <w:rPr>
          <w:rFonts w:cs="Arial"/>
        </w:rPr>
        <w:t xml:space="preserve"> za dodržania požiadaviek uvedených v TeŠp 05, kap 6, bod 6.1</w:t>
      </w:r>
      <w:r w:rsidR="00EF77A6">
        <w:rPr>
          <w:rFonts w:cs="Arial"/>
        </w:rPr>
        <w:t>4</w:t>
      </w:r>
      <w:r w:rsidRPr="0000690A">
        <w:rPr>
          <w:rFonts w:cs="Arial"/>
        </w:rPr>
        <w:t>.</w:t>
      </w:r>
    </w:p>
    <w:p w14:paraId="631E8AD7" w14:textId="77777777" w:rsidR="00E27430" w:rsidRPr="004C15DE" w:rsidRDefault="00E27430" w:rsidP="009C5BE0">
      <w:pPr>
        <w:pStyle w:val="Nadpis2"/>
        <w:tabs>
          <w:tab w:val="clear" w:pos="851"/>
        </w:tabs>
        <w:ind w:left="709" w:hanging="709"/>
        <w:jc w:val="left"/>
        <w:rPr>
          <w:rFonts w:cs="Arial"/>
        </w:rPr>
      </w:pPr>
      <w:bookmarkStart w:id="76" w:name="_Toc167275772"/>
      <w:r w:rsidRPr="004C15DE">
        <w:rPr>
          <w:rFonts w:cs="Arial"/>
        </w:rPr>
        <w:t>Vegetačné úpravy</w:t>
      </w:r>
      <w:bookmarkEnd w:id="76"/>
    </w:p>
    <w:p w14:paraId="25C14255" w14:textId="77777777" w:rsidR="00E27430" w:rsidRPr="004C15DE" w:rsidRDefault="00E27430" w:rsidP="001C1250">
      <w:pPr>
        <w:numPr>
          <w:ilvl w:val="0"/>
          <w:numId w:val="9"/>
        </w:numPr>
        <w:spacing w:after="0"/>
        <w:ind w:left="426" w:hanging="426"/>
        <w:rPr>
          <w:rFonts w:cs="Arial"/>
        </w:rPr>
      </w:pPr>
      <w:r w:rsidRPr="004C15DE">
        <w:rPr>
          <w:rFonts w:cs="Arial"/>
        </w:rPr>
        <w:t>Vegetačné úpravy projektovať aj realizovať podľa TP 035 a TKP č.25</w:t>
      </w:r>
      <w:r w:rsidR="00506279" w:rsidRPr="004C15DE">
        <w:rPr>
          <w:rFonts w:cs="Arial"/>
        </w:rPr>
        <w:t>.</w:t>
      </w:r>
    </w:p>
    <w:p w14:paraId="021A83C2" w14:textId="77777777" w:rsidR="0079284F" w:rsidRPr="004C15DE" w:rsidRDefault="0079284F" w:rsidP="001C1250">
      <w:pPr>
        <w:numPr>
          <w:ilvl w:val="0"/>
          <w:numId w:val="9"/>
        </w:numPr>
        <w:spacing w:after="0"/>
        <w:ind w:left="426" w:hanging="426"/>
        <w:rPr>
          <w:rFonts w:cs="Arial"/>
        </w:rPr>
      </w:pPr>
      <w:r w:rsidRPr="004C15DE">
        <w:rPr>
          <w:rFonts w:cs="Arial"/>
        </w:rPr>
        <w:t xml:space="preserve">Vegetačné úpravy prerokovať a zaistiť písomný súhlas od nasledujúcich organizácii: </w:t>
      </w:r>
    </w:p>
    <w:p w14:paraId="4E3D6AE3" w14:textId="77777777" w:rsidR="0079284F" w:rsidRPr="004C15DE" w:rsidRDefault="0079284F" w:rsidP="001C1250">
      <w:pPr>
        <w:numPr>
          <w:ilvl w:val="0"/>
          <w:numId w:val="11"/>
        </w:numPr>
        <w:spacing w:after="0"/>
        <w:rPr>
          <w:rFonts w:cs="Arial"/>
        </w:rPr>
      </w:pPr>
      <w:r w:rsidRPr="004C15DE">
        <w:rPr>
          <w:rFonts w:cs="Arial"/>
        </w:rPr>
        <w:t>Správa CHKO Kysuce</w:t>
      </w:r>
    </w:p>
    <w:p w14:paraId="253A7643" w14:textId="77777777" w:rsidR="0079284F" w:rsidRPr="004C15DE" w:rsidRDefault="0079284F" w:rsidP="001C1250">
      <w:pPr>
        <w:numPr>
          <w:ilvl w:val="0"/>
          <w:numId w:val="11"/>
        </w:numPr>
        <w:spacing w:after="0"/>
        <w:rPr>
          <w:rFonts w:cs="Arial"/>
        </w:rPr>
      </w:pPr>
      <w:r w:rsidRPr="004C15DE">
        <w:rPr>
          <w:rFonts w:cs="Arial"/>
        </w:rPr>
        <w:t>Štátna ochrana prírody SR</w:t>
      </w:r>
    </w:p>
    <w:p w14:paraId="4ED7B31E" w14:textId="77777777" w:rsidR="00E27430" w:rsidRPr="004C15DE" w:rsidRDefault="00E27430" w:rsidP="001C1250">
      <w:pPr>
        <w:numPr>
          <w:ilvl w:val="0"/>
          <w:numId w:val="9"/>
        </w:numPr>
        <w:spacing w:after="0"/>
        <w:ind w:left="426" w:hanging="426"/>
        <w:rPr>
          <w:rFonts w:cs="Arial"/>
        </w:rPr>
      </w:pPr>
      <w:r w:rsidRPr="004C15DE">
        <w:rPr>
          <w:rFonts w:cs="Arial"/>
        </w:rPr>
        <w:t>Žiadame používať v čo najvyššej miere dreviny z domácich odolných druhov, z príslušných regiónov, kde je projektovaná trasa</w:t>
      </w:r>
      <w:r w:rsidR="00DB1132" w:rsidRPr="004C15DE">
        <w:rPr>
          <w:rFonts w:cs="Arial"/>
        </w:rPr>
        <w:t>, výsadba nepôvodných druhov mimo zastavaných území obcí podlieha súhlasu orgánu ochrany prírody</w:t>
      </w:r>
      <w:r w:rsidRPr="004C15DE">
        <w:rPr>
          <w:rFonts w:cs="Arial"/>
        </w:rPr>
        <w:t xml:space="preserve">. </w:t>
      </w:r>
    </w:p>
    <w:p w14:paraId="46113F16" w14:textId="24B8BCE6" w:rsidR="00506279" w:rsidRPr="004C15DE" w:rsidRDefault="00506279" w:rsidP="00506279">
      <w:pPr>
        <w:numPr>
          <w:ilvl w:val="0"/>
          <w:numId w:val="9"/>
        </w:numPr>
        <w:spacing w:after="0"/>
        <w:ind w:left="426" w:hanging="426"/>
        <w:rPr>
          <w:rFonts w:cs="Arial"/>
        </w:rPr>
      </w:pPr>
      <w:r w:rsidRPr="004C15DE">
        <w:rPr>
          <w:rFonts w:cs="Arial"/>
        </w:rPr>
        <w:t>Objednávateľ požaduje, aby Zhotoviteľ zaviazal dodávateľa vegetačných úprav na ošetrovanie vegetačných úprav pre všetky objekty, na ktorých budú tieto navrhnuté a zrealizované a to v súlade s manuálmi užívania (v manuáloch užívania musia byť zapracované požiadavky zo Zväzku 3, Časť 1, Príloha č. 9) po dobu 5 rokov po preberacom konaní, t. j. počas celého obdobia Záručnej doby. Požiadavka sa týka aj sadovníckych úprav v rámci odpočívadla Oščadnica a SSÚD Oščadnica.</w:t>
      </w:r>
    </w:p>
    <w:p w14:paraId="1EADF966" w14:textId="5E338C4F" w:rsidR="00E27430" w:rsidRPr="004C15DE" w:rsidRDefault="00E27430" w:rsidP="001C1250">
      <w:pPr>
        <w:numPr>
          <w:ilvl w:val="0"/>
          <w:numId w:val="9"/>
        </w:numPr>
        <w:spacing w:after="0"/>
        <w:ind w:left="426" w:hanging="426"/>
        <w:rPr>
          <w:rFonts w:cs="Arial"/>
        </w:rPr>
      </w:pPr>
      <w:r w:rsidRPr="004C15DE">
        <w:rPr>
          <w:rFonts w:cs="Arial"/>
        </w:rPr>
        <w:t xml:space="preserve">Je potrebné </w:t>
      </w:r>
      <w:r w:rsidR="001C663C" w:rsidRPr="004C15DE">
        <w:rPr>
          <w:rFonts w:cs="Arial"/>
        </w:rPr>
        <w:t xml:space="preserve">navrhovať a </w:t>
      </w:r>
      <w:r w:rsidRPr="004C15DE">
        <w:rPr>
          <w:rFonts w:cs="Arial"/>
        </w:rPr>
        <w:t xml:space="preserve">vykonávať zahustené výsadby vo svahoch v radoch  náväzne do trojsponu najmä z krov a to v ryhách v zárezoch a v jamách v násypoch z dôvodu, že tento spôsob je najlepšia ochrana proti erózii spolu so zatrávnením. Stromy </w:t>
      </w:r>
      <w:r w:rsidR="001F0DBB" w:rsidRPr="004C15DE">
        <w:rPr>
          <w:rFonts w:cs="Arial"/>
        </w:rPr>
        <w:t xml:space="preserve">navrhovať a </w:t>
      </w:r>
      <w:r w:rsidRPr="004C15DE">
        <w:rPr>
          <w:rFonts w:cs="Arial"/>
        </w:rPr>
        <w:t xml:space="preserve">vysádzať </w:t>
      </w:r>
      <w:r w:rsidR="001F0DBB" w:rsidRPr="004C15DE">
        <w:rPr>
          <w:rFonts w:cs="Arial"/>
        </w:rPr>
        <w:t>v zmysle požiadaviek uvedených v TeŠp 01, kap. 12, bod 12.8</w:t>
      </w:r>
      <w:r w:rsidRPr="004C15DE">
        <w:rPr>
          <w:rFonts w:cs="Arial"/>
        </w:rPr>
        <w:t xml:space="preserve">. V zamokrených pôdach využívať výsadbu bahenných/ močiarnych rastlinných druhov. </w:t>
      </w:r>
    </w:p>
    <w:p w14:paraId="13457FB2" w14:textId="77777777" w:rsidR="00506279" w:rsidRPr="004C15DE" w:rsidRDefault="00506279" w:rsidP="00506279">
      <w:pPr>
        <w:numPr>
          <w:ilvl w:val="0"/>
          <w:numId w:val="9"/>
        </w:numPr>
        <w:spacing w:after="0"/>
        <w:ind w:left="426" w:hanging="426"/>
        <w:rPr>
          <w:rFonts w:cs="Arial"/>
        </w:rPr>
      </w:pPr>
      <w:r w:rsidRPr="004C15DE">
        <w:rPr>
          <w:rFonts w:cs="Arial"/>
        </w:rPr>
        <w:t xml:space="preserve">Objednávateľ požaduje navrhnúť a zrealizovať zatrávnenie hydroosevom (násypové a zárezové svahy, veľké plochy). V prípade menších a ťažko dostupných svahov (napr. nad zárubnými múrmi) je prípustné zatrávnenie mačinovaním. V prípade menších plôch na rovine je prípustné zatrávnenie suchým výsevom. </w:t>
      </w:r>
    </w:p>
    <w:p w14:paraId="02A045FF" w14:textId="77777777" w:rsidR="00A2388A" w:rsidRPr="004C15DE" w:rsidRDefault="00A2388A" w:rsidP="00A2388A">
      <w:pPr>
        <w:pStyle w:val="Nadpis2"/>
        <w:keepLines/>
        <w:tabs>
          <w:tab w:val="clear" w:pos="851"/>
        </w:tabs>
        <w:spacing w:before="240" w:after="0"/>
      </w:pPr>
      <w:bookmarkStart w:id="77" w:name="_Toc289279781"/>
      <w:bookmarkStart w:id="78" w:name="_Toc292442400"/>
      <w:bookmarkStart w:id="79" w:name="_Toc295672610"/>
      <w:bookmarkStart w:id="80" w:name="_Toc325977336"/>
      <w:bookmarkStart w:id="81" w:name="_Toc332024630"/>
      <w:bookmarkStart w:id="82" w:name="_Toc518289728"/>
      <w:bookmarkStart w:id="83" w:name="_Toc71795585"/>
      <w:bookmarkStart w:id="84" w:name="_Toc167275773"/>
      <w:r w:rsidRPr="004C15DE">
        <w:t>ISD (Informačný systém diaľnice</w:t>
      </w:r>
      <w:bookmarkEnd w:id="77"/>
      <w:bookmarkEnd w:id="78"/>
      <w:bookmarkEnd w:id="79"/>
      <w:bookmarkEnd w:id="80"/>
      <w:bookmarkEnd w:id="81"/>
      <w:bookmarkEnd w:id="82"/>
      <w:r w:rsidRPr="004C15DE">
        <w:t>)</w:t>
      </w:r>
      <w:bookmarkEnd w:id="83"/>
      <w:bookmarkEnd w:id="84"/>
    </w:p>
    <w:p w14:paraId="59A9E9BA" w14:textId="77777777" w:rsidR="00A2388A" w:rsidRPr="004C15DE" w:rsidRDefault="00A2388A" w:rsidP="001C1250">
      <w:pPr>
        <w:pStyle w:val="Odsekzoznamu1"/>
        <w:numPr>
          <w:ilvl w:val="0"/>
          <w:numId w:val="18"/>
        </w:numPr>
        <w:tabs>
          <w:tab w:val="left" w:pos="0"/>
        </w:tabs>
        <w:spacing w:before="240" w:after="240" w:line="240" w:lineRule="auto"/>
        <w:ind w:left="425" w:hanging="426"/>
        <w:rPr>
          <w:rFonts w:cs="Arial"/>
        </w:rPr>
      </w:pPr>
      <w:bookmarkStart w:id="85" w:name="_Toc289279782"/>
      <w:bookmarkStart w:id="86" w:name="_Toc292442401"/>
      <w:bookmarkStart w:id="87" w:name="_Toc295672611"/>
      <w:bookmarkStart w:id="88" w:name="_Toc325977337"/>
      <w:bookmarkStart w:id="89" w:name="_Toc332024631"/>
      <w:r w:rsidRPr="004C15DE">
        <w:rPr>
          <w:rFonts w:cs="Arial"/>
        </w:rPr>
        <w:t xml:space="preserve">Chráničky – musia byť </w:t>
      </w:r>
      <w:r w:rsidR="00506279" w:rsidRPr="004C15DE">
        <w:rPr>
          <w:rFonts w:cs="Arial"/>
        </w:rPr>
        <w:t xml:space="preserve">navrhnuté </w:t>
      </w:r>
      <w:r w:rsidRPr="004C15DE">
        <w:rPr>
          <w:rFonts w:cs="Arial"/>
        </w:rPr>
        <w:t>plnostenné, vo voľnej trase uložené v dostatočnej hĺbke</w:t>
      </w:r>
      <w:r w:rsidR="00506279" w:rsidRPr="004C15DE">
        <w:rPr>
          <w:rFonts w:cs="Arial"/>
        </w:rPr>
        <w:t xml:space="preserve">- krytie min. 0,8m </w:t>
      </w:r>
      <w:r w:rsidRPr="004C15DE">
        <w:rPr>
          <w:rFonts w:cs="Arial"/>
        </w:rPr>
        <w:t xml:space="preserve"> (aby sa zabránilo ich prípadnému vyplaveniu) a s príslušnou kruhovou tuhosťou (SN).</w:t>
      </w:r>
    </w:p>
    <w:p w14:paraId="66787736" w14:textId="77777777" w:rsidR="00A2388A" w:rsidRPr="004C15DE" w:rsidRDefault="00A2388A" w:rsidP="001C1250">
      <w:pPr>
        <w:pStyle w:val="Odsekzoznamu1"/>
        <w:numPr>
          <w:ilvl w:val="0"/>
          <w:numId w:val="18"/>
        </w:numPr>
        <w:tabs>
          <w:tab w:val="left" w:pos="0"/>
        </w:tabs>
        <w:spacing w:before="240" w:after="240" w:line="240" w:lineRule="auto"/>
        <w:ind w:left="425" w:hanging="426"/>
        <w:rPr>
          <w:rFonts w:cs="Arial"/>
        </w:rPr>
      </w:pPr>
      <w:r w:rsidRPr="004C15DE">
        <w:rPr>
          <w:rFonts w:cs="Arial"/>
        </w:rPr>
        <w:t xml:space="preserve">Zariadenia kamerového dohľadu (kamery) zabezpečiť proti odcudzeniu. </w:t>
      </w:r>
    </w:p>
    <w:p w14:paraId="36824003" w14:textId="77777777" w:rsidR="00A2388A" w:rsidRPr="004C15DE" w:rsidRDefault="00A2388A" w:rsidP="00A2388A">
      <w:pPr>
        <w:pStyle w:val="Nadpis2"/>
        <w:keepLines/>
        <w:tabs>
          <w:tab w:val="clear" w:pos="851"/>
        </w:tabs>
        <w:spacing w:before="240" w:after="0"/>
      </w:pPr>
      <w:bookmarkStart w:id="90" w:name="_Toc419110649"/>
      <w:bookmarkStart w:id="91" w:name="_Toc71795586"/>
      <w:bookmarkStart w:id="92" w:name="_Toc167275774"/>
      <w:r w:rsidRPr="004C15DE">
        <w:lastRenderedPageBreak/>
        <w:t>Zárubné a oporné múry</w:t>
      </w:r>
      <w:bookmarkEnd w:id="90"/>
      <w:bookmarkEnd w:id="91"/>
      <w:bookmarkEnd w:id="92"/>
    </w:p>
    <w:p w14:paraId="3DDE946C" w14:textId="39B29836" w:rsidR="00A2388A" w:rsidRPr="004C15DE" w:rsidRDefault="00A2388A" w:rsidP="001C1250">
      <w:pPr>
        <w:pStyle w:val="Odsekzoznamu1"/>
        <w:numPr>
          <w:ilvl w:val="0"/>
          <w:numId w:val="19"/>
        </w:numPr>
        <w:tabs>
          <w:tab w:val="left" w:pos="-3828"/>
        </w:tabs>
        <w:spacing w:before="240" w:after="240" w:line="240" w:lineRule="auto"/>
        <w:ind w:left="425" w:hanging="357"/>
        <w:rPr>
          <w:rFonts w:cs="Arial"/>
        </w:rPr>
      </w:pPr>
      <w:r w:rsidRPr="004C15DE">
        <w:rPr>
          <w:rFonts w:cs="Arial"/>
        </w:rPr>
        <w:t xml:space="preserve">Objednávateľ požaduje sledovanie deformácií zárubných a oporných múrov na základe projektu geodetického sledovania deformácií vypracovanom Zhotoviteľom a schválenom Stavebným dozorom a Objednávateľom. </w:t>
      </w:r>
      <w:r w:rsidR="00DD0869" w:rsidRPr="004C15DE">
        <w:rPr>
          <w:rFonts w:cs="Arial"/>
        </w:rPr>
        <w:t>Projekt geodetického sledovania deformácií musí byť súčasťou DRS.</w:t>
      </w:r>
    </w:p>
    <w:p w14:paraId="1EF0CB34" w14:textId="77777777" w:rsidR="00F57CF4" w:rsidRPr="004C15DE" w:rsidRDefault="00F57CF4" w:rsidP="001C1250">
      <w:pPr>
        <w:pStyle w:val="Odsekzoznamu1"/>
        <w:numPr>
          <w:ilvl w:val="0"/>
          <w:numId w:val="19"/>
        </w:numPr>
        <w:tabs>
          <w:tab w:val="left" w:pos="-3828"/>
        </w:tabs>
        <w:spacing w:before="240" w:after="240" w:line="240" w:lineRule="auto"/>
        <w:ind w:left="425" w:hanging="357"/>
        <w:rPr>
          <w:rFonts w:cs="Arial"/>
        </w:rPr>
      </w:pPr>
      <w:r w:rsidRPr="004C15DE">
        <w:t>S ohľadom na</w:t>
      </w:r>
      <w:r w:rsidRPr="004C15DE">
        <w:rPr>
          <w:rFonts w:cs="Arial"/>
        </w:rPr>
        <w:t xml:space="preserve"> </w:t>
      </w:r>
      <w:r w:rsidRPr="004C15DE">
        <w:t>geologickú</w:t>
      </w:r>
      <w:r w:rsidRPr="004C15DE">
        <w:rPr>
          <w:rFonts w:cs="Arial"/>
        </w:rPr>
        <w:t xml:space="preserve"> </w:t>
      </w:r>
      <w:r w:rsidRPr="004C15DE">
        <w:t>situáciu</w:t>
      </w:r>
      <w:r w:rsidRPr="004C15DE">
        <w:rPr>
          <w:rFonts w:cs="Arial"/>
        </w:rPr>
        <w:t xml:space="preserve"> je </w:t>
      </w:r>
      <w:r w:rsidRPr="004C15DE">
        <w:t>nutné pri</w:t>
      </w:r>
      <w:r w:rsidRPr="004C15DE">
        <w:rPr>
          <w:rFonts w:cs="Arial"/>
        </w:rPr>
        <w:t xml:space="preserve"> </w:t>
      </w:r>
      <w:r w:rsidRPr="004C15DE">
        <w:t>technickom</w:t>
      </w:r>
      <w:r w:rsidRPr="004C15DE">
        <w:rPr>
          <w:rFonts w:cs="Arial"/>
        </w:rPr>
        <w:t xml:space="preserve"> </w:t>
      </w:r>
      <w:r w:rsidRPr="004C15DE">
        <w:t>návrhu</w:t>
      </w:r>
      <w:r w:rsidRPr="004C15DE">
        <w:rPr>
          <w:rFonts w:cs="Arial"/>
        </w:rPr>
        <w:t xml:space="preserve"> </w:t>
      </w:r>
      <w:r w:rsidRPr="004C15DE">
        <w:t>zaistenia</w:t>
      </w:r>
      <w:r w:rsidRPr="004C15DE">
        <w:rPr>
          <w:rFonts w:cs="Arial"/>
        </w:rPr>
        <w:t xml:space="preserve"> </w:t>
      </w:r>
      <w:r w:rsidRPr="004C15DE">
        <w:t>počítať</w:t>
      </w:r>
      <w:r w:rsidRPr="004C15DE">
        <w:rPr>
          <w:rFonts w:cs="Arial"/>
        </w:rPr>
        <w:t xml:space="preserve"> s celkovou stabilitou svahu.</w:t>
      </w:r>
    </w:p>
    <w:p w14:paraId="336CB923" w14:textId="647F0E59" w:rsidR="00D62B58" w:rsidRPr="004C15DE" w:rsidRDefault="00A2388A" w:rsidP="00D62B58">
      <w:pPr>
        <w:pStyle w:val="Odsekzoznamu1"/>
        <w:numPr>
          <w:ilvl w:val="0"/>
          <w:numId w:val="19"/>
        </w:numPr>
        <w:tabs>
          <w:tab w:val="left" w:pos="0"/>
        </w:tabs>
        <w:spacing w:before="240" w:after="0" w:line="240" w:lineRule="auto"/>
        <w:ind w:left="426"/>
        <w:rPr>
          <w:rFonts w:cs="Arial"/>
        </w:rPr>
      </w:pPr>
      <w:r w:rsidRPr="004C15DE">
        <w:t>Zhotoviteľ predloží na objekty zárubných a oporných múrov nad 6 m</w:t>
      </w:r>
      <w:r w:rsidR="00D62B58" w:rsidRPr="004C15DE">
        <w:t xml:space="preserve"> vrátane celkovej stability svahu</w:t>
      </w:r>
      <w:r w:rsidRPr="004C15DE">
        <w:t xml:space="preserve"> nezávislé statické odborné posúdenie návrhu, ktorý bol predložený vo FTP, alebo v dokumentácií na realizáciu stavby. Odborné posúdenie návrhu bude realizované odborne spôsobilými osobami, ktoré sú nezávislé od Zhotoviteľa a zároveň sa nepodieľali na návrhu posudzovaných konštrukcií. Nezávislosť spracovateľa odborného posúdenia bude preukázaná čestným prehlásením o nezávislosti posudzovateľa od Zhotoviteľa stavby a o nezainteresovanosti do pôvodného návrhu konštrukcie.</w:t>
      </w:r>
    </w:p>
    <w:p w14:paraId="03994087" w14:textId="77777777" w:rsidR="00F57CF4" w:rsidRPr="004C15DE" w:rsidRDefault="00F57CF4" w:rsidP="00272D9A">
      <w:pPr>
        <w:numPr>
          <w:ilvl w:val="0"/>
          <w:numId w:val="19"/>
        </w:numPr>
        <w:tabs>
          <w:tab w:val="left" w:pos="-3828"/>
        </w:tabs>
        <w:spacing w:after="0" w:line="240" w:lineRule="auto"/>
        <w:ind w:left="425" w:hanging="357"/>
        <w:contextualSpacing/>
        <w:rPr>
          <w:rFonts w:eastAsia="Times New Roman" w:cs="Arial"/>
        </w:rPr>
      </w:pPr>
      <w:r w:rsidRPr="004C15DE">
        <w:rPr>
          <w:rFonts w:eastAsia="Times New Roman" w:cs="Arial"/>
        </w:rPr>
        <w:t>Objednávateľ akceptuje nový návrh dĺžok oporných/zárubných múrov a zaistenia zárezov. Zhotoviteľ je pritom povinný navrhnúť také technické riešenie, ktoré bude zohľadňovať výsledky IGHP (pozri Zväzok 5 súťažných podkladov).</w:t>
      </w:r>
    </w:p>
    <w:p w14:paraId="294D3FE7" w14:textId="77777777" w:rsidR="00A2388A" w:rsidRPr="00DA4C4C" w:rsidRDefault="00A2388A" w:rsidP="00DA4C4C">
      <w:pPr>
        <w:pStyle w:val="Odsekzoznamu1"/>
        <w:numPr>
          <w:ilvl w:val="0"/>
          <w:numId w:val="19"/>
        </w:numPr>
        <w:tabs>
          <w:tab w:val="left" w:pos="0"/>
        </w:tabs>
        <w:spacing w:after="240" w:line="240" w:lineRule="auto"/>
        <w:rPr>
          <w:rFonts w:cs="Arial"/>
        </w:rPr>
      </w:pPr>
      <w:r w:rsidRPr="004C15DE">
        <w:rPr>
          <w:rFonts w:cs="Arial"/>
        </w:rPr>
        <w:t xml:space="preserve">Všetky múry musia byť navrhnuté v súlade s TP 081 (obmedzenie vplyvu bludných prúdov) a musia byť zabezpečené proti atmosférickému prepätiu. Všetky súvisiace kotvenia musia </w:t>
      </w:r>
      <w:r w:rsidRPr="00DA4C4C">
        <w:rPr>
          <w:rFonts w:cs="Arial"/>
        </w:rPr>
        <w:t>byť doložené osvedčením o elektroizolačnom odpore.</w:t>
      </w:r>
    </w:p>
    <w:p w14:paraId="139957FD" w14:textId="7A9A9AD9" w:rsidR="004D7A20" w:rsidRPr="004C15DE" w:rsidRDefault="00A2388A" w:rsidP="001C1250">
      <w:pPr>
        <w:pStyle w:val="Odsekzoznamu1"/>
        <w:numPr>
          <w:ilvl w:val="0"/>
          <w:numId w:val="19"/>
        </w:numPr>
        <w:tabs>
          <w:tab w:val="left" w:pos="0"/>
        </w:tabs>
        <w:spacing w:before="240" w:after="240" w:line="240" w:lineRule="auto"/>
        <w:rPr>
          <w:rFonts w:cs="Arial"/>
          <w:b/>
        </w:rPr>
      </w:pPr>
      <w:r w:rsidRPr="00DA4C4C">
        <w:rPr>
          <w:rFonts w:cs="Arial"/>
        </w:rPr>
        <w:t>Pri</w:t>
      </w:r>
      <w:r w:rsidRPr="004C15DE">
        <w:rPr>
          <w:rFonts w:cs="Arial"/>
        </w:rPr>
        <w:t xml:space="preserve"> návrhu akejkoľvek vystuženej horninovej konštrukcie je potrebné brať do úvahy aj všetky súvisiace objekty a ich prípadné opravy, rekonštrukcie potrebné počas životnosti konštrukcie/Diela (100 rokov) bez porušenia stability (ako vnútornej, tak aj vonkajšej) vystuženej horninovej konštrukcie, t.j. musí byť možné vykonať prípadné opravy, rekonštrukcie </w:t>
      </w:r>
      <w:r w:rsidR="002E12EB" w:rsidRPr="004C15DE">
        <w:rPr>
          <w:rFonts w:cs="Arial"/>
        </w:rPr>
        <w:t>(</w:t>
      </w:r>
      <w:r w:rsidRPr="004C15DE">
        <w:rPr>
          <w:rFonts w:cs="Arial"/>
        </w:rPr>
        <w:t>napr. kanalizácie, prípojok uličných vpustov, uličných vpustov, ISD</w:t>
      </w:r>
      <w:r w:rsidR="002E12EB" w:rsidRPr="004C15DE">
        <w:rPr>
          <w:rFonts w:cs="Arial"/>
        </w:rPr>
        <w:t>aRC a pod</w:t>
      </w:r>
      <w:r w:rsidRPr="004C15DE">
        <w:rPr>
          <w:rFonts w:cs="Arial"/>
        </w:rPr>
        <w:t>.</w:t>
      </w:r>
      <w:r w:rsidR="002E12EB" w:rsidRPr="004C15DE">
        <w:rPr>
          <w:rFonts w:cs="Arial"/>
        </w:rPr>
        <w:t>)</w:t>
      </w:r>
      <w:r w:rsidRPr="004C15DE">
        <w:rPr>
          <w:rFonts w:cs="Arial"/>
        </w:rPr>
        <w:t xml:space="preserve"> navrhnutých v telese vystuženej horninovej konštrukcie (telesom sa v zmysle TKP 31 myslí sypanina vystužená výstužnými prvkami) bez zásahu do telesa vystuženej horninovej konštrukcie. </w:t>
      </w:r>
      <w:r w:rsidRPr="004C15DE">
        <w:rPr>
          <w:rFonts w:cs="Arial"/>
          <w:b/>
          <w:u w:val="single"/>
        </w:rPr>
        <w:t>Pokiaľ toto nie je možné splniť, návrh vystuženej horninovej vystuženej konštrukcie nie je prípustný</w:t>
      </w:r>
      <w:r w:rsidRPr="004C15DE">
        <w:rPr>
          <w:rFonts w:cs="Arial"/>
          <w:b/>
        </w:rPr>
        <w:t>.</w:t>
      </w:r>
    </w:p>
    <w:p w14:paraId="2AB16BD7" w14:textId="67557734" w:rsidR="00766FD7" w:rsidRPr="004C15DE" w:rsidRDefault="00766FD7" w:rsidP="001C1250">
      <w:pPr>
        <w:pStyle w:val="Odsekzoznamu1"/>
        <w:numPr>
          <w:ilvl w:val="0"/>
          <w:numId w:val="19"/>
        </w:numPr>
        <w:tabs>
          <w:tab w:val="left" w:pos="0"/>
        </w:tabs>
        <w:spacing w:before="240" w:after="240" w:line="240" w:lineRule="auto"/>
        <w:rPr>
          <w:rFonts w:cs="Arial"/>
        </w:rPr>
      </w:pPr>
      <w:r w:rsidRPr="004C15DE">
        <w:rPr>
          <w:rFonts w:cs="Arial"/>
        </w:rPr>
        <w:t>Návrh vystužených horninových konštrukcií s napojením na mostné opory alebo</w:t>
      </w:r>
      <w:r w:rsidR="00F84EDD" w:rsidRPr="004C15DE">
        <w:rPr>
          <w:rFonts w:cs="Arial"/>
        </w:rPr>
        <w:t xml:space="preserve"> mostné </w:t>
      </w:r>
      <w:r w:rsidRPr="004C15DE">
        <w:rPr>
          <w:rFonts w:cs="Arial"/>
        </w:rPr>
        <w:t xml:space="preserve">krídla </w:t>
      </w:r>
      <w:r w:rsidRPr="004C15DE">
        <w:rPr>
          <w:rFonts w:cs="Arial"/>
          <w:u w:val="single"/>
        </w:rPr>
        <w:t>nie je prípustný</w:t>
      </w:r>
      <w:r w:rsidRPr="004C15DE">
        <w:rPr>
          <w:rFonts w:cs="Arial"/>
        </w:rPr>
        <w:t>.</w:t>
      </w:r>
    </w:p>
    <w:p w14:paraId="1260DF00" w14:textId="25C8FAAD" w:rsidR="00182E00" w:rsidRPr="004C15DE" w:rsidRDefault="00182E00" w:rsidP="00A3658C">
      <w:pPr>
        <w:pStyle w:val="Odsekzoznamu1"/>
        <w:numPr>
          <w:ilvl w:val="0"/>
          <w:numId w:val="19"/>
        </w:numPr>
        <w:tabs>
          <w:tab w:val="left" w:pos="0"/>
        </w:tabs>
        <w:spacing w:before="240" w:after="240" w:line="240" w:lineRule="auto"/>
        <w:rPr>
          <w:rFonts w:cs="Arial"/>
        </w:rPr>
      </w:pPr>
      <w:r w:rsidRPr="004C15DE">
        <w:rPr>
          <w:rFonts w:cs="Arial"/>
        </w:rPr>
        <w:t xml:space="preserve">Zárubné alebo oporné múry s použitím </w:t>
      </w:r>
      <w:r w:rsidR="0057219F" w:rsidRPr="004C15DE">
        <w:rPr>
          <w:rFonts w:cs="Arial"/>
        </w:rPr>
        <w:t>gabiónových</w:t>
      </w:r>
      <w:r w:rsidRPr="004C15DE">
        <w:rPr>
          <w:rFonts w:cs="Arial"/>
        </w:rPr>
        <w:t xml:space="preserve"> košov je možné navrhnúť len ako vystužené - výstužným prvkom (geomrežami) a s lícovým opevnením tvoreným </w:t>
      </w:r>
      <w:r w:rsidR="0057219F" w:rsidRPr="004C15DE">
        <w:rPr>
          <w:rFonts w:cs="Arial"/>
        </w:rPr>
        <w:t>gabiónovými</w:t>
      </w:r>
      <w:r w:rsidRPr="004C15DE">
        <w:rPr>
          <w:rFonts w:cs="Arial"/>
        </w:rPr>
        <w:t xml:space="preserve"> košmi výšky 0,5m, vyrobenými z oceľovej dvojzákrutovej siete s povrchovou úpravou zo zliatiny zinku a hliníka a dodatočným organickým povlakom z polyamidu (PA6), prípadne kvalitatívne lepším organickým povlakom. </w:t>
      </w:r>
      <w:r w:rsidR="00A33704" w:rsidRPr="004C15DE">
        <w:rPr>
          <w:rFonts w:cs="Arial"/>
        </w:rPr>
        <w:t xml:space="preserve">Zároveň musí ísť o certifikovaný systém. </w:t>
      </w:r>
      <w:r w:rsidR="00BC7231" w:rsidRPr="004C15DE">
        <w:rPr>
          <w:rFonts w:cs="Arial"/>
        </w:rPr>
        <w:t>Objednávateľ p</w:t>
      </w:r>
      <w:r w:rsidR="00A3658C" w:rsidRPr="004C15DE">
        <w:rPr>
          <w:rFonts w:cs="Arial"/>
        </w:rPr>
        <w:t>ožaduje, aby bol</w:t>
      </w:r>
      <w:r w:rsidR="00223422" w:rsidRPr="004C15DE">
        <w:rPr>
          <w:rFonts w:cs="Arial"/>
        </w:rPr>
        <w:t>a</w:t>
      </w:r>
      <w:r w:rsidR="00A3658C" w:rsidRPr="004C15DE">
        <w:rPr>
          <w:rFonts w:cs="Arial"/>
        </w:rPr>
        <w:t xml:space="preserve"> </w:t>
      </w:r>
      <w:r w:rsidR="00223422" w:rsidRPr="004C15DE">
        <w:rPr>
          <w:rFonts w:cs="Arial"/>
        </w:rPr>
        <w:t xml:space="preserve">do líca gabiónového koša </w:t>
      </w:r>
      <w:r w:rsidR="00A3658C" w:rsidRPr="004C15DE">
        <w:rPr>
          <w:rFonts w:cs="Arial"/>
        </w:rPr>
        <w:t>doplnen</w:t>
      </w:r>
      <w:r w:rsidR="00223422" w:rsidRPr="004C15DE">
        <w:rPr>
          <w:rFonts w:cs="Arial"/>
        </w:rPr>
        <w:t>á</w:t>
      </w:r>
      <w:r w:rsidR="00A3658C" w:rsidRPr="004C15DE">
        <w:rPr>
          <w:rFonts w:cs="Arial"/>
        </w:rPr>
        <w:t xml:space="preserve"> zváran</w:t>
      </w:r>
      <w:r w:rsidR="00223422" w:rsidRPr="004C15DE">
        <w:rPr>
          <w:rFonts w:cs="Arial"/>
        </w:rPr>
        <w:t>á</w:t>
      </w:r>
      <w:r w:rsidR="00A3658C" w:rsidRPr="004C15DE">
        <w:rPr>
          <w:rFonts w:cs="Arial"/>
        </w:rPr>
        <w:t xml:space="preserve"> sieť bez statickej funkcie</w:t>
      </w:r>
      <w:r w:rsidR="00223422" w:rsidRPr="004C15DE">
        <w:rPr>
          <w:rFonts w:cs="Arial"/>
        </w:rPr>
        <w:t xml:space="preserve"> </w:t>
      </w:r>
      <w:r w:rsidR="007F5DD1" w:rsidRPr="004C15DE">
        <w:rPr>
          <w:rFonts w:cs="Arial"/>
        </w:rPr>
        <w:t xml:space="preserve">s priemerom drôtu </w:t>
      </w:r>
      <w:r w:rsidR="00A3658C" w:rsidRPr="004C15DE">
        <w:rPr>
          <w:rFonts w:cs="Arial"/>
        </w:rPr>
        <w:t>min. 5,0mm</w:t>
      </w:r>
      <w:r w:rsidR="00FB582D" w:rsidRPr="004C15DE">
        <w:rPr>
          <w:rFonts w:cs="Arial"/>
        </w:rPr>
        <w:t xml:space="preserve">, s okom nie väčším ako 5 x 10cm, </w:t>
      </w:r>
      <w:r w:rsidR="00A3658C" w:rsidRPr="004C15DE">
        <w:rPr>
          <w:rFonts w:cs="Arial"/>
        </w:rPr>
        <w:t>s povrchovou ochranou Zn90%/Al10% alebo ekvivalentnou progresívnou povrchovou ochranou</w:t>
      </w:r>
      <w:r w:rsidR="00223422" w:rsidRPr="004C15DE">
        <w:rPr>
          <w:rFonts w:cs="Arial"/>
        </w:rPr>
        <w:t xml:space="preserve"> </w:t>
      </w:r>
      <w:r w:rsidR="00A3658C" w:rsidRPr="004C15DE">
        <w:rPr>
          <w:rFonts w:cs="Arial"/>
        </w:rPr>
        <w:t>nánosu Triedy A.</w:t>
      </w:r>
    </w:p>
    <w:p w14:paraId="155AA23E" w14:textId="6DA814B4" w:rsidR="00865BC4" w:rsidRPr="004C15DE" w:rsidRDefault="0057219F" w:rsidP="0044550B">
      <w:pPr>
        <w:pStyle w:val="Odsekzoznamu1"/>
        <w:numPr>
          <w:ilvl w:val="0"/>
          <w:numId w:val="19"/>
        </w:numPr>
        <w:tabs>
          <w:tab w:val="left" w:pos="0"/>
        </w:tabs>
        <w:spacing w:before="240" w:after="240" w:line="240" w:lineRule="auto"/>
        <w:rPr>
          <w:rFonts w:cs="Arial"/>
        </w:rPr>
      </w:pPr>
      <w:r w:rsidRPr="004C15DE">
        <w:rPr>
          <w:rFonts w:cs="Arial"/>
        </w:rPr>
        <w:t>Gabiónové</w:t>
      </w:r>
      <w:r w:rsidR="00865BC4" w:rsidRPr="004C15DE">
        <w:rPr>
          <w:rFonts w:cs="Arial"/>
        </w:rPr>
        <w:t xml:space="preserve"> koše je možné navrhnúť aj ako obklad múrov, klincovaných svahov a pod., a to ako z dvojzákrutovej oceľovej siete (</w:t>
      </w:r>
      <w:r w:rsidR="00D12D05" w:rsidRPr="004C15DE">
        <w:rPr>
          <w:rFonts w:cs="Arial"/>
        </w:rPr>
        <w:t>platia rovnaké požiadavky, ako sú uvedené v bode 8</w:t>
      </w:r>
      <w:r w:rsidR="00865BC4" w:rsidRPr="004C15DE">
        <w:rPr>
          <w:rFonts w:cs="Arial"/>
        </w:rPr>
        <w:t xml:space="preserve">), tak aj zo zváraných sietí (priemer drôtu min. </w:t>
      </w:r>
      <w:r w:rsidR="00D62B58" w:rsidRPr="004C15DE">
        <w:rPr>
          <w:rFonts w:cs="Arial"/>
        </w:rPr>
        <w:t>5</w:t>
      </w:r>
      <w:r w:rsidR="00865BC4" w:rsidRPr="004C15DE">
        <w:rPr>
          <w:rFonts w:cs="Arial"/>
        </w:rPr>
        <w:t>mm,</w:t>
      </w:r>
      <w:r w:rsidR="00980E76" w:rsidRPr="004C15DE">
        <w:rPr>
          <w:rFonts w:cs="Arial"/>
        </w:rPr>
        <w:t xml:space="preserve"> s okom nie väčším ako 5 x 10cm, </w:t>
      </w:r>
      <w:r w:rsidR="00612494" w:rsidRPr="004C15DE">
        <w:rPr>
          <w:rFonts w:cs="Arial"/>
        </w:rPr>
        <w:t>s povrchovou ochranou Zn90%/Al10% alebo ekvivalentnou progresívnou povrchovou ochranou nánosu min. 350g/m</w:t>
      </w:r>
      <w:r w:rsidR="00612494" w:rsidRPr="004C15DE">
        <w:rPr>
          <w:rFonts w:cs="Arial"/>
          <w:vertAlign w:val="superscript"/>
        </w:rPr>
        <w:t>2</w:t>
      </w:r>
      <w:r w:rsidR="0044550B" w:rsidRPr="004C15DE">
        <w:rPr>
          <w:rFonts w:cs="Arial"/>
        </w:rPr>
        <w:t xml:space="preserve"> - sieť nesmie vykazovať v skúške v soľnej hmle podľa STN EN ISO 9227 známky hrdze na viac ako 5% svojho povrchu po expozícii 4000 hodín). </w:t>
      </w:r>
      <w:r w:rsidR="00865BC4" w:rsidRPr="004C15DE">
        <w:rPr>
          <w:rFonts w:cs="Arial"/>
        </w:rPr>
        <w:t xml:space="preserve">Obklad </w:t>
      </w:r>
      <w:r w:rsidR="00D965EE" w:rsidRPr="004C15DE">
        <w:rPr>
          <w:rFonts w:cs="Arial"/>
        </w:rPr>
        <w:t>musí byť uložený</w:t>
      </w:r>
      <w:r w:rsidR="00865BC4" w:rsidRPr="004C15DE">
        <w:rPr>
          <w:rFonts w:cs="Arial"/>
        </w:rPr>
        <w:t xml:space="preserve"> na betónov</w:t>
      </w:r>
      <w:r w:rsidR="00D965EE" w:rsidRPr="004C15DE">
        <w:rPr>
          <w:rFonts w:cs="Arial"/>
        </w:rPr>
        <w:t>om</w:t>
      </w:r>
      <w:r w:rsidR="00865BC4" w:rsidRPr="004C15DE">
        <w:rPr>
          <w:rFonts w:cs="Arial"/>
        </w:rPr>
        <w:t>/železobetónov</w:t>
      </w:r>
      <w:r w:rsidR="00D965EE" w:rsidRPr="004C15DE">
        <w:rPr>
          <w:rFonts w:cs="Arial"/>
        </w:rPr>
        <w:t>om</w:t>
      </w:r>
      <w:r w:rsidR="00865BC4" w:rsidRPr="004C15DE">
        <w:rPr>
          <w:rFonts w:cs="Arial"/>
        </w:rPr>
        <w:t xml:space="preserve"> základ</w:t>
      </w:r>
      <w:r w:rsidR="00D965EE" w:rsidRPr="004C15DE">
        <w:rPr>
          <w:rFonts w:cs="Arial"/>
        </w:rPr>
        <w:t>e</w:t>
      </w:r>
      <w:r w:rsidR="00865BC4" w:rsidRPr="004C15DE">
        <w:rPr>
          <w:rFonts w:cs="Arial"/>
        </w:rPr>
        <w:t>.</w:t>
      </w:r>
    </w:p>
    <w:p w14:paraId="510ED9DF" w14:textId="3415DE27" w:rsidR="00865BC4" w:rsidRPr="004C15DE" w:rsidRDefault="00865BC4" w:rsidP="007E2107">
      <w:pPr>
        <w:pStyle w:val="Odsekzoznamu1"/>
        <w:numPr>
          <w:ilvl w:val="0"/>
          <w:numId w:val="19"/>
        </w:numPr>
        <w:tabs>
          <w:tab w:val="left" w:pos="0"/>
        </w:tabs>
        <w:spacing w:before="240" w:after="240" w:line="240" w:lineRule="auto"/>
        <w:rPr>
          <w:rFonts w:cs="Arial"/>
        </w:rPr>
      </w:pPr>
      <w:r w:rsidRPr="004C15DE">
        <w:rPr>
          <w:rFonts w:cs="Arial"/>
        </w:rPr>
        <w:t>Kotviaci</w:t>
      </w:r>
      <w:r w:rsidR="001033B2" w:rsidRPr="004C15DE">
        <w:rPr>
          <w:rFonts w:cs="Arial"/>
        </w:rPr>
        <w:t xml:space="preserve"> a spojovací </w:t>
      </w:r>
      <w:r w:rsidRPr="004C15DE">
        <w:rPr>
          <w:rFonts w:cs="Arial"/>
        </w:rPr>
        <w:t xml:space="preserve">materiál obkladov múrov, klincovaných svahov a pod. (napr. </w:t>
      </w:r>
      <w:r w:rsidR="0057219F" w:rsidRPr="004C15DE">
        <w:rPr>
          <w:rFonts w:cs="Arial"/>
        </w:rPr>
        <w:t>gabiónových</w:t>
      </w:r>
      <w:r w:rsidRPr="004C15DE">
        <w:rPr>
          <w:rFonts w:cs="Arial"/>
        </w:rPr>
        <w:t xml:space="preserve"> košov, betónových tvárnic a pod.) sa navrhuje z nerezovej ocele triedy min. A</w:t>
      </w:r>
      <w:r w:rsidR="001033B2" w:rsidRPr="004C15DE">
        <w:rPr>
          <w:rFonts w:cs="Arial"/>
        </w:rPr>
        <w:t>4</w:t>
      </w:r>
      <w:r w:rsidRPr="004C15DE">
        <w:rPr>
          <w:rFonts w:cs="Arial"/>
        </w:rPr>
        <w:t>.</w:t>
      </w:r>
    </w:p>
    <w:p w14:paraId="60BEAB1D" w14:textId="5F17D1DB" w:rsidR="000F0ACE" w:rsidRPr="004C15DE" w:rsidRDefault="000F0ACE" w:rsidP="00642AC3">
      <w:pPr>
        <w:pStyle w:val="Odsekzoznamu1"/>
        <w:numPr>
          <w:ilvl w:val="0"/>
          <w:numId w:val="19"/>
        </w:numPr>
        <w:tabs>
          <w:tab w:val="left" w:pos="0"/>
        </w:tabs>
        <w:spacing w:before="240" w:after="240" w:line="240" w:lineRule="auto"/>
        <w:rPr>
          <w:rFonts w:cs="Arial"/>
        </w:rPr>
      </w:pPr>
      <w:r w:rsidRPr="004C15DE">
        <w:rPr>
          <w:rFonts w:cs="Arial"/>
        </w:rPr>
        <w:t>Na korunách zárubných, oporných múrov a lavičkách vystužených horninových konštrukcií sa navrhne ochranné zábradlie výšky 1,10m alebo zábradľové zvodidlo v zmysle platných technických predpisov (napr. v prípade betónových múrov s rímsou a pod.). Zábradlie sa navrhne s pevným madlom (držadlom) a podmadlom, oceľové z otvorených profilov (uzem</w:t>
      </w:r>
      <w:r w:rsidRPr="004C15DE">
        <w:rPr>
          <w:rFonts w:cs="Arial"/>
        </w:rPr>
        <w:lastRenderedPageBreak/>
        <w:t>nené) alebo kompozitné, zo segmentov, kotvené pomocou pätných dosiek stĺpikov chemickými kotvami (v prípade vystužených horninových konštrukcií kotvené do prefabrikovaných betónových pätiek), s podliatím plastmaltou hr. min. 10mm. Medzera medzi držadlami jednotlivých segmentov nesmie prekročiť hodnotu 20 mm.</w:t>
      </w:r>
      <w:r w:rsidR="00BF6E18" w:rsidRPr="004C15DE">
        <w:rPr>
          <w:rFonts w:cs="Arial"/>
        </w:rPr>
        <w:t xml:space="preserve"> K</w:t>
      </w:r>
      <w:r w:rsidRPr="004C15DE">
        <w:rPr>
          <w:rFonts w:cs="Arial"/>
        </w:rPr>
        <w:t>otveni</w:t>
      </w:r>
      <w:r w:rsidR="00BF6E18" w:rsidRPr="004C15DE">
        <w:rPr>
          <w:rFonts w:cs="Arial"/>
        </w:rPr>
        <w:t>e</w:t>
      </w:r>
      <w:r w:rsidRPr="004C15DE">
        <w:rPr>
          <w:rFonts w:cs="Arial"/>
        </w:rPr>
        <w:t xml:space="preserve"> stĺpikov zábradlia do vopred osadených prefabrikovaných pätiek v </w:t>
      </w:r>
      <w:r w:rsidR="00BF6E18" w:rsidRPr="004C15DE">
        <w:rPr>
          <w:rFonts w:cs="Arial"/>
        </w:rPr>
        <w:t>gabiónových</w:t>
      </w:r>
      <w:r w:rsidRPr="004C15DE">
        <w:rPr>
          <w:rFonts w:cs="Arial"/>
        </w:rPr>
        <w:t xml:space="preserve"> košoch </w:t>
      </w:r>
      <w:r w:rsidR="00BF6E18" w:rsidRPr="004C15DE">
        <w:rPr>
          <w:rFonts w:cs="Arial"/>
        </w:rPr>
        <w:t xml:space="preserve">nie je prípustné - prefabrikované pätky musia byť navrhnuté mimo gabiónových košov. </w:t>
      </w:r>
      <w:r w:rsidRPr="004C15DE">
        <w:rPr>
          <w:rFonts w:cs="Arial"/>
        </w:rPr>
        <w:t>Na celom riešenom úseku D alebo RC sa navrhne jednotný tvar ochranného zábradlia.</w:t>
      </w:r>
    </w:p>
    <w:p w14:paraId="2A4F5146" w14:textId="28320B24" w:rsidR="006F6880" w:rsidRPr="004C15DE" w:rsidRDefault="00262340" w:rsidP="003D4BF3">
      <w:pPr>
        <w:pStyle w:val="Odsekzoznamu1"/>
        <w:numPr>
          <w:ilvl w:val="0"/>
          <w:numId w:val="19"/>
        </w:numPr>
        <w:tabs>
          <w:tab w:val="left" w:pos="0"/>
        </w:tabs>
        <w:spacing w:before="240" w:after="240" w:line="240" w:lineRule="auto"/>
        <w:rPr>
          <w:rFonts w:cs="Arial"/>
        </w:rPr>
      </w:pPr>
      <w:r w:rsidRPr="004C15DE">
        <w:rPr>
          <w:rFonts w:cs="Arial"/>
        </w:rPr>
        <w:t xml:space="preserve">V prípade kotiev pre trvalé sledovanie sa prístup a káble pre dynamometre </w:t>
      </w:r>
      <w:r w:rsidR="006F6880" w:rsidRPr="004C15DE">
        <w:rPr>
          <w:rFonts w:cs="Arial"/>
        </w:rPr>
        <w:t xml:space="preserve">musia </w:t>
      </w:r>
      <w:r w:rsidRPr="004C15DE">
        <w:rPr>
          <w:rFonts w:cs="Arial"/>
        </w:rPr>
        <w:t>zabezpeč</w:t>
      </w:r>
      <w:r w:rsidR="006F6880" w:rsidRPr="004C15DE">
        <w:rPr>
          <w:rFonts w:cs="Arial"/>
        </w:rPr>
        <w:t>iť</w:t>
      </w:r>
      <w:r w:rsidRPr="004C15DE">
        <w:rPr>
          <w:rFonts w:cs="Arial"/>
        </w:rPr>
        <w:t xml:space="preserve"> proti poškodeniu a odcudzeniu. V prípade ná</w:t>
      </w:r>
      <w:r w:rsidR="006F6880" w:rsidRPr="004C15DE">
        <w:rPr>
          <w:rFonts w:cs="Arial"/>
        </w:rPr>
        <w:t xml:space="preserve">vrhu dynamometrov s manometrami </w:t>
      </w:r>
      <w:r w:rsidRPr="004C15DE">
        <w:rPr>
          <w:rFonts w:cs="Arial"/>
        </w:rPr>
        <w:t>navrh</w:t>
      </w:r>
      <w:r w:rsidR="006F6880" w:rsidRPr="004C15DE">
        <w:rPr>
          <w:rFonts w:cs="Arial"/>
        </w:rPr>
        <w:t>núť</w:t>
      </w:r>
      <w:r w:rsidRPr="004C15DE">
        <w:rPr>
          <w:rFonts w:cs="Arial"/>
        </w:rPr>
        <w:t xml:space="preserve"> uzamykateľné oceľové skrinky s antikoróznou úpravou - takéto riešenie je možné navrhnúť len do celkovej výšky konštrukcie 6,0m. V prípade konštrukcií vyšších ako 6,0m, resp. v prípade návrhu dynamometrov </w:t>
      </w:r>
      <w:r w:rsidR="006F6880" w:rsidRPr="004C15DE">
        <w:rPr>
          <w:rFonts w:cs="Arial"/>
        </w:rPr>
        <w:t xml:space="preserve">s </w:t>
      </w:r>
      <w:r w:rsidR="003A57A6" w:rsidRPr="004C15DE">
        <w:rPr>
          <w:rFonts w:cs="Arial"/>
        </w:rPr>
        <w:t>magnetoelastický</w:t>
      </w:r>
      <w:r w:rsidR="006F6880" w:rsidRPr="004C15DE">
        <w:rPr>
          <w:rFonts w:cs="Arial"/>
        </w:rPr>
        <w:t>mi</w:t>
      </w:r>
      <w:r w:rsidR="003A57A6" w:rsidRPr="004C15DE">
        <w:rPr>
          <w:rFonts w:cs="Arial"/>
        </w:rPr>
        <w:t xml:space="preserve"> snímač</w:t>
      </w:r>
      <w:r w:rsidR="006F6880" w:rsidRPr="004C15DE">
        <w:rPr>
          <w:rFonts w:cs="Arial"/>
        </w:rPr>
        <w:t>mi,</w:t>
      </w:r>
      <w:r w:rsidR="003D4BF3" w:rsidRPr="004C15DE">
        <w:rPr>
          <w:rFonts w:cs="Arial"/>
        </w:rPr>
        <w:t xml:space="preserve"> </w:t>
      </w:r>
      <w:r w:rsidR="00CC4906" w:rsidRPr="004C15DE">
        <w:rPr>
          <w:rFonts w:cs="Arial"/>
        </w:rPr>
        <w:t>žiadame k</w:t>
      </w:r>
      <w:r w:rsidR="006F6880" w:rsidRPr="004C15DE">
        <w:rPr>
          <w:rFonts w:cs="Arial"/>
        </w:rPr>
        <w:t xml:space="preserve">áble z dynamometrov </w:t>
      </w:r>
      <w:r w:rsidR="00CC4906" w:rsidRPr="004C15DE">
        <w:rPr>
          <w:rFonts w:cs="Arial"/>
        </w:rPr>
        <w:t>v</w:t>
      </w:r>
      <w:r w:rsidR="006F6880" w:rsidRPr="004C15DE">
        <w:rPr>
          <w:rFonts w:cs="Arial"/>
        </w:rPr>
        <w:t>yviesť do koruny konštrukcie (napr. na rímsu) v chráničkách vedených v rube konštrukcie, resp. priamo v samotnej konštrukcii a ukončiť v plastovej uzamykateľnej krabici s krytím min. IP68</w:t>
      </w:r>
      <w:r w:rsidR="00CC4906" w:rsidRPr="004C15DE">
        <w:rPr>
          <w:rFonts w:cs="Arial"/>
        </w:rPr>
        <w:t xml:space="preserve"> (meracie káble musia byť ukončené konektorom, pomocou ktorého bude možné merať)</w:t>
      </w:r>
      <w:r w:rsidR="006F6880" w:rsidRPr="004C15DE">
        <w:rPr>
          <w:rFonts w:cs="Arial"/>
        </w:rPr>
        <w:t>. Ak by technické riešenie konštrukcie neumožňovalo navrhnúť chráničky v jej rube, resp. priamo v nej, káble môžu byť vedené v líci konštrukcie len vo vinutých chráničkách z nerezovej ocele triedy min. A4 (vrátane kotviaceho a spojovacieho materi</w:t>
      </w:r>
      <w:r w:rsidR="00CC4906" w:rsidRPr="004C15DE">
        <w:rPr>
          <w:rFonts w:cs="Arial"/>
        </w:rPr>
        <w:t>álu), pričom tieto musia byť vý</w:t>
      </w:r>
      <w:r w:rsidR="006F6880" w:rsidRPr="004C15DE">
        <w:rPr>
          <w:rFonts w:cs="Arial"/>
        </w:rPr>
        <w:t>robkom určeným priamo na ochranu káblov a elekt</w:t>
      </w:r>
      <w:r w:rsidR="00CC4906" w:rsidRPr="004C15DE">
        <w:rPr>
          <w:rFonts w:cs="Arial"/>
        </w:rPr>
        <w:t>rických vedení vo vonkajšom pro</w:t>
      </w:r>
      <w:r w:rsidR="006F6880" w:rsidRPr="004C15DE">
        <w:rPr>
          <w:rFonts w:cs="Arial"/>
        </w:rPr>
        <w:t>stredí s odolnosťou proti mechanickému poškodeniu.</w:t>
      </w:r>
    </w:p>
    <w:p w14:paraId="68063A2F" w14:textId="0D93AABC" w:rsidR="00D82F16" w:rsidRPr="004C15DE" w:rsidRDefault="00D82F16" w:rsidP="00615F94">
      <w:pPr>
        <w:pStyle w:val="Odsekzoznamu1"/>
        <w:tabs>
          <w:tab w:val="left" w:pos="0"/>
        </w:tabs>
        <w:spacing w:before="240" w:after="240" w:line="240" w:lineRule="auto"/>
        <w:ind w:left="360"/>
        <w:rPr>
          <w:rFonts w:cs="Arial"/>
        </w:rPr>
      </w:pPr>
    </w:p>
    <w:p w14:paraId="1C0FDE26" w14:textId="77777777" w:rsidR="00A2388A" w:rsidRPr="00300BF2" w:rsidRDefault="00A2388A" w:rsidP="00A2388A">
      <w:pPr>
        <w:pStyle w:val="Nadpis2"/>
        <w:keepLines/>
        <w:tabs>
          <w:tab w:val="clear" w:pos="851"/>
        </w:tabs>
        <w:spacing w:before="240" w:after="0"/>
      </w:pPr>
      <w:bookmarkStart w:id="93" w:name="_Toc289279784"/>
      <w:bookmarkStart w:id="94" w:name="_Toc292442403"/>
      <w:bookmarkStart w:id="95" w:name="_Toc295672613"/>
      <w:bookmarkStart w:id="96" w:name="_Toc325977339"/>
      <w:bookmarkStart w:id="97" w:name="_Toc332024633"/>
      <w:bookmarkStart w:id="98" w:name="_Toc419110651"/>
      <w:bookmarkStart w:id="99" w:name="_Toc71795587"/>
      <w:bookmarkStart w:id="100" w:name="_Toc167275775"/>
      <w:bookmarkEnd w:id="85"/>
      <w:bookmarkEnd w:id="86"/>
      <w:bookmarkEnd w:id="87"/>
      <w:bookmarkEnd w:id="88"/>
      <w:bookmarkEnd w:id="89"/>
      <w:r w:rsidRPr="00300BF2">
        <w:t>Protihlukové steny</w:t>
      </w:r>
      <w:bookmarkEnd w:id="93"/>
      <w:bookmarkEnd w:id="94"/>
      <w:bookmarkEnd w:id="95"/>
      <w:bookmarkEnd w:id="96"/>
      <w:bookmarkEnd w:id="97"/>
      <w:bookmarkEnd w:id="98"/>
      <w:bookmarkEnd w:id="99"/>
      <w:bookmarkEnd w:id="100"/>
    </w:p>
    <w:p w14:paraId="3A47968B" w14:textId="77777777" w:rsidR="000279CF" w:rsidRDefault="00A2388A" w:rsidP="001C1250">
      <w:pPr>
        <w:pStyle w:val="Odsekzoznamu1"/>
        <w:numPr>
          <w:ilvl w:val="0"/>
          <w:numId w:val="20"/>
        </w:numPr>
        <w:tabs>
          <w:tab w:val="left" w:pos="0"/>
        </w:tabs>
        <w:spacing w:before="240" w:after="240" w:line="240" w:lineRule="auto"/>
        <w:ind w:left="425" w:hanging="426"/>
        <w:rPr>
          <w:rFonts w:cs="Arial"/>
        </w:rPr>
      </w:pPr>
      <w:r w:rsidRPr="00272D9A">
        <w:rPr>
          <w:rFonts w:cs="Arial"/>
        </w:rPr>
        <w:t>Na mostoch Objednávateľ požaduje navrhnúť PH steny z priehľadných materiálov v súlade s Design Manuálom NDS.</w:t>
      </w:r>
      <w:r w:rsidR="002E25B9">
        <w:rPr>
          <w:rFonts w:cs="Arial"/>
        </w:rPr>
        <w:t xml:space="preserve"> </w:t>
      </w:r>
    </w:p>
    <w:p w14:paraId="27CA17A5" w14:textId="1D2547FE" w:rsidR="00A2388A" w:rsidRPr="00272D9A" w:rsidRDefault="002E25B9" w:rsidP="001C1250">
      <w:pPr>
        <w:pStyle w:val="Odsekzoznamu1"/>
        <w:numPr>
          <w:ilvl w:val="0"/>
          <w:numId w:val="20"/>
        </w:numPr>
        <w:tabs>
          <w:tab w:val="left" w:pos="0"/>
        </w:tabs>
        <w:spacing w:before="240" w:after="240" w:line="240" w:lineRule="auto"/>
        <w:ind w:left="425" w:hanging="426"/>
        <w:rPr>
          <w:rFonts w:cs="Arial"/>
        </w:rPr>
      </w:pPr>
      <w:r>
        <w:rPr>
          <w:rFonts w:cs="Arial"/>
        </w:rPr>
        <w:t>Po celej dĺžke protihlukovej steny musí byť navrhnutý jednotný typ priehľadného materiálu.</w:t>
      </w:r>
    </w:p>
    <w:p w14:paraId="0EF9E57E" w14:textId="77777777" w:rsidR="00A2388A" w:rsidRPr="00300BF2" w:rsidRDefault="00A2388A" w:rsidP="001C1250">
      <w:pPr>
        <w:pStyle w:val="Odsekzoznamu1"/>
        <w:numPr>
          <w:ilvl w:val="0"/>
          <w:numId w:val="20"/>
        </w:numPr>
        <w:tabs>
          <w:tab w:val="left" w:pos="0"/>
        </w:tabs>
        <w:spacing w:before="240" w:after="240" w:line="240" w:lineRule="auto"/>
        <w:ind w:left="425" w:hanging="426"/>
        <w:rPr>
          <w:rFonts w:cs="Arial"/>
        </w:rPr>
      </w:pPr>
      <w:r w:rsidRPr="00300BF2">
        <w:rPr>
          <w:rFonts w:cs="Arial"/>
        </w:rPr>
        <w:t>Vypracovať architektonický návrh a odsúhlasiť ho s Objednávateľom.</w:t>
      </w:r>
      <w:r w:rsidRPr="00300BF2">
        <w:t xml:space="preserve"> Pohľadová plocha PHS musí spĺňať základné architektonické požiadavky.</w:t>
      </w:r>
    </w:p>
    <w:p w14:paraId="23E5D05E" w14:textId="77777777" w:rsidR="000E1C53" w:rsidRDefault="00A2388A" w:rsidP="000E1C53">
      <w:pPr>
        <w:pStyle w:val="Odsekzoznamu1"/>
        <w:numPr>
          <w:ilvl w:val="0"/>
          <w:numId w:val="20"/>
        </w:numPr>
        <w:tabs>
          <w:tab w:val="left" w:pos="0"/>
        </w:tabs>
        <w:spacing w:before="240" w:after="240" w:line="240" w:lineRule="auto"/>
        <w:ind w:left="425" w:hanging="426"/>
        <w:rPr>
          <w:rFonts w:cs="Arial"/>
        </w:rPr>
      </w:pPr>
      <w:r w:rsidRPr="00300BF2">
        <w:rPr>
          <w:rFonts w:cs="Arial"/>
        </w:rPr>
        <w:t>Návrh protihlukových stien je potrebné upraviť na základe aktualizovanej hlukovej štúdie spracovanej Zhotoviteľom.</w:t>
      </w:r>
    </w:p>
    <w:p w14:paraId="42776577" w14:textId="4A6724F7" w:rsidR="000E1C53" w:rsidRPr="00296778" w:rsidRDefault="000E1C53" w:rsidP="000E1C53">
      <w:pPr>
        <w:pStyle w:val="Odsekzoznamu1"/>
        <w:numPr>
          <w:ilvl w:val="0"/>
          <w:numId w:val="20"/>
        </w:numPr>
        <w:tabs>
          <w:tab w:val="left" w:pos="0"/>
        </w:tabs>
        <w:spacing w:before="240" w:after="240" w:line="240" w:lineRule="auto"/>
        <w:ind w:left="425" w:hanging="426"/>
        <w:rPr>
          <w:rFonts w:cs="Arial"/>
        </w:rPr>
      </w:pPr>
      <w:r w:rsidRPr="00502200">
        <w:t xml:space="preserve">Rozsah protihlukových opatrení </w:t>
      </w:r>
      <w:r w:rsidR="00A8160D" w:rsidRPr="00502200">
        <w:t xml:space="preserve"> realizovaných na základe  aktualizovanej hlukovej štúdie</w:t>
      </w:r>
      <w:r w:rsidRPr="00502200">
        <w:t xml:space="preserve"> nesmie byť menší ako v</w:t>
      </w:r>
      <w:r w:rsidR="005C66EA" w:rsidRPr="00502200">
        <w:t xml:space="preserve"> hlukových </w:t>
      </w:r>
      <w:r w:rsidRPr="00502200">
        <w:t>štúdi</w:t>
      </w:r>
      <w:r w:rsidR="005C66EA" w:rsidRPr="00502200">
        <w:t>ach v Zväzku č.5</w:t>
      </w:r>
      <w:r w:rsidR="00296778">
        <w:t>.</w:t>
      </w:r>
    </w:p>
    <w:p w14:paraId="7201EFB2" w14:textId="779092D1" w:rsidR="00296778" w:rsidRPr="00617801" w:rsidRDefault="00296778" w:rsidP="000E1C53">
      <w:pPr>
        <w:pStyle w:val="Odsekzoznamu1"/>
        <w:numPr>
          <w:ilvl w:val="0"/>
          <w:numId w:val="20"/>
        </w:numPr>
        <w:tabs>
          <w:tab w:val="left" w:pos="0"/>
        </w:tabs>
        <w:spacing w:before="240" w:after="240" w:line="240" w:lineRule="auto"/>
        <w:ind w:left="425" w:hanging="426"/>
        <w:rPr>
          <w:rFonts w:cs="Arial"/>
        </w:rPr>
      </w:pPr>
      <w:r>
        <w:t xml:space="preserve">Oceľové stĺpy PHS musia byť ukončené krytkami s protikoróznou ochranou (farebné riešenie </w:t>
      </w:r>
      <w:r w:rsidR="004A06B3">
        <w:t>zosúladiť</w:t>
      </w:r>
      <w:r>
        <w:t xml:space="preserve"> so stĺpmi) - v prípade atypických stĺpov navrhnúť atypické krytky. Krytky musia byť k stĺpom uchytené samoreznými skrutkami z nerezovej ocele triedy min. A4.</w:t>
      </w:r>
    </w:p>
    <w:p w14:paraId="730C51E7" w14:textId="52354B83" w:rsidR="00617801" w:rsidRPr="00617801" w:rsidRDefault="00617801" w:rsidP="00617801">
      <w:pPr>
        <w:pStyle w:val="Odsekzoznamu1"/>
        <w:numPr>
          <w:ilvl w:val="0"/>
          <w:numId w:val="20"/>
        </w:numPr>
        <w:tabs>
          <w:tab w:val="left" w:pos="0"/>
        </w:tabs>
        <w:spacing w:before="240" w:after="240" w:line="240" w:lineRule="auto"/>
        <w:ind w:left="425" w:hanging="426"/>
        <w:rPr>
          <w:rFonts w:cs="Arial"/>
        </w:rPr>
      </w:pPr>
      <w:r w:rsidRPr="00617801">
        <w:rPr>
          <w:rFonts w:cs="Arial"/>
        </w:rPr>
        <w:t xml:space="preserve">V prípade protihlukovej steny navrhnutej na moste je potrebné zabezpečiť, aby v prípade nárazu vozidla pri dopravnej nehode nedošlo k pádu výplne pod most - </w:t>
      </w:r>
      <w:r w:rsidR="004C260C">
        <w:rPr>
          <w:rFonts w:cs="Arial"/>
        </w:rPr>
        <w:t xml:space="preserve">všetky priehľadné </w:t>
      </w:r>
      <w:r w:rsidRPr="00617801">
        <w:rPr>
          <w:rFonts w:cs="Arial"/>
        </w:rPr>
        <w:t xml:space="preserve">výplne vrátane rámu </w:t>
      </w:r>
      <w:r w:rsidR="004C260C">
        <w:rPr>
          <w:rFonts w:cs="Arial"/>
        </w:rPr>
        <w:t xml:space="preserve">požadujeme navrhnúť </w:t>
      </w:r>
      <w:r w:rsidRPr="00617801">
        <w:rPr>
          <w:rFonts w:cs="Arial"/>
        </w:rPr>
        <w:t>zabezpečené (uchytené o oceľové stĺpy) lankom z nerezovej ocele triedy min. A4 prevlečeným cez diery predvŕtané vo výplniach už vo výrobe (nie je prípustné vŕtať diery na stavbe).</w:t>
      </w:r>
    </w:p>
    <w:p w14:paraId="11A3EB8D" w14:textId="77777777" w:rsidR="00617801" w:rsidRPr="00502200" w:rsidRDefault="00617801" w:rsidP="00617801">
      <w:pPr>
        <w:pStyle w:val="Odsekzoznamu1"/>
        <w:tabs>
          <w:tab w:val="left" w:pos="0"/>
        </w:tabs>
        <w:spacing w:before="240" w:after="240" w:line="240" w:lineRule="auto"/>
        <w:rPr>
          <w:rFonts w:cs="Arial"/>
        </w:rPr>
      </w:pPr>
    </w:p>
    <w:p w14:paraId="2C87B17B" w14:textId="17F96E34" w:rsidR="00B964DD" w:rsidRDefault="00B964DD" w:rsidP="00215D69">
      <w:pPr>
        <w:pStyle w:val="Nadpis2"/>
        <w:keepLines/>
        <w:tabs>
          <w:tab w:val="clear" w:pos="851"/>
        </w:tabs>
        <w:spacing w:before="240" w:after="0"/>
      </w:pPr>
      <w:bookmarkStart w:id="101" w:name="_Toc167275776"/>
      <w:r>
        <w:t xml:space="preserve">Stredisko správy a Údržby </w:t>
      </w:r>
      <w:r w:rsidR="0006459D">
        <w:t>OŠČADNICA</w:t>
      </w:r>
      <w:bookmarkEnd w:id="101"/>
    </w:p>
    <w:p w14:paraId="5E926E5C" w14:textId="0D79AB76" w:rsidR="00D158D7" w:rsidRPr="00AA3476" w:rsidRDefault="00D158D7" w:rsidP="00D158D7">
      <w:pPr>
        <w:numPr>
          <w:ilvl w:val="0"/>
          <w:numId w:val="56"/>
        </w:numPr>
        <w:tabs>
          <w:tab w:val="left" w:pos="0"/>
        </w:tabs>
        <w:spacing w:before="240" w:after="240" w:line="240" w:lineRule="auto"/>
        <w:ind w:left="426"/>
        <w:contextualSpacing/>
        <w:rPr>
          <w:rFonts w:eastAsia="Times New Roman" w:cs="Arial"/>
        </w:rPr>
      </w:pPr>
      <w:r w:rsidRPr="00AA3476">
        <w:rPr>
          <w:rFonts w:eastAsia="Times New Roman" w:cs="Arial"/>
        </w:rPr>
        <w:t xml:space="preserve">SSÚD musí byť navrhnuté a zrealizované v súlade s platnou </w:t>
      </w:r>
      <w:r w:rsidRPr="00AA3476">
        <w:rPr>
          <w:rFonts w:eastAsia="Times New Roman" w:cs="Arial"/>
          <w:i/>
        </w:rPr>
        <w:t>Koncepciou rozmiestnenia stredísk údržby na diaľniciach a rýchlostných cestách v SR</w:t>
      </w:r>
      <w:r w:rsidRPr="00AA3476">
        <w:rPr>
          <w:rFonts w:eastAsia="Times New Roman" w:cs="Arial"/>
        </w:rPr>
        <w:t>, t. j. s pripojením na všetky inžinierske siete, vrátane dátového optického pripojenia k najbližšiemu verejnému dátovému uzlu.</w:t>
      </w:r>
    </w:p>
    <w:p w14:paraId="32A09E6F" w14:textId="77777777" w:rsidR="00D158D7" w:rsidRPr="00AA3476" w:rsidRDefault="00D158D7" w:rsidP="00D158D7">
      <w:pPr>
        <w:numPr>
          <w:ilvl w:val="0"/>
          <w:numId w:val="56"/>
        </w:numPr>
        <w:tabs>
          <w:tab w:val="left" w:pos="0"/>
        </w:tabs>
        <w:spacing w:before="240" w:after="240" w:line="240" w:lineRule="auto"/>
        <w:ind w:left="426"/>
        <w:contextualSpacing/>
        <w:rPr>
          <w:rFonts w:eastAsia="Times New Roman" w:cs="Arial"/>
        </w:rPr>
      </w:pPr>
      <w:r w:rsidRPr="00AA3476">
        <w:rPr>
          <w:rFonts w:cstheme="minorHAnsi"/>
        </w:rPr>
        <w:t xml:space="preserve">SSÚD musí byť navrhnuté a zrealizované v súlade s platnými právnymi a technickými predpismi týkajúcimi sa </w:t>
      </w:r>
      <w:r w:rsidRPr="00AA3476">
        <w:rPr>
          <w:rFonts w:cstheme="minorHAnsi"/>
          <w:u w:val="single"/>
        </w:rPr>
        <w:t>energetickej hospodárnosti budov a elektromobility</w:t>
      </w:r>
      <w:r w:rsidRPr="00AA3476">
        <w:rPr>
          <w:rFonts w:cstheme="minorHAnsi"/>
        </w:rPr>
        <w:t>, ako napr.:</w:t>
      </w:r>
    </w:p>
    <w:p w14:paraId="56EAC816" w14:textId="77777777" w:rsidR="00D158D7" w:rsidRPr="00AA3476" w:rsidRDefault="00D158D7" w:rsidP="00D158D7">
      <w:pPr>
        <w:tabs>
          <w:tab w:val="left" w:pos="0"/>
        </w:tabs>
        <w:spacing w:before="240" w:after="240"/>
        <w:ind w:left="66"/>
        <w:contextualSpacing/>
        <w:rPr>
          <w:rFonts w:cstheme="minorHAnsi"/>
        </w:rPr>
      </w:pPr>
      <w:r w:rsidRPr="00AA3476">
        <w:rPr>
          <w:rFonts w:cstheme="minorHAnsi"/>
        </w:rPr>
        <w:tab/>
        <w:t>- zákon č. 555/2005 Z. z. o energetickej hospodárnosti budov a o zmene a doplnení niektorých zákonov,</w:t>
      </w:r>
    </w:p>
    <w:p w14:paraId="080AE3F0" w14:textId="688B6FAD" w:rsidR="00D158D7" w:rsidRPr="00AA3476" w:rsidRDefault="00D158D7" w:rsidP="00D158D7">
      <w:pPr>
        <w:tabs>
          <w:tab w:val="left" w:pos="0"/>
        </w:tabs>
        <w:spacing w:before="240" w:after="240"/>
        <w:ind w:left="66"/>
        <w:contextualSpacing/>
        <w:rPr>
          <w:rFonts w:cstheme="minorHAnsi"/>
        </w:rPr>
      </w:pPr>
      <w:r w:rsidRPr="00AA3476">
        <w:rPr>
          <w:rFonts w:cstheme="minorHAnsi"/>
        </w:rPr>
        <w:tab/>
        <w:t xml:space="preserve">- vyhláška MDaV SR č. 35/2020 Z. z., ktorou sa mení a dopĺňa vyhláška Ministerstva dopravy, výstavby a regionálneho rozvoja Slovenskej republiky č. 364/2012 Z. z., ktorou sa </w:t>
      </w:r>
      <w:r w:rsidRPr="00AA3476">
        <w:rPr>
          <w:rFonts w:cstheme="minorHAnsi"/>
        </w:rPr>
        <w:lastRenderedPageBreak/>
        <w:t>vykonáva zákon č. 555/2005 Z. z. o energetickej hospodárnosti budov a o zmene a doplnení niektorých zákonov v znení neskorších predpisov v znení vyhlášky č. 324/2016 Z. z.,</w:t>
      </w:r>
    </w:p>
    <w:p w14:paraId="24D72FE7" w14:textId="77777777" w:rsidR="00D158D7" w:rsidRPr="00AA3476" w:rsidRDefault="00D158D7" w:rsidP="00D158D7">
      <w:pPr>
        <w:tabs>
          <w:tab w:val="left" w:pos="0"/>
        </w:tabs>
        <w:spacing w:before="240" w:after="240"/>
        <w:ind w:left="66"/>
        <w:contextualSpacing/>
        <w:rPr>
          <w:rFonts w:cstheme="minorHAnsi"/>
        </w:rPr>
      </w:pPr>
      <w:r w:rsidRPr="00AA3476">
        <w:rPr>
          <w:rFonts w:cstheme="minorHAnsi"/>
        </w:rPr>
        <w:tab/>
        <w:t>- STN 73 0540-1:2002,</w:t>
      </w:r>
    </w:p>
    <w:p w14:paraId="6E556FDB" w14:textId="77777777" w:rsidR="00D158D7" w:rsidRPr="00AA3476" w:rsidRDefault="00D158D7" w:rsidP="00D158D7">
      <w:pPr>
        <w:tabs>
          <w:tab w:val="left" w:pos="0"/>
        </w:tabs>
        <w:spacing w:before="240" w:after="240"/>
        <w:ind w:left="66"/>
        <w:contextualSpacing/>
        <w:rPr>
          <w:rFonts w:cstheme="minorHAnsi"/>
        </w:rPr>
      </w:pPr>
      <w:r w:rsidRPr="00AA3476">
        <w:rPr>
          <w:rFonts w:cstheme="minorHAnsi"/>
        </w:rPr>
        <w:tab/>
        <w:t>- STN 73 0540-2+Z1+Z2:2019,</w:t>
      </w:r>
    </w:p>
    <w:p w14:paraId="5EB11493" w14:textId="77777777" w:rsidR="00D158D7" w:rsidRPr="00AA3476" w:rsidRDefault="00D158D7" w:rsidP="00D158D7">
      <w:pPr>
        <w:tabs>
          <w:tab w:val="left" w:pos="0"/>
        </w:tabs>
        <w:spacing w:before="240" w:after="240"/>
        <w:ind w:left="66"/>
        <w:contextualSpacing/>
        <w:rPr>
          <w:rFonts w:cstheme="minorHAnsi"/>
        </w:rPr>
      </w:pPr>
      <w:r w:rsidRPr="00AA3476">
        <w:rPr>
          <w:rFonts w:cstheme="minorHAnsi"/>
        </w:rPr>
        <w:tab/>
        <w:t>- zákon č. 214/2021 Z. z. o podpore ekologických vozidiel cestnej dopravy a o zmene a doplnení niektorých zákonov.</w:t>
      </w:r>
    </w:p>
    <w:p w14:paraId="4A6F3A85" w14:textId="77777777" w:rsidR="00D158D7" w:rsidRPr="00AA3476" w:rsidRDefault="00D158D7" w:rsidP="00D158D7">
      <w:pPr>
        <w:tabs>
          <w:tab w:val="left" w:pos="0"/>
        </w:tabs>
        <w:spacing w:before="240" w:after="240"/>
        <w:ind w:left="66"/>
        <w:contextualSpacing/>
        <w:rPr>
          <w:rFonts w:cstheme="minorHAnsi"/>
        </w:rPr>
      </w:pPr>
    </w:p>
    <w:p w14:paraId="2824E878" w14:textId="77777777" w:rsidR="00D158D7" w:rsidRPr="00AA3476" w:rsidRDefault="00D158D7" w:rsidP="00D158D7">
      <w:pPr>
        <w:tabs>
          <w:tab w:val="left" w:pos="0"/>
        </w:tabs>
        <w:spacing w:before="240" w:after="240"/>
        <w:ind w:firstLine="426"/>
        <w:contextualSpacing/>
        <w:rPr>
          <w:rFonts w:cstheme="minorHAnsi"/>
        </w:rPr>
      </w:pPr>
      <w:r w:rsidRPr="00AA3476">
        <w:rPr>
          <w:rFonts w:cstheme="minorHAnsi"/>
        </w:rPr>
        <w:t>Pre budovy SSÚD Objednávateľ požaduje dosiahnutie takmer nulovej potreby energie a energetickú triedu budov A0, resp. A0+ (energetický certifikát). Zhotoviteľ musí uvažovať s návrhom a použitím alternatívnych/obnoviteľných zdrojov s nízkou energetickou náročnosťou, napr.:</w:t>
      </w:r>
    </w:p>
    <w:p w14:paraId="2AF70981" w14:textId="77777777" w:rsidR="00D158D7" w:rsidRPr="00AA3476" w:rsidRDefault="00D158D7" w:rsidP="00D158D7">
      <w:pPr>
        <w:tabs>
          <w:tab w:val="left" w:pos="0"/>
        </w:tabs>
        <w:spacing w:before="240" w:after="240"/>
        <w:ind w:left="426"/>
        <w:contextualSpacing/>
        <w:rPr>
          <w:rFonts w:cstheme="minorHAnsi"/>
        </w:rPr>
      </w:pPr>
      <w:r w:rsidRPr="00AA3476">
        <w:rPr>
          <w:rFonts w:cstheme="minorHAnsi"/>
        </w:rPr>
        <w:tab/>
        <w:t>- vykurovanie - napr. tepelné čerpadlá (vzduch/voda, voda/voda, zem/voda -</w:t>
      </w:r>
      <w:r w:rsidRPr="00AA3476">
        <w:t xml:space="preserve"> </w:t>
      </w:r>
      <w:r w:rsidRPr="00AA3476">
        <w:rPr>
          <w:rFonts w:cstheme="minorHAnsi"/>
        </w:rPr>
        <w:t>geotermálny vrt),  kondenzačné kotly a pod.;</w:t>
      </w:r>
    </w:p>
    <w:p w14:paraId="62345F65" w14:textId="77777777" w:rsidR="00D158D7" w:rsidRPr="00AA3476" w:rsidRDefault="00D158D7" w:rsidP="00D158D7">
      <w:pPr>
        <w:tabs>
          <w:tab w:val="left" w:pos="0"/>
        </w:tabs>
        <w:spacing w:before="240" w:after="240"/>
        <w:ind w:left="426"/>
        <w:contextualSpacing/>
        <w:rPr>
          <w:rFonts w:cstheme="minorHAnsi"/>
        </w:rPr>
      </w:pPr>
      <w:r w:rsidRPr="00AA3476">
        <w:rPr>
          <w:rFonts w:cstheme="minorHAnsi"/>
        </w:rPr>
        <w:tab/>
        <w:t>- ohrev teplej vody - slnečné tepelné kolektory na ohrev teplej vody;</w:t>
      </w:r>
    </w:p>
    <w:p w14:paraId="0E3C951D" w14:textId="77777777" w:rsidR="00D158D7" w:rsidRPr="00AA3476" w:rsidRDefault="00D158D7" w:rsidP="00D158D7">
      <w:pPr>
        <w:tabs>
          <w:tab w:val="left" w:pos="0"/>
        </w:tabs>
        <w:spacing w:before="240" w:after="240"/>
        <w:ind w:left="426"/>
        <w:contextualSpacing/>
        <w:rPr>
          <w:rFonts w:cstheme="minorHAnsi"/>
        </w:rPr>
      </w:pPr>
      <w:r w:rsidRPr="00AA3476">
        <w:rPr>
          <w:rFonts w:cstheme="minorHAnsi"/>
        </w:rPr>
        <w:tab/>
        <w:t>- vetranie a chladenie - rekuperácia, klimatizácia, stropné chladenie;</w:t>
      </w:r>
    </w:p>
    <w:p w14:paraId="453130D5" w14:textId="487CF06D" w:rsidR="00D158D7" w:rsidRPr="00AA3476" w:rsidRDefault="00D158D7" w:rsidP="00D158D7">
      <w:pPr>
        <w:tabs>
          <w:tab w:val="left" w:pos="0"/>
        </w:tabs>
        <w:spacing w:before="240" w:after="240"/>
        <w:ind w:left="426"/>
        <w:contextualSpacing/>
        <w:rPr>
          <w:rFonts w:cstheme="minorHAnsi"/>
        </w:rPr>
      </w:pPr>
      <w:r w:rsidRPr="00AA3476">
        <w:rPr>
          <w:rFonts w:cstheme="minorHAnsi"/>
        </w:rPr>
        <w:tab/>
      </w:r>
      <w:r w:rsidR="001140C5">
        <w:rPr>
          <w:rFonts w:cstheme="minorHAnsi"/>
        </w:rPr>
        <w:t>- elektrická energia - fotovolt</w:t>
      </w:r>
      <w:r w:rsidRPr="00AA3476">
        <w:rPr>
          <w:rFonts w:cstheme="minorHAnsi"/>
        </w:rPr>
        <w:t>ické panely na strešných plochách budov;</w:t>
      </w:r>
    </w:p>
    <w:p w14:paraId="0B2B372B" w14:textId="77777777" w:rsidR="00D158D7" w:rsidRPr="00AA3476" w:rsidRDefault="00D158D7" w:rsidP="00D158D7">
      <w:pPr>
        <w:tabs>
          <w:tab w:val="left" w:pos="0"/>
        </w:tabs>
        <w:spacing w:before="240" w:after="240"/>
        <w:ind w:left="426"/>
        <w:contextualSpacing/>
        <w:rPr>
          <w:rFonts w:cstheme="minorHAnsi"/>
        </w:rPr>
      </w:pPr>
      <w:r w:rsidRPr="00AA3476">
        <w:rPr>
          <w:rFonts w:cstheme="minorHAnsi"/>
        </w:rPr>
        <w:tab/>
        <w:t>- svietidlá s LED-diódovou technológiou - vonkajšie/verejné osvetlenie so systémom stmievania so súmračnými snímačmi, v budovách s pohybovými senzormi (osvetlenie v budovách musí byť možné ovládať aj manuálne);</w:t>
      </w:r>
    </w:p>
    <w:p w14:paraId="13F033A8" w14:textId="77777777" w:rsidR="00D158D7" w:rsidRPr="00AA3476" w:rsidRDefault="00D158D7" w:rsidP="00D158D7">
      <w:pPr>
        <w:tabs>
          <w:tab w:val="left" w:pos="0"/>
        </w:tabs>
        <w:spacing w:before="240" w:after="240"/>
        <w:ind w:left="426"/>
        <w:contextualSpacing/>
        <w:rPr>
          <w:rFonts w:cstheme="minorHAnsi"/>
        </w:rPr>
      </w:pPr>
      <w:r w:rsidRPr="00AA3476">
        <w:rPr>
          <w:rFonts w:cstheme="minorHAnsi"/>
        </w:rPr>
        <w:tab/>
        <w:t>- studňa úžitkovej vody (s vodomerom ako určeným meradlom - potrebné overenia a montáž spôsobilou osobou);</w:t>
      </w:r>
    </w:p>
    <w:p w14:paraId="00FA6F01" w14:textId="77777777" w:rsidR="00D158D7" w:rsidRPr="00AA3476" w:rsidRDefault="00D158D7" w:rsidP="00D158D7">
      <w:pPr>
        <w:tabs>
          <w:tab w:val="left" w:pos="0"/>
        </w:tabs>
        <w:spacing w:before="240" w:after="240"/>
        <w:ind w:left="426"/>
        <w:contextualSpacing/>
        <w:rPr>
          <w:rFonts w:cstheme="minorHAnsi"/>
        </w:rPr>
      </w:pPr>
      <w:r w:rsidRPr="00AA3476">
        <w:rPr>
          <w:rFonts w:cstheme="minorHAnsi"/>
        </w:rPr>
        <w:tab/>
        <w:t>- akumulácia dažďovej vody zo strešných plôch budov v podzemných nádržiach - zvodové systémy navrhnúť tak, aby po prečistení dažďových vôd v lapačoch strešných splavenín bolo možné dažďové vody akumulovať a využívať ich na prevádzkové účely (napr. údržba zelene a komunikácií). V prípade, že by návrh akumulačných nádrží v rámci SSÚD nebol technicky možný, musí byť dažďová voda odvedená do dažďovej kanalizácie v zmysle TeŠp 05, kap. 7, bod 7.22.</w:t>
      </w:r>
    </w:p>
    <w:p w14:paraId="22812AF8" w14:textId="77777777" w:rsidR="00D158D7" w:rsidRPr="002D4BF0" w:rsidRDefault="00D158D7" w:rsidP="00D158D7">
      <w:pPr>
        <w:numPr>
          <w:ilvl w:val="0"/>
          <w:numId w:val="56"/>
        </w:numPr>
        <w:tabs>
          <w:tab w:val="left" w:pos="0"/>
        </w:tabs>
        <w:spacing w:before="240" w:after="240" w:line="240" w:lineRule="auto"/>
        <w:ind w:left="426"/>
        <w:contextualSpacing/>
        <w:rPr>
          <w:rFonts w:cstheme="minorHAnsi"/>
        </w:rPr>
      </w:pPr>
      <w:r w:rsidRPr="002D4BF0">
        <w:t>V rámci SSÚD Objednávateľ požaduje navrhnúť n</w:t>
      </w:r>
      <w:r w:rsidRPr="002D4BF0">
        <w:rPr>
          <w:rFonts w:cstheme="minorHAnsi"/>
        </w:rPr>
        <w:t>abíjanie prostredníctvom „wallboxov“ - minimálne 3 samostatné voľné napájacie vývody (päťkolíková zásuvka) pre možnosť napojenia nabíjacích „wallboxov“ s dvomi vývodmi a s istením 32A. Samostatné vývody žiadame navrhnúť na budovách, pri ktorých bude možnosť parkovať vozidlá (tomu musí byť prispôsobená poloha parkovacích státí).</w:t>
      </w:r>
    </w:p>
    <w:p w14:paraId="505A2903" w14:textId="77777777" w:rsidR="00D158D7" w:rsidRPr="002E378F" w:rsidRDefault="00D158D7" w:rsidP="00D158D7">
      <w:pPr>
        <w:numPr>
          <w:ilvl w:val="0"/>
          <w:numId w:val="56"/>
        </w:numPr>
        <w:tabs>
          <w:tab w:val="left" w:pos="0"/>
        </w:tabs>
        <w:spacing w:before="240" w:after="240" w:line="240" w:lineRule="auto"/>
        <w:ind w:left="426"/>
        <w:contextualSpacing/>
        <w:rPr>
          <w:rFonts w:cstheme="minorHAnsi"/>
        </w:rPr>
      </w:pPr>
      <w:r w:rsidRPr="002D4BF0">
        <w:t xml:space="preserve">Všetky parkovacie státia pre osobné vozidlá musia byť prestrešené. Prestrešenie musí byť navrhnuté a zrealizované tak, aby naň bolo možné v budúcnosti v prípade osadenia rýchlonabíjacích staníc súčasne doplniť aj fotovoltaické panely. Parkovacie státia s nabíjacími stanicami pre </w:t>
      </w:r>
      <w:r w:rsidRPr="002E378F">
        <w:t>elektromobily musia byť navrhnuté okrem napájania z trafostanice aj s napájaním z obnoviteľného zdroja (fotovoltaické panely osadené na prestrešení týchto státí) - viď Požiadavky na elektromobilitu.</w:t>
      </w:r>
    </w:p>
    <w:p w14:paraId="2DE430EB" w14:textId="77777777" w:rsidR="00D158D7" w:rsidRPr="002E378F" w:rsidRDefault="00D158D7" w:rsidP="00D158D7">
      <w:pPr>
        <w:numPr>
          <w:ilvl w:val="0"/>
          <w:numId w:val="56"/>
        </w:numPr>
        <w:tabs>
          <w:tab w:val="left" w:pos="0"/>
        </w:tabs>
        <w:spacing w:before="240" w:after="240" w:line="240" w:lineRule="auto"/>
        <w:ind w:left="426"/>
        <w:contextualSpacing/>
        <w:rPr>
          <w:rFonts w:cstheme="minorHAnsi"/>
        </w:rPr>
      </w:pPr>
      <w:r w:rsidRPr="002E378F">
        <w:rPr>
          <w:rFonts w:cstheme="minorHAnsi"/>
        </w:rPr>
        <w:t>V areáli SSÚD musí byť okrem prístrešku, ktorý je súčasťou objektu 331-40, navrhnutý aj prestrešený priestor pre separáciu odpadov vyprodukovaných v samotných budovách zamestnancami, prípadne návštevami. Priestor musí zohľadňovať skladovanie, manipuláciu, dovoz a odvoz odpadov, kapacitu kontajnerov. Návrh odpadového hospodárstva musí zohľadňovať oblasť s výskytom medveďa - odpad</w:t>
      </w:r>
      <w:r>
        <w:rPr>
          <w:rFonts w:cstheme="minorHAnsi"/>
        </w:rPr>
        <w:t>k</w:t>
      </w:r>
      <w:r w:rsidRPr="002E378F">
        <w:rPr>
          <w:rFonts w:cstheme="minorHAnsi"/>
        </w:rPr>
        <w:t>ové koše chránené voči otvoreniu a pod.</w:t>
      </w:r>
    </w:p>
    <w:p w14:paraId="26357AD8" w14:textId="77777777" w:rsidR="00D158D7" w:rsidRPr="003A42CD" w:rsidRDefault="00D158D7" w:rsidP="00D158D7">
      <w:pPr>
        <w:numPr>
          <w:ilvl w:val="0"/>
          <w:numId w:val="56"/>
        </w:numPr>
        <w:tabs>
          <w:tab w:val="left" w:pos="0"/>
        </w:tabs>
        <w:spacing w:before="240" w:after="240" w:line="240" w:lineRule="auto"/>
        <w:ind w:left="426"/>
        <w:contextualSpacing/>
        <w:rPr>
          <w:rFonts w:cstheme="minorHAnsi"/>
        </w:rPr>
      </w:pPr>
      <w:r w:rsidRPr="003A42CD">
        <w:rPr>
          <w:rFonts w:cstheme="minorHAnsi"/>
        </w:rPr>
        <w:t>V rámci objektu 331-11 musí Zhotoviteľ navrhnúť otvorené stojisko s vpustom/žľabom, na ktoré sa vyprázdnia zametače s odpadom z čistenia diaľnice. Voda z tejto plochy musí byť prečistená v ČOV/ORL a až následne odvedená do dažďovej kanalizácie. Ostatný tuhý materiál bude osobitne likvidovaný ako tuhý odpad.</w:t>
      </w:r>
    </w:p>
    <w:p w14:paraId="6CB67148" w14:textId="77777777" w:rsidR="00D158D7" w:rsidRPr="00D81D75" w:rsidRDefault="00D158D7" w:rsidP="00D158D7">
      <w:pPr>
        <w:numPr>
          <w:ilvl w:val="0"/>
          <w:numId w:val="56"/>
        </w:numPr>
        <w:tabs>
          <w:tab w:val="left" w:pos="0"/>
        </w:tabs>
        <w:spacing w:before="240" w:after="240" w:line="240" w:lineRule="auto"/>
        <w:ind w:left="426"/>
        <w:contextualSpacing/>
        <w:rPr>
          <w:rFonts w:cstheme="minorHAnsi"/>
        </w:rPr>
      </w:pPr>
      <w:r w:rsidRPr="00D81D75">
        <w:rPr>
          <w:rFonts w:cstheme="minorHAnsi"/>
        </w:rPr>
        <w:t xml:space="preserve">V prevádzkovej budove SSÚD a DOPZ musí byť navrhnutý archív pre uskladnenie projektovej dokumentácie celého úseku diaľnice, ktorý bude v správe SSÚD Oščadnica (nie </w:t>
      </w:r>
      <w:r w:rsidRPr="00D81D75">
        <w:rPr>
          <w:rFonts w:cstheme="minorHAnsi"/>
        </w:rPr>
        <w:lastRenderedPageBreak/>
        <w:t>len riešeného v rámci tejto stavby), čomu je potrebné prispôsobiť rozmery archívu. Doba uskladnenia PD je po dobu životnosti stavebného objektu.</w:t>
      </w:r>
    </w:p>
    <w:p w14:paraId="2E24B591" w14:textId="77777777" w:rsidR="00D158D7" w:rsidRPr="00D81D75" w:rsidRDefault="00D158D7" w:rsidP="00D158D7">
      <w:pPr>
        <w:numPr>
          <w:ilvl w:val="0"/>
          <w:numId w:val="56"/>
        </w:numPr>
        <w:tabs>
          <w:tab w:val="left" w:pos="0"/>
        </w:tabs>
        <w:spacing w:before="240" w:after="240" w:line="240" w:lineRule="auto"/>
        <w:ind w:left="426"/>
        <w:contextualSpacing/>
        <w:rPr>
          <w:rFonts w:cstheme="minorHAnsi"/>
        </w:rPr>
      </w:pPr>
      <w:r w:rsidRPr="00D81D75">
        <w:rPr>
          <w:rFonts w:cstheme="minorHAnsi"/>
        </w:rPr>
        <w:t>Všetky kuchynky musia byť navrhnuté s denným osvetlením.</w:t>
      </w:r>
    </w:p>
    <w:p w14:paraId="5156506B" w14:textId="77777777" w:rsidR="00D158D7" w:rsidRPr="00D81D75" w:rsidRDefault="00D158D7" w:rsidP="00D158D7">
      <w:pPr>
        <w:numPr>
          <w:ilvl w:val="0"/>
          <w:numId w:val="56"/>
        </w:numPr>
        <w:tabs>
          <w:tab w:val="left" w:pos="0"/>
        </w:tabs>
        <w:spacing w:before="240" w:after="240" w:line="240" w:lineRule="auto"/>
        <w:ind w:left="426"/>
        <w:contextualSpacing/>
        <w:rPr>
          <w:rFonts w:cstheme="minorHAnsi"/>
        </w:rPr>
      </w:pPr>
      <w:r w:rsidRPr="00D81D75">
        <w:rPr>
          <w:rFonts w:cstheme="minorHAnsi"/>
        </w:rPr>
        <w:t>Obklady fasád nenavrhovať na báze dreva.</w:t>
      </w:r>
    </w:p>
    <w:p w14:paraId="7758036B" w14:textId="77777777" w:rsidR="00D158D7" w:rsidRPr="00D81D75" w:rsidRDefault="00D158D7" w:rsidP="00D158D7">
      <w:pPr>
        <w:numPr>
          <w:ilvl w:val="0"/>
          <w:numId w:val="56"/>
        </w:numPr>
        <w:tabs>
          <w:tab w:val="left" w:pos="0"/>
        </w:tabs>
        <w:spacing w:before="240" w:after="240" w:line="240" w:lineRule="auto"/>
        <w:ind w:left="426"/>
        <w:contextualSpacing/>
        <w:rPr>
          <w:rFonts w:cstheme="minorHAnsi"/>
        </w:rPr>
      </w:pPr>
      <w:r w:rsidRPr="00D81D75">
        <w:rPr>
          <w:rFonts w:cstheme="minorHAnsi"/>
        </w:rPr>
        <w:t>Strešnú krytinu nenavrhovať z asfaltových šindelov a modifikovaných bitúmenových pásov.</w:t>
      </w:r>
    </w:p>
    <w:p w14:paraId="068804F4" w14:textId="77777777" w:rsidR="00D158D7" w:rsidRPr="00D16041" w:rsidRDefault="00D158D7" w:rsidP="00D158D7">
      <w:pPr>
        <w:numPr>
          <w:ilvl w:val="0"/>
          <w:numId w:val="56"/>
        </w:numPr>
        <w:tabs>
          <w:tab w:val="left" w:pos="0"/>
        </w:tabs>
        <w:spacing w:before="240" w:after="240" w:line="240" w:lineRule="auto"/>
        <w:ind w:left="426"/>
        <w:contextualSpacing/>
        <w:rPr>
          <w:rFonts w:cstheme="minorHAnsi"/>
        </w:rPr>
      </w:pPr>
      <w:r w:rsidRPr="00D81D75">
        <w:rPr>
          <w:rFonts w:cstheme="minorHAnsi"/>
        </w:rPr>
        <w:t>Pri návrhu sklonov striech musí Zhotoviteľ zohľadniť návrh a umiestnenie kolektorov a </w:t>
      </w:r>
      <w:r w:rsidRPr="00D16041">
        <w:rPr>
          <w:rFonts w:cstheme="minorHAnsi"/>
        </w:rPr>
        <w:t>fotovoltaických panelov.</w:t>
      </w:r>
    </w:p>
    <w:p w14:paraId="2B32B977" w14:textId="77777777" w:rsidR="00D158D7" w:rsidRPr="005137E0" w:rsidRDefault="00D158D7" w:rsidP="00D158D7">
      <w:pPr>
        <w:numPr>
          <w:ilvl w:val="0"/>
          <w:numId w:val="56"/>
        </w:numPr>
        <w:tabs>
          <w:tab w:val="left" w:pos="0"/>
        </w:tabs>
        <w:spacing w:before="240" w:after="240" w:line="240" w:lineRule="auto"/>
        <w:ind w:left="426"/>
        <w:contextualSpacing/>
        <w:rPr>
          <w:rFonts w:cstheme="minorHAnsi"/>
        </w:rPr>
      </w:pPr>
      <w:r w:rsidRPr="00D16041">
        <w:rPr>
          <w:rFonts w:cstheme="minorHAnsi"/>
        </w:rPr>
        <w:t xml:space="preserve">Úprava vnútorných povrchov v rámci </w:t>
      </w:r>
      <w:r w:rsidRPr="005137E0">
        <w:rPr>
          <w:rFonts w:cstheme="minorHAnsi"/>
        </w:rPr>
        <w:t>technických miestností (napr. miestnosť pre náhradný zdroj, miestnosti s rozvádzačmi, sklady, dielne a pod.) musí byť navrhnutá ako ľahko udržiavateľná - na omietku aplikovať v dvoch vrstvách umývateľný náter odolný voči oteru, prípadne aj voči skladovaným látkam.</w:t>
      </w:r>
    </w:p>
    <w:p w14:paraId="5401E63E" w14:textId="77777777" w:rsidR="00D158D7" w:rsidRPr="005137E0" w:rsidRDefault="00D158D7" w:rsidP="00D158D7">
      <w:pPr>
        <w:numPr>
          <w:ilvl w:val="0"/>
          <w:numId w:val="56"/>
        </w:numPr>
        <w:tabs>
          <w:tab w:val="left" w:pos="0"/>
        </w:tabs>
        <w:spacing w:before="240" w:after="240" w:line="240" w:lineRule="auto"/>
        <w:ind w:left="426"/>
        <w:contextualSpacing/>
        <w:rPr>
          <w:rFonts w:cstheme="minorHAnsi"/>
        </w:rPr>
      </w:pPr>
      <w:r w:rsidRPr="005137E0">
        <w:rPr>
          <w:rFonts w:cstheme="minorHAnsi"/>
        </w:rPr>
        <w:t>Pre montážne/pracovné jamy navrhnúť obklady pre jednoduchšiu údržbu.</w:t>
      </w:r>
    </w:p>
    <w:p w14:paraId="67EAB475" w14:textId="77777777" w:rsidR="00D158D7" w:rsidRPr="005137E0" w:rsidRDefault="00D158D7" w:rsidP="00D158D7">
      <w:pPr>
        <w:numPr>
          <w:ilvl w:val="0"/>
          <w:numId w:val="56"/>
        </w:numPr>
        <w:tabs>
          <w:tab w:val="left" w:pos="0"/>
        </w:tabs>
        <w:spacing w:before="240" w:after="240" w:line="240" w:lineRule="auto"/>
        <w:ind w:left="426"/>
        <w:contextualSpacing/>
        <w:rPr>
          <w:rFonts w:cstheme="minorHAnsi"/>
        </w:rPr>
      </w:pPr>
      <w:r w:rsidRPr="005137E0">
        <w:rPr>
          <w:rFonts w:cstheme="minorHAnsi"/>
        </w:rPr>
        <w:t>Zdvojené podlahy musia byť navrhnuté všade tam, kde je to potrebné (napr. serverovňa, miestnosti s rozvádzačmi, operátorské pracovisko letnej a zimnej údržby - tzv. dispečing a pod.). Zdvojenú podlahu požadujeme navrhnúť v zmysle kap. 9.3.1.2 TP 029</w:t>
      </w:r>
      <w:r w:rsidRPr="005137E0">
        <w:rPr>
          <w:rFonts w:eastAsia="Times New Roman" w:cs="Arial"/>
        </w:rPr>
        <w:t xml:space="preserve">, </w:t>
      </w:r>
      <w:r w:rsidRPr="005137E0">
        <w:rPr>
          <w:rFonts w:cstheme="minorHAnsi"/>
        </w:rPr>
        <w:t>pričom panely musia byť s povrchovou úpravou aplikovanou priamo vo výrobe (dodatočná aplikácia antistatických a protišmykových vrstiev napr. lepením alebo náterom nie je prípustná).</w:t>
      </w:r>
    </w:p>
    <w:p w14:paraId="241998AB" w14:textId="3A42F658" w:rsidR="006B34C4" w:rsidRPr="006B34C4" w:rsidRDefault="006B34C4" w:rsidP="006B34C4">
      <w:pPr>
        <w:pStyle w:val="Nadpis2"/>
        <w:keepLines/>
        <w:tabs>
          <w:tab w:val="clear" w:pos="851"/>
        </w:tabs>
        <w:spacing w:before="240" w:after="0"/>
      </w:pPr>
      <w:bookmarkStart w:id="102" w:name="_Toc167275777"/>
      <w:r w:rsidRPr="006B34C4">
        <w:t>P</w:t>
      </w:r>
      <w:r w:rsidR="00E11AA1">
        <w:t>ožiadavky na elektromibilitu</w:t>
      </w:r>
      <w:bookmarkEnd w:id="102"/>
    </w:p>
    <w:p w14:paraId="0502933E" w14:textId="77777777" w:rsidR="006B34C4" w:rsidRPr="007130F2" w:rsidRDefault="006B34C4" w:rsidP="006B34C4">
      <w:pPr>
        <w:numPr>
          <w:ilvl w:val="0"/>
          <w:numId w:val="57"/>
        </w:numPr>
        <w:tabs>
          <w:tab w:val="left" w:pos="0"/>
        </w:tabs>
        <w:spacing w:before="240" w:after="240" w:line="240" w:lineRule="auto"/>
        <w:ind w:left="426"/>
        <w:contextualSpacing/>
        <w:rPr>
          <w:rFonts w:eastAsia="Times New Roman" w:cs="Arial"/>
        </w:rPr>
      </w:pPr>
      <w:r w:rsidRPr="007130F2">
        <w:rPr>
          <w:rFonts w:eastAsia="Times New Roman" w:cs="Arial"/>
        </w:rPr>
        <w:t>Zhotoviteľ musí v zmysle platnej legislatívy (z</w:t>
      </w:r>
      <w:r w:rsidRPr="007130F2">
        <w:rPr>
          <w:rFonts w:cstheme="minorHAnsi"/>
        </w:rPr>
        <w:t>ákon č. 214/2021 Z. z., zákon č. 555/2005 Z. z., zákon č. 378/2019 Z. z., vyhláška MDaV SR č. 35/2020 Z. z)</w:t>
      </w:r>
      <w:r w:rsidRPr="007130F2">
        <w:rPr>
          <w:rFonts w:eastAsia="Times New Roman" w:cs="Arial"/>
        </w:rPr>
        <w:t xml:space="preserve"> navrhnúť na odpočívadle Oščadnica a v rámci SSÚD Oščadnica parkovacie státia pre elektromobily s nabíjacími stanicami.</w:t>
      </w:r>
    </w:p>
    <w:p w14:paraId="4ED77110" w14:textId="77777777" w:rsidR="006B34C4" w:rsidRPr="00360AAB" w:rsidRDefault="006B34C4" w:rsidP="006B34C4">
      <w:pPr>
        <w:numPr>
          <w:ilvl w:val="0"/>
          <w:numId w:val="57"/>
        </w:numPr>
        <w:tabs>
          <w:tab w:val="left" w:pos="0"/>
        </w:tabs>
        <w:spacing w:before="240" w:after="240" w:line="240" w:lineRule="auto"/>
        <w:ind w:left="426"/>
        <w:contextualSpacing/>
        <w:rPr>
          <w:rFonts w:eastAsia="Times New Roman" w:cs="Arial"/>
        </w:rPr>
      </w:pPr>
      <w:r w:rsidRPr="007130F2">
        <w:rPr>
          <w:rFonts w:eastAsia="Times New Roman" w:cs="Arial"/>
        </w:rPr>
        <w:t xml:space="preserve">V rámci SSÚD Oščadnica musí Zhotoviteľ navrhnúť a zrealizovať nabíjacie stanice pre elektromobily - 5ks </w:t>
      </w:r>
      <w:r w:rsidRPr="00360AAB">
        <w:rPr>
          <w:rFonts w:eastAsia="Times New Roman" w:cs="Arial"/>
        </w:rPr>
        <w:t>obojstranných pre osobné vozidlá (tieto miesta je potrebné rozdeliť tak, aby boli nabíjacie stanice aj v rámci oploteného areálu), 2ks obojstranných pre vozidlá kategórie N2 a 3ks obojstranných pre vozidlá do 3,5tony. Každá nabíjacia stanica musí mať výkon 400kW.</w:t>
      </w:r>
    </w:p>
    <w:p w14:paraId="3A194DDA" w14:textId="77777777" w:rsidR="006B34C4" w:rsidRPr="00F615C2" w:rsidRDefault="006B34C4" w:rsidP="006B34C4">
      <w:pPr>
        <w:numPr>
          <w:ilvl w:val="0"/>
          <w:numId w:val="57"/>
        </w:numPr>
        <w:tabs>
          <w:tab w:val="left" w:pos="0"/>
        </w:tabs>
        <w:spacing w:before="240" w:after="240" w:line="240" w:lineRule="auto"/>
        <w:ind w:left="426"/>
        <w:contextualSpacing/>
        <w:rPr>
          <w:rFonts w:eastAsia="Times New Roman" w:cs="Arial"/>
        </w:rPr>
      </w:pPr>
      <w:r w:rsidRPr="00360AAB">
        <w:rPr>
          <w:rFonts w:eastAsia="Times New Roman" w:cs="Arial"/>
        </w:rPr>
        <w:t xml:space="preserve">Na odpočívadle Oščadnica musí Zhotoviteľ navrhnúť a zrealizovať nabíjacie stanice pre elektromobily - 5ks obojstranných pre osobné vozidlá a 4ks obojstranných pre nákladné vozidlá. Každá </w:t>
      </w:r>
      <w:r w:rsidRPr="00F615C2">
        <w:rPr>
          <w:rFonts w:eastAsia="Times New Roman" w:cs="Arial"/>
        </w:rPr>
        <w:t>nabíjacia stanica musí mať výkon 400kW.</w:t>
      </w:r>
    </w:p>
    <w:p w14:paraId="77CC7244" w14:textId="77777777" w:rsidR="006B34C4" w:rsidRPr="00E26606" w:rsidRDefault="006B34C4" w:rsidP="006B34C4">
      <w:pPr>
        <w:numPr>
          <w:ilvl w:val="0"/>
          <w:numId w:val="57"/>
        </w:numPr>
        <w:tabs>
          <w:tab w:val="left" w:pos="0"/>
        </w:tabs>
        <w:spacing w:before="240" w:after="240" w:line="240" w:lineRule="auto"/>
        <w:ind w:left="426"/>
        <w:contextualSpacing/>
        <w:rPr>
          <w:rFonts w:eastAsia="Times New Roman" w:cs="Arial"/>
        </w:rPr>
      </w:pPr>
      <w:r w:rsidRPr="00F615C2">
        <w:rPr>
          <w:rFonts w:cstheme="minorHAnsi"/>
        </w:rPr>
        <w:t>V súvislosti so zákonom č. 214/2021 Z. z. o podpore ekologických vozidiel cestnej dopravy</w:t>
      </w:r>
      <w:r w:rsidRPr="00F615C2">
        <w:rPr>
          <w:rFonts w:eastAsia="Times New Roman" w:cs="Arial"/>
        </w:rPr>
        <w:t xml:space="preserve"> </w:t>
      </w:r>
      <w:r w:rsidRPr="00F615C2">
        <w:rPr>
          <w:rFonts w:cstheme="minorHAnsi"/>
        </w:rPr>
        <w:t>a o zmene a doplnení niektorých zákonov</w:t>
      </w:r>
      <w:r w:rsidRPr="00F615C2">
        <w:rPr>
          <w:rFonts w:eastAsia="Times New Roman" w:cs="Arial"/>
        </w:rPr>
        <w:t xml:space="preserve"> </w:t>
      </w:r>
      <w:r w:rsidRPr="00F615C2">
        <w:rPr>
          <w:rFonts w:cstheme="minorHAnsi"/>
        </w:rPr>
        <w:t xml:space="preserve">musí Zhotoviteľ </w:t>
      </w:r>
      <w:r w:rsidRPr="00F615C2">
        <w:rPr>
          <w:rFonts w:cstheme="minorHAnsi"/>
          <w:u w:val="single"/>
        </w:rPr>
        <w:t xml:space="preserve">uvažovať a do Diela zahrnúť jeden voľný vývod ako pre trafostanicu na odpočívadle Oščadnica, tak aj pre trafostanicu v rámci SSÚD Oščadnica, z ktorých </w:t>
      </w:r>
      <w:r w:rsidRPr="00E26606">
        <w:rPr>
          <w:rFonts w:cstheme="minorHAnsi"/>
          <w:u w:val="single"/>
        </w:rPr>
        <w:t>bude v budúcnosti možné napojiť nové trafostanice pre nabíjacie stanice osobných a nákladných vozidiel</w:t>
      </w:r>
      <w:r w:rsidRPr="00E26606">
        <w:rPr>
          <w:rFonts w:cstheme="minorHAnsi"/>
        </w:rPr>
        <w:t>.</w:t>
      </w:r>
    </w:p>
    <w:p w14:paraId="7948A53E" w14:textId="77777777" w:rsidR="006B34C4" w:rsidRPr="00E26606" w:rsidRDefault="006B34C4" w:rsidP="006B34C4">
      <w:pPr>
        <w:numPr>
          <w:ilvl w:val="0"/>
          <w:numId w:val="57"/>
        </w:numPr>
        <w:tabs>
          <w:tab w:val="left" w:pos="0"/>
        </w:tabs>
        <w:spacing w:before="240" w:after="240" w:line="240" w:lineRule="auto"/>
        <w:ind w:left="426"/>
        <w:contextualSpacing/>
        <w:rPr>
          <w:rFonts w:eastAsia="Times New Roman" w:cs="Arial"/>
        </w:rPr>
      </w:pPr>
      <w:r w:rsidRPr="00E26606">
        <w:rPr>
          <w:rFonts w:eastAsia="Times New Roman" w:cs="Arial"/>
        </w:rPr>
        <w:t>Na odpočívadle Oščadnica a v rámci SSÚD Oščadnica musí Zhotoviteľ navrhnúť a zrealizovať predprípravu pre budúce osadenie rýchlonabíjacích staníc (t. j. min. chráničky a po trase chráničiek prístupové šachty v závislosti od dĺžky trasy, jej smerového vedenia a lomov a pod.) a to od trafostanice po parkovacie státia (ako v rámci odpočívadla, tak aj v rámci SSÚD), resp. po daný objekt SSÚD (napr. 331-34 Garáže). Chráničky požadujeme nasledovne:</w:t>
      </w:r>
    </w:p>
    <w:p w14:paraId="72F8362E" w14:textId="77777777" w:rsidR="006B34C4" w:rsidRPr="00E26606" w:rsidRDefault="006B34C4" w:rsidP="006B34C4">
      <w:pPr>
        <w:tabs>
          <w:tab w:val="left" w:pos="0"/>
        </w:tabs>
        <w:spacing w:before="240" w:after="240"/>
        <w:ind w:left="426"/>
        <w:contextualSpacing/>
        <w:rPr>
          <w:rFonts w:eastAsia="Times New Roman" w:cs="Arial"/>
        </w:rPr>
      </w:pPr>
      <w:r w:rsidRPr="00E26606">
        <w:rPr>
          <w:rFonts w:eastAsia="Times New Roman" w:cs="Arial"/>
        </w:rPr>
        <w:tab/>
        <w:t>- pre osobné vozidlá 2 chráničky (1x DN160, 1x HDPE 40/33),</w:t>
      </w:r>
    </w:p>
    <w:p w14:paraId="374369E3" w14:textId="77777777" w:rsidR="006B34C4" w:rsidRPr="00E26606" w:rsidRDefault="006B34C4" w:rsidP="006B34C4">
      <w:pPr>
        <w:tabs>
          <w:tab w:val="left" w:pos="0"/>
        </w:tabs>
        <w:spacing w:before="240" w:after="240"/>
        <w:ind w:left="426"/>
        <w:contextualSpacing/>
        <w:rPr>
          <w:rFonts w:eastAsia="Times New Roman" w:cs="Arial"/>
        </w:rPr>
      </w:pPr>
      <w:r w:rsidRPr="00E26606">
        <w:rPr>
          <w:rFonts w:eastAsia="Times New Roman" w:cs="Arial"/>
        </w:rPr>
        <w:tab/>
        <w:t>- pre nákladné vozidlá 3 chráničky (2x DN160, 1x HDPE 40/33).</w:t>
      </w:r>
    </w:p>
    <w:p w14:paraId="304207F3" w14:textId="77777777" w:rsidR="006B34C4" w:rsidRPr="00E26606" w:rsidRDefault="006B34C4" w:rsidP="006B34C4">
      <w:pPr>
        <w:numPr>
          <w:ilvl w:val="0"/>
          <w:numId w:val="57"/>
        </w:numPr>
        <w:tabs>
          <w:tab w:val="left" w:pos="0"/>
        </w:tabs>
        <w:spacing w:before="240" w:after="240" w:line="240" w:lineRule="auto"/>
        <w:ind w:left="426"/>
        <w:contextualSpacing/>
        <w:rPr>
          <w:rFonts w:eastAsia="Times New Roman" w:cs="Arial"/>
        </w:rPr>
      </w:pPr>
      <w:r w:rsidRPr="00E26606">
        <w:rPr>
          <w:rFonts w:eastAsia="Times New Roman" w:cs="Arial"/>
        </w:rPr>
        <w:t>Kiosková trafostanica na odpočívadle Oščadnica musí mať výkon min. 5300kW.</w:t>
      </w:r>
    </w:p>
    <w:p w14:paraId="7037D0FD" w14:textId="77777777" w:rsidR="006B34C4" w:rsidRPr="00E26606" w:rsidRDefault="006B34C4" w:rsidP="006B34C4">
      <w:pPr>
        <w:numPr>
          <w:ilvl w:val="0"/>
          <w:numId w:val="57"/>
        </w:numPr>
        <w:tabs>
          <w:tab w:val="left" w:pos="0"/>
        </w:tabs>
        <w:spacing w:before="240" w:after="240" w:line="240" w:lineRule="auto"/>
        <w:ind w:left="426"/>
        <w:contextualSpacing/>
        <w:rPr>
          <w:rFonts w:eastAsia="Times New Roman" w:cs="Arial"/>
        </w:rPr>
      </w:pPr>
      <w:r w:rsidRPr="00E26606">
        <w:rPr>
          <w:rFonts w:eastAsia="Times New Roman" w:cs="Arial"/>
        </w:rPr>
        <w:t>Kiosková trafostanica pre SSÚD Oščadnica musí mať výkon min. 5 000kW</w:t>
      </w:r>
      <w:r>
        <w:rPr>
          <w:rFonts w:eastAsia="Times New Roman" w:cs="Arial"/>
        </w:rPr>
        <w:t>.</w:t>
      </w:r>
    </w:p>
    <w:p w14:paraId="28596057" w14:textId="77777777" w:rsidR="006B34C4" w:rsidRPr="00D4592F" w:rsidRDefault="006B34C4" w:rsidP="006B34C4">
      <w:pPr>
        <w:numPr>
          <w:ilvl w:val="0"/>
          <w:numId w:val="57"/>
        </w:numPr>
        <w:tabs>
          <w:tab w:val="left" w:pos="0"/>
        </w:tabs>
        <w:spacing w:before="240" w:after="240" w:line="240" w:lineRule="auto"/>
        <w:ind w:left="426"/>
        <w:contextualSpacing/>
        <w:rPr>
          <w:rFonts w:eastAsia="Times New Roman" w:cs="Arial"/>
        </w:rPr>
      </w:pPr>
      <w:r w:rsidRPr="00E26606">
        <w:t xml:space="preserve">Parkovacie státia s nabíjacími stanicami pre elektromobily musia byť navrhnuté </w:t>
      </w:r>
      <w:r>
        <w:t>okrem napájania z trafostanice aj s napájaním z obnoviteľného zdroja (</w:t>
      </w:r>
      <w:r w:rsidRPr="00E26606">
        <w:t>fotovoltaick</w:t>
      </w:r>
      <w:r>
        <w:t>é</w:t>
      </w:r>
      <w:r w:rsidRPr="00E26606">
        <w:t xml:space="preserve"> panel</w:t>
      </w:r>
      <w:r>
        <w:t xml:space="preserve">y </w:t>
      </w:r>
      <w:r w:rsidRPr="00E26606">
        <w:t>osadené na prestrešení týchto státí).</w:t>
      </w:r>
    </w:p>
    <w:p w14:paraId="6F91E775" w14:textId="77777777" w:rsidR="00A2388A" w:rsidRPr="00AA529A" w:rsidRDefault="00A2388A" w:rsidP="00A2388A">
      <w:pPr>
        <w:pStyle w:val="Odsekzoznamu1"/>
        <w:tabs>
          <w:tab w:val="left" w:pos="0"/>
        </w:tabs>
        <w:spacing w:before="240" w:after="240"/>
        <w:ind w:left="426"/>
        <w:rPr>
          <w:rFonts w:cs="Arial"/>
        </w:rPr>
      </w:pPr>
    </w:p>
    <w:p w14:paraId="4B6973A2" w14:textId="77777777" w:rsidR="00506279" w:rsidRPr="00615F94" w:rsidRDefault="00506279" w:rsidP="00506279">
      <w:pPr>
        <w:pStyle w:val="Nadpis2"/>
        <w:keepLines/>
        <w:tabs>
          <w:tab w:val="clear" w:pos="851"/>
        </w:tabs>
        <w:spacing w:before="240" w:after="0"/>
      </w:pPr>
      <w:bookmarkStart w:id="103" w:name="_Toc167275778"/>
      <w:bookmarkStart w:id="104" w:name="_Toc325977343"/>
      <w:bookmarkStart w:id="105" w:name="_Toc332024637"/>
      <w:bookmarkStart w:id="106" w:name="_Toc518289733"/>
      <w:bookmarkStart w:id="107" w:name="_Toc71795589"/>
      <w:r w:rsidRPr="00615F94">
        <w:lastRenderedPageBreak/>
        <w:t>ďalšie požiadavky na objekty stavby</w:t>
      </w:r>
      <w:bookmarkEnd w:id="103"/>
    </w:p>
    <w:p w14:paraId="2785D8B5" w14:textId="77777777" w:rsidR="00506279" w:rsidRPr="00615F94" w:rsidRDefault="00506279" w:rsidP="00506279">
      <w:pPr>
        <w:pStyle w:val="Odsekzoznamu1"/>
        <w:numPr>
          <w:ilvl w:val="0"/>
          <w:numId w:val="55"/>
        </w:numPr>
        <w:tabs>
          <w:tab w:val="left" w:pos="0"/>
        </w:tabs>
        <w:spacing w:before="240" w:after="240" w:line="240" w:lineRule="auto"/>
        <w:ind w:left="425" w:hanging="425"/>
        <w:rPr>
          <w:rFonts w:cs="Arial"/>
        </w:rPr>
      </w:pPr>
      <w:r w:rsidRPr="00615F94">
        <w:rPr>
          <w:rFonts w:cs="Arial"/>
        </w:rPr>
        <w:t>V rámci jednotlivých objektov stavby (napr. cestné objekty, mostné objekty, oporné a zárubné múry, priepusty, protihlukové steny a pod.) musí Zhotoviteľ pre návrh detailov použiť v čo najvyššej miere, pokiaľ je to technicky možné, rovnaké technické riešenia.</w:t>
      </w:r>
    </w:p>
    <w:p w14:paraId="54D75CD6" w14:textId="77777777" w:rsidR="00506279" w:rsidRPr="00615F94" w:rsidRDefault="00506279" w:rsidP="00506279">
      <w:pPr>
        <w:pStyle w:val="Odsekzoznamu1"/>
        <w:numPr>
          <w:ilvl w:val="0"/>
          <w:numId w:val="55"/>
        </w:numPr>
        <w:tabs>
          <w:tab w:val="left" w:pos="0"/>
        </w:tabs>
        <w:spacing w:before="240" w:after="240" w:line="240" w:lineRule="auto"/>
        <w:ind w:left="425" w:hanging="425"/>
        <w:rPr>
          <w:rFonts w:cs="Arial"/>
        </w:rPr>
      </w:pPr>
      <w:r w:rsidRPr="00615F94">
        <w:rPr>
          <w:rFonts w:cs="Arial"/>
        </w:rPr>
        <w:t>Všetky vodivé konštrukcie/zariadenia (napr. z ocele, hliníka a pod.) musia mať v DRS vyriešenú a skoordinovanú ochranu proti bludným prúdom, pred atmosférickým prepätím a nebezpečným dotykovým napätím. V súvislosti s ochranou pred bleskom musia byť súčasťou DRS aj všetky potrebné výpočty v súlade so súborom noriem STN EN 62305.</w:t>
      </w:r>
    </w:p>
    <w:p w14:paraId="651169B6" w14:textId="77777777" w:rsidR="00506279" w:rsidRPr="00615F94" w:rsidRDefault="00506279" w:rsidP="00506279">
      <w:pPr>
        <w:pStyle w:val="Odsekzoznamu1"/>
        <w:numPr>
          <w:ilvl w:val="0"/>
          <w:numId w:val="55"/>
        </w:numPr>
        <w:tabs>
          <w:tab w:val="left" w:pos="0"/>
        </w:tabs>
        <w:spacing w:before="240" w:after="240" w:line="240" w:lineRule="auto"/>
        <w:ind w:left="425" w:hanging="425"/>
        <w:rPr>
          <w:rFonts w:cs="Arial"/>
        </w:rPr>
      </w:pPr>
      <w:r w:rsidRPr="00615F94">
        <w:rPr>
          <w:rFonts w:cs="Arial"/>
        </w:rPr>
        <w:t>Všetky prvky uzemňovacej sústavy vrátane svoriek navrhnuté vo vzdialenosti do 6m od hrany spevnenej krajnice (t. j. v koróznom atmosférickom prostredí C4 a vyššom) musia byť vzhľadom na vplyv posypových materiálov/solí z nerezovej ocele triedy min. A4 (V4A).</w:t>
      </w:r>
    </w:p>
    <w:p w14:paraId="68116180" w14:textId="77777777" w:rsidR="00506279" w:rsidRPr="00615F94" w:rsidRDefault="00506279" w:rsidP="00506279">
      <w:pPr>
        <w:pStyle w:val="Odsekzoznamu1"/>
        <w:numPr>
          <w:ilvl w:val="0"/>
          <w:numId w:val="55"/>
        </w:numPr>
        <w:tabs>
          <w:tab w:val="left" w:pos="0"/>
        </w:tabs>
        <w:spacing w:before="240" w:after="240" w:line="240" w:lineRule="auto"/>
        <w:ind w:left="425" w:hanging="425"/>
        <w:rPr>
          <w:rFonts w:cs="Arial"/>
        </w:rPr>
      </w:pPr>
      <w:r w:rsidRPr="00615F94">
        <w:rPr>
          <w:rFonts w:cs="Arial"/>
        </w:rPr>
        <w:t>Každý prechod uzemňovacieho vodiča cez rozdielne materiály/prostredia (napr. betón - vzduch, zem - vzduch, zem - betón) musí byť chránený proti korózii - vo vzdialenosti do 6m od hrany spevnenej krajnice (t. j. v koróznom atmosférickom prostredí C4 a vyššom) sa musia navrhnúť vodiče z nerezovej ocele triedy min. A4 (V4A). V ostatných prípadoch je možný aj návrh izolovaných vodičov, pričom samotná izolácia musí spĺňať príslušné odolnosti (min. mechanická odolnosť a v závislosti od umiestnenia aj odolnosť voči UV žiareniu).</w:t>
      </w:r>
    </w:p>
    <w:p w14:paraId="7DD66B66" w14:textId="77777777" w:rsidR="00506279" w:rsidRPr="00615F94" w:rsidRDefault="00506279" w:rsidP="00506279">
      <w:pPr>
        <w:pStyle w:val="Odsekzoznamu1"/>
        <w:numPr>
          <w:ilvl w:val="0"/>
          <w:numId w:val="55"/>
        </w:numPr>
        <w:tabs>
          <w:tab w:val="left" w:pos="0"/>
        </w:tabs>
        <w:spacing w:before="240" w:after="240" w:line="240" w:lineRule="auto"/>
        <w:ind w:left="425" w:hanging="425"/>
        <w:rPr>
          <w:rFonts w:cs="Arial"/>
        </w:rPr>
      </w:pPr>
      <w:r w:rsidRPr="00615F94">
        <w:rPr>
          <w:rFonts w:cs="Arial"/>
        </w:rPr>
        <w:t>Spoje uzemňovačov sa musia chrániť proti korózii vhodným náterom (konkrétny náter musí byť vyšpecifikovaný v DRS).</w:t>
      </w:r>
    </w:p>
    <w:p w14:paraId="25E32A95" w14:textId="77777777" w:rsidR="00506279" w:rsidRPr="00615F94" w:rsidRDefault="00506279" w:rsidP="00506279">
      <w:pPr>
        <w:pStyle w:val="Odsekzoznamu1"/>
        <w:numPr>
          <w:ilvl w:val="0"/>
          <w:numId w:val="55"/>
        </w:numPr>
        <w:tabs>
          <w:tab w:val="left" w:pos="0"/>
        </w:tabs>
        <w:spacing w:before="240" w:after="240" w:line="240" w:lineRule="auto"/>
        <w:ind w:left="425" w:hanging="425"/>
        <w:rPr>
          <w:rFonts w:cs="Arial"/>
        </w:rPr>
      </w:pPr>
      <w:r w:rsidRPr="00615F94">
        <w:t>Kotviaci a spojovací materiál - dĺžka skrutky musí byť navrhnutá tak, aby po dotiahnutí prečnievali nad plochou maticou min. 2 plné závity v zmysle STN EN 1090-2 v závislosti od typu skrutky.</w:t>
      </w:r>
    </w:p>
    <w:p w14:paraId="16E559CB" w14:textId="77777777" w:rsidR="00873899" w:rsidRPr="00615F94" w:rsidRDefault="00005600" w:rsidP="00787BA1">
      <w:pPr>
        <w:pStyle w:val="Odsekzoznamu1"/>
        <w:numPr>
          <w:ilvl w:val="0"/>
          <w:numId w:val="55"/>
        </w:numPr>
        <w:tabs>
          <w:tab w:val="left" w:pos="0"/>
        </w:tabs>
        <w:spacing w:before="240" w:after="240" w:line="240" w:lineRule="auto"/>
        <w:ind w:left="425" w:hanging="425"/>
        <w:rPr>
          <w:rFonts w:cs="Arial"/>
        </w:rPr>
      </w:pPr>
      <w:r w:rsidRPr="00615F94">
        <w:rPr>
          <w:rFonts w:cs="Arial"/>
        </w:rPr>
        <w:t>TeŠp 01, kap. 2</w:t>
      </w:r>
      <w:r w:rsidR="001F691E" w:rsidRPr="00615F94">
        <w:rPr>
          <w:rFonts w:cs="Arial"/>
        </w:rPr>
        <w:t>, bod 2.5 - doplnenie požiadavky - v prípade spevnených predportálových plôch tunel</w:t>
      </w:r>
      <w:r w:rsidR="001C37B2" w:rsidRPr="00615F94">
        <w:rPr>
          <w:rFonts w:cs="Arial"/>
        </w:rPr>
        <w:t>ov</w:t>
      </w:r>
      <w:r w:rsidR="001F691E" w:rsidRPr="00615F94">
        <w:rPr>
          <w:rFonts w:cs="Arial"/>
        </w:rPr>
        <w:t xml:space="preserve"> a spevnených plôch v rámci SSÚD</w:t>
      </w:r>
      <w:r w:rsidR="001C37B2" w:rsidRPr="00615F94">
        <w:rPr>
          <w:rFonts w:cs="Arial"/>
        </w:rPr>
        <w:t>/SSÚR</w:t>
      </w:r>
      <w:r w:rsidR="00D43718" w:rsidRPr="00615F94">
        <w:rPr>
          <w:rFonts w:cs="Arial"/>
        </w:rPr>
        <w:t xml:space="preserve"> je prípustné šachty</w:t>
      </w:r>
      <w:r w:rsidR="00437FD7" w:rsidRPr="00615F94">
        <w:rPr>
          <w:rFonts w:cs="Arial"/>
        </w:rPr>
        <w:t xml:space="preserve"> (napr. dažďovej kanalizácie, odvodnenia horninových vôd z</w:t>
      </w:r>
      <w:r w:rsidR="00601B25" w:rsidRPr="00615F94">
        <w:rPr>
          <w:rFonts w:cs="Arial"/>
        </w:rPr>
        <w:t> </w:t>
      </w:r>
      <w:r w:rsidR="00437FD7" w:rsidRPr="00615F94">
        <w:rPr>
          <w:rFonts w:cs="Arial"/>
        </w:rPr>
        <w:t>tunela</w:t>
      </w:r>
      <w:r w:rsidR="00601B25" w:rsidRPr="00615F94">
        <w:rPr>
          <w:rFonts w:cs="Arial"/>
        </w:rPr>
        <w:t>, splaškovej kanalizácie</w:t>
      </w:r>
      <w:r w:rsidR="00437FD7" w:rsidRPr="00615F94">
        <w:rPr>
          <w:rFonts w:cs="Arial"/>
        </w:rPr>
        <w:t xml:space="preserve">) </w:t>
      </w:r>
      <w:r w:rsidR="00D43718" w:rsidRPr="00615F94">
        <w:rPr>
          <w:rFonts w:cs="Arial"/>
        </w:rPr>
        <w:t>v týchto plochách navrhnúť len v prípade, že nie je možné iné technické riešenie</w:t>
      </w:r>
      <w:r w:rsidR="00E22D03" w:rsidRPr="00615F94">
        <w:rPr>
          <w:rFonts w:cs="Arial"/>
        </w:rPr>
        <w:t xml:space="preserve">, pričom </w:t>
      </w:r>
      <w:r w:rsidR="00787BA1" w:rsidRPr="00615F94">
        <w:rPr>
          <w:rFonts w:cs="Arial"/>
        </w:rPr>
        <w:t xml:space="preserve">na šachtách musia byť navrhnuté poklopy triedy D400, </w:t>
      </w:r>
      <w:r w:rsidR="00873899" w:rsidRPr="00615F94">
        <w:rPr>
          <w:rFonts w:cs="Arial"/>
        </w:rPr>
        <w:t>s tlmiacou vložkou a bezskrutkovou aretáciou</w:t>
      </w:r>
      <w:r w:rsidR="00787BA1" w:rsidRPr="00615F94">
        <w:rPr>
          <w:rFonts w:cs="Arial"/>
        </w:rPr>
        <w:t>,</w:t>
      </w:r>
      <w:r w:rsidR="00873899" w:rsidRPr="00615F94">
        <w:rPr>
          <w:rFonts w:cs="Arial"/>
        </w:rPr>
        <w:t xml:space="preserve"> s tesniacou bitumen</w:t>
      </w:r>
      <w:r w:rsidR="00DF03B6" w:rsidRPr="00615F94">
        <w:rPr>
          <w:rFonts w:cs="Arial"/>
        </w:rPr>
        <w:t>ovou páskou okolo rámu</w:t>
      </w:r>
      <w:r w:rsidR="00787BA1" w:rsidRPr="00615F94">
        <w:rPr>
          <w:rFonts w:cs="Arial"/>
        </w:rPr>
        <w:t>.</w:t>
      </w:r>
    </w:p>
    <w:p w14:paraId="77B2750B" w14:textId="77777777" w:rsidR="0040170E" w:rsidRPr="00615F94" w:rsidRDefault="00804726" w:rsidP="00506279">
      <w:pPr>
        <w:pStyle w:val="Odsekzoznamu1"/>
        <w:numPr>
          <w:ilvl w:val="0"/>
          <w:numId w:val="55"/>
        </w:numPr>
        <w:tabs>
          <w:tab w:val="left" w:pos="0"/>
        </w:tabs>
        <w:spacing w:before="240" w:after="240" w:line="240" w:lineRule="auto"/>
        <w:ind w:left="425" w:hanging="425"/>
        <w:rPr>
          <w:rFonts w:cs="Arial"/>
        </w:rPr>
      </w:pPr>
      <w:r w:rsidRPr="00615F94">
        <w:rPr>
          <w:rFonts w:cs="Arial"/>
        </w:rPr>
        <w:t>TeŠp 01, kap. 11, bod 11.2 - doplnenie požiadavky - úroveň pozinkovania oceľových stĺpikov, vzpier stĺpikov, pletiva, napínacích a viazacích drôtov</w:t>
      </w:r>
      <w:r w:rsidR="00C76903" w:rsidRPr="00615F94">
        <w:rPr>
          <w:rFonts w:cs="Arial"/>
        </w:rPr>
        <w:t>,</w:t>
      </w:r>
      <w:r w:rsidR="00F3788A" w:rsidRPr="00615F94">
        <w:rPr>
          <w:rFonts w:cs="Arial"/>
        </w:rPr>
        <w:t xml:space="preserve"> napinákov,</w:t>
      </w:r>
      <w:r w:rsidR="00C76903" w:rsidRPr="00615F94">
        <w:rPr>
          <w:rFonts w:cs="Arial"/>
        </w:rPr>
        <w:t xml:space="preserve"> brán/bránok </w:t>
      </w:r>
      <w:r w:rsidRPr="00615F94">
        <w:rPr>
          <w:rFonts w:cs="Arial"/>
        </w:rPr>
        <w:t>musí byť min. 240g/m</w:t>
      </w:r>
      <w:r w:rsidRPr="00615F94">
        <w:rPr>
          <w:rFonts w:cs="Arial"/>
          <w:vertAlign w:val="superscript"/>
        </w:rPr>
        <w:t>2</w:t>
      </w:r>
      <w:r w:rsidRPr="00615F94">
        <w:rPr>
          <w:rFonts w:cs="Arial"/>
        </w:rPr>
        <w:t>.</w:t>
      </w:r>
    </w:p>
    <w:p w14:paraId="14411EF6" w14:textId="77777777" w:rsidR="00804726" w:rsidRPr="00615F94" w:rsidRDefault="005F788C" w:rsidP="00506279">
      <w:pPr>
        <w:pStyle w:val="Odsekzoznamu1"/>
        <w:numPr>
          <w:ilvl w:val="0"/>
          <w:numId w:val="55"/>
        </w:numPr>
        <w:tabs>
          <w:tab w:val="left" w:pos="0"/>
        </w:tabs>
        <w:spacing w:before="240" w:after="240" w:line="240" w:lineRule="auto"/>
        <w:ind w:left="425" w:hanging="425"/>
        <w:rPr>
          <w:rFonts w:cs="Arial"/>
        </w:rPr>
      </w:pPr>
      <w:r w:rsidRPr="00615F94">
        <w:rPr>
          <w:rFonts w:cs="Arial"/>
        </w:rPr>
        <w:t xml:space="preserve">TeŠp 01, kap. 11, bod 11.7 - doplnenie požiadavky - </w:t>
      </w:r>
      <w:r w:rsidR="00F41253" w:rsidRPr="00615F94">
        <w:rPr>
          <w:rFonts w:cs="Arial"/>
        </w:rPr>
        <w:t>napínacie drôty musia byť navrhnuté pri vrchole stĺpika, v strede stĺpika a tesne nad terénom. N</w:t>
      </w:r>
      <w:r w:rsidRPr="00615F94">
        <w:rPr>
          <w:rFonts w:cs="Arial"/>
        </w:rPr>
        <w:t xml:space="preserve">apínacie drôty musia byť napnuté prostredníctvom </w:t>
      </w:r>
      <w:r w:rsidR="00F3788A" w:rsidRPr="00615F94">
        <w:rPr>
          <w:rFonts w:cs="Arial"/>
        </w:rPr>
        <w:t>pozinkovaných napinákov.</w:t>
      </w:r>
    </w:p>
    <w:p w14:paraId="214D6F81" w14:textId="77777777" w:rsidR="0040170E" w:rsidRPr="00615F94" w:rsidRDefault="0040170E" w:rsidP="00506279">
      <w:pPr>
        <w:pStyle w:val="Odsekzoznamu1"/>
        <w:numPr>
          <w:ilvl w:val="0"/>
          <w:numId w:val="55"/>
        </w:numPr>
        <w:tabs>
          <w:tab w:val="left" w:pos="0"/>
        </w:tabs>
        <w:spacing w:before="240" w:after="240" w:line="240" w:lineRule="auto"/>
        <w:ind w:left="425" w:hanging="425"/>
        <w:rPr>
          <w:rFonts w:cs="Arial"/>
        </w:rPr>
      </w:pPr>
      <w:r w:rsidRPr="00615F94">
        <w:rPr>
          <w:rFonts w:cs="Arial"/>
        </w:rPr>
        <w:t>TeŠp 01, kap. 14, bod 14.3 - doplnenie požiadavky - dočasná protierózna ochrana sa navrhuje vždy bez ohľadu na sklon násypového/zárezového svahu.</w:t>
      </w:r>
    </w:p>
    <w:p w14:paraId="32BB5AD1" w14:textId="4C35F04C" w:rsidR="000034B9" w:rsidRPr="00615F94" w:rsidRDefault="0076254D" w:rsidP="00780E28">
      <w:pPr>
        <w:pStyle w:val="Odsekzoznamu1"/>
        <w:numPr>
          <w:ilvl w:val="0"/>
          <w:numId w:val="55"/>
        </w:numPr>
        <w:tabs>
          <w:tab w:val="left" w:pos="0"/>
        </w:tabs>
        <w:spacing w:before="240" w:after="240" w:line="240" w:lineRule="auto"/>
        <w:ind w:left="425" w:hanging="425"/>
        <w:rPr>
          <w:rFonts w:cs="Arial"/>
        </w:rPr>
      </w:pPr>
      <w:r w:rsidRPr="00615F94">
        <w:rPr>
          <w:rFonts w:cs="Arial"/>
        </w:rPr>
        <w:t xml:space="preserve">TeŠp 01, kap. 14, bod 14.4 - doplnenie požiadavky - </w:t>
      </w:r>
      <w:r w:rsidR="009D2AD6" w:rsidRPr="00615F94">
        <w:rPr>
          <w:rFonts w:cs="Arial"/>
        </w:rPr>
        <w:t xml:space="preserve">Zhotoviteľ musí </w:t>
      </w:r>
      <w:r w:rsidR="00780E28" w:rsidRPr="00615F94">
        <w:rPr>
          <w:rFonts w:cs="Arial"/>
        </w:rPr>
        <w:t xml:space="preserve">vždy </w:t>
      </w:r>
      <w:r w:rsidR="009815BB" w:rsidRPr="00615F94">
        <w:rPr>
          <w:rFonts w:cs="Arial"/>
        </w:rPr>
        <w:t xml:space="preserve">bez ohľadu na sklon násypového/zárezového svahu </w:t>
      </w:r>
      <w:r w:rsidR="009D2AD6" w:rsidRPr="00615F94">
        <w:rPr>
          <w:rFonts w:cs="Arial"/>
        </w:rPr>
        <w:t>výpočtom</w:t>
      </w:r>
      <w:r w:rsidR="003A6172" w:rsidRPr="00615F94">
        <w:rPr>
          <w:rFonts w:cs="Arial"/>
        </w:rPr>
        <w:t>/posúdením</w:t>
      </w:r>
      <w:r w:rsidR="009D2AD6" w:rsidRPr="00615F94">
        <w:rPr>
          <w:rFonts w:cs="Arial"/>
        </w:rPr>
        <w:t xml:space="preserve"> preukázať, </w:t>
      </w:r>
      <w:r w:rsidR="009815BB" w:rsidRPr="00615F94">
        <w:rPr>
          <w:rFonts w:cs="Arial"/>
        </w:rPr>
        <w:t>či trvalá protierózna ochrana je alebo nie je potrebná</w:t>
      </w:r>
      <w:r w:rsidR="009D2AD6" w:rsidRPr="00615F94">
        <w:rPr>
          <w:rFonts w:cs="Arial"/>
        </w:rPr>
        <w:t xml:space="preserve">, pričom musí zohľadniť </w:t>
      </w:r>
      <w:r w:rsidR="0077179C" w:rsidRPr="00615F94">
        <w:rPr>
          <w:rFonts w:cs="Arial"/>
        </w:rPr>
        <w:t xml:space="preserve">nielen </w:t>
      </w:r>
      <w:r w:rsidR="00780E28" w:rsidRPr="00615F94">
        <w:rPr>
          <w:rFonts w:cs="Arial"/>
        </w:rPr>
        <w:t>geologické prostredie</w:t>
      </w:r>
      <w:r w:rsidR="009815BB" w:rsidRPr="00615F94">
        <w:rPr>
          <w:rFonts w:cs="Arial"/>
        </w:rPr>
        <w:t xml:space="preserve">, resp. materiál násypového telesa, ale </w:t>
      </w:r>
      <w:r w:rsidR="009D2AD6" w:rsidRPr="00615F94">
        <w:rPr>
          <w:rFonts w:cs="Arial"/>
        </w:rPr>
        <w:t xml:space="preserve">aj </w:t>
      </w:r>
      <w:r w:rsidR="00780E28" w:rsidRPr="00615F94">
        <w:rPr>
          <w:rFonts w:cs="Arial"/>
        </w:rPr>
        <w:t xml:space="preserve">ostatné vplyvy </w:t>
      </w:r>
      <w:r w:rsidR="003A6172" w:rsidRPr="00615F94">
        <w:rPr>
          <w:rFonts w:cs="Arial"/>
        </w:rPr>
        <w:t xml:space="preserve">(napr. </w:t>
      </w:r>
      <w:r w:rsidR="009D2AD6" w:rsidRPr="00615F94">
        <w:rPr>
          <w:rFonts w:cs="Arial"/>
        </w:rPr>
        <w:t>spôsob odvodnenia</w:t>
      </w:r>
      <w:r w:rsidR="003A6172" w:rsidRPr="00615F94">
        <w:rPr>
          <w:rFonts w:cs="Arial"/>
        </w:rPr>
        <w:t xml:space="preserve"> a pod.) a </w:t>
      </w:r>
      <w:r w:rsidR="009D2AD6" w:rsidRPr="00615F94">
        <w:rPr>
          <w:rFonts w:cs="Arial"/>
        </w:rPr>
        <w:t xml:space="preserve">postup výstavby (napr. v prípade </w:t>
      </w:r>
      <w:r w:rsidR="009815BB" w:rsidRPr="00615F94">
        <w:rPr>
          <w:rFonts w:cs="Arial"/>
        </w:rPr>
        <w:t>rozšírenia</w:t>
      </w:r>
      <w:r w:rsidR="009D2AD6" w:rsidRPr="00615F94">
        <w:rPr>
          <w:rFonts w:cs="Arial"/>
        </w:rPr>
        <w:t xml:space="preserve"> cestného telesa pri zazubení a pod.)</w:t>
      </w:r>
      <w:r w:rsidR="003A6172" w:rsidRPr="00615F94">
        <w:rPr>
          <w:rFonts w:cs="Arial"/>
        </w:rPr>
        <w:t>.</w:t>
      </w:r>
    </w:p>
    <w:p w14:paraId="16B1E8E4" w14:textId="0464D4EA" w:rsidR="0058697B" w:rsidRPr="00615F94" w:rsidRDefault="009E7A18" w:rsidP="00D33526">
      <w:pPr>
        <w:pStyle w:val="Odsekzoznamu1"/>
        <w:numPr>
          <w:ilvl w:val="0"/>
          <w:numId w:val="55"/>
        </w:numPr>
        <w:tabs>
          <w:tab w:val="left" w:pos="0"/>
        </w:tabs>
        <w:spacing w:before="240" w:after="240" w:line="240" w:lineRule="auto"/>
        <w:ind w:left="425" w:hanging="425"/>
        <w:rPr>
          <w:rFonts w:cs="Arial"/>
        </w:rPr>
      </w:pPr>
      <w:r w:rsidRPr="00615F94">
        <w:rPr>
          <w:rFonts w:cs="Arial"/>
        </w:rPr>
        <w:t>Všetky rozhrania/styky materiálov</w:t>
      </w:r>
      <w:r w:rsidR="00D33526" w:rsidRPr="00615F94">
        <w:rPr>
          <w:rFonts w:cs="Arial"/>
        </w:rPr>
        <w:t xml:space="preserve"> (napr. styk spevnenej plochy pri krídle/opore a samotn</w:t>
      </w:r>
      <w:r w:rsidR="00400A0B" w:rsidRPr="00615F94">
        <w:rPr>
          <w:rFonts w:cs="Arial"/>
        </w:rPr>
        <w:t>ého</w:t>
      </w:r>
      <w:r w:rsidR="00D33526" w:rsidRPr="00615F94">
        <w:rPr>
          <w:rFonts w:cs="Arial"/>
        </w:rPr>
        <w:t xml:space="preserve"> kr</w:t>
      </w:r>
      <w:r w:rsidR="00400A0B" w:rsidRPr="00615F94">
        <w:rPr>
          <w:rFonts w:cs="Arial"/>
        </w:rPr>
        <w:t>ídla</w:t>
      </w:r>
      <w:r w:rsidR="00D33526" w:rsidRPr="00615F94">
        <w:rPr>
          <w:rFonts w:cs="Arial"/>
        </w:rPr>
        <w:t>/opor</w:t>
      </w:r>
      <w:r w:rsidR="00400A0B" w:rsidRPr="00615F94">
        <w:rPr>
          <w:rFonts w:cs="Arial"/>
        </w:rPr>
        <w:t>y</w:t>
      </w:r>
      <w:r w:rsidR="00D33526" w:rsidRPr="00615F94">
        <w:rPr>
          <w:rFonts w:cs="Arial"/>
        </w:rPr>
        <w:t xml:space="preserve">, styk krycieho plechu/klznej plochy mostného záveru a rímsy, styk vyústenia rúry odvodnenia a betónového výustného objektu a pod.) </w:t>
      </w:r>
      <w:r w:rsidRPr="00615F94">
        <w:rPr>
          <w:rFonts w:cs="Arial"/>
        </w:rPr>
        <w:t>je potrebné minimálne vytmeliť trvalo pružným tmelom (prípadne trvalo pružnou zálievkou), odolným voči UV žiareniu, prípadne aj voči posypovým soliam v závislosti od umiestnenia.</w:t>
      </w:r>
    </w:p>
    <w:p w14:paraId="5897CB2E" w14:textId="77777777" w:rsidR="0040170E" w:rsidRPr="00615F94" w:rsidRDefault="0040170E" w:rsidP="000034B9">
      <w:pPr>
        <w:pStyle w:val="Odsekzoznamu1"/>
        <w:tabs>
          <w:tab w:val="left" w:pos="0"/>
        </w:tabs>
        <w:spacing w:before="240" w:after="240" w:line="240" w:lineRule="auto"/>
        <w:ind w:left="425"/>
        <w:rPr>
          <w:rFonts w:cs="Arial"/>
        </w:rPr>
      </w:pPr>
    </w:p>
    <w:p w14:paraId="525A99F2" w14:textId="77777777" w:rsidR="00A2388A" w:rsidRPr="00615F94" w:rsidRDefault="00A2388A" w:rsidP="00506279">
      <w:pPr>
        <w:pStyle w:val="Nadpis2"/>
        <w:keepLines/>
        <w:tabs>
          <w:tab w:val="clear" w:pos="851"/>
        </w:tabs>
        <w:spacing w:before="240" w:after="0"/>
      </w:pPr>
      <w:bookmarkStart w:id="108" w:name="_Toc167275779"/>
      <w:r w:rsidRPr="00615F94">
        <w:lastRenderedPageBreak/>
        <w:t>Prístupové komunikácie na stavenisko</w:t>
      </w:r>
      <w:bookmarkEnd w:id="104"/>
      <w:bookmarkEnd w:id="105"/>
      <w:bookmarkEnd w:id="106"/>
      <w:bookmarkEnd w:id="107"/>
      <w:bookmarkEnd w:id="108"/>
    </w:p>
    <w:p w14:paraId="78D0CAE0" w14:textId="77777777" w:rsidR="00A2388A" w:rsidRPr="0082362E" w:rsidRDefault="00A2388A" w:rsidP="00A2388A">
      <w:pPr>
        <w:spacing w:before="240"/>
      </w:pPr>
      <w:r w:rsidRPr="000977A8">
        <w:rPr>
          <w:rFonts w:cs="Arial"/>
        </w:rPr>
        <w:t>Zhotoviteľ môže využívať komunikáci</w:t>
      </w:r>
      <w:r>
        <w:rPr>
          <w:rFonts w:cs="Arial"/>
        </w:rPr>
        <w:t>e</w:t>
      </w:r>
      <w:r w:rsidRPr="000977A8">
        <w:rPr>
          <w:rFonts w:cs="Arial"/>
        </w:rPr>
        <w:t xml:space="preserve"> pre prístup na stavenisko</w:t>
      </w:r>
      <w:r w:rsidRPr="0082362E">
        <w:t xml:space="preserve"> </w:t>
      </w:r>
      <w:r w:rsidR="0024566E">
        <w:t>navrhnuté</w:t>
      </w:r>
      <w:r>
        <w:t xml:space="preserve"> v DSP</w:t>
      </w:r>
      <w:r w:rsidR="0024566E">
        <w:t>.</w:t>
      </w:r>
      <w:r>
        <w:t xml:space="preserve"> </w:t>
      </w:r>
      <w:r w:rsidRPr="000977A8">
        <w:rPr>
          <w:rFonts w:cs="Arial"/>
        </w:rPr>
        <w:t>Časť komunikácií zostane po ukončení výstavby zachovaná a prejde do správy obcí</w:t>
      </w:r>
      <w:r>
        <w:rPr>
          <w:rFonts w:cs="Arial"/>
        </w:rPr>
        <w:t>, alebo objednávateľa</w:t>
      </w:r>
      <w:r w:rsidRPr="000620BC">
        <w:rPr>
          <w:rFonts w:cs="Arial"/>
        </w:rPr>
        <w:t xml:space="preserve"> </w:t>
      </w:r>
      <w:r w:rsidRPr="000977A8">
        <w:rPr>
          <w:rFonts w:cs="Arial"/>
        </w:rPr>
        <w:t>Zhotoviteľ nie je viazaný povinnosťou využívať tieto dočasné komunikácie v prípade, že je schopný zabezpečiť si prístup na stavenisko iným vhodným spôsobom.</w:t>
      </w:r>
    </w:p>
    <w:p w14:paraId="1D399434" w14:textId="15D95934" w:rsidR="00A2388A" w:rsidRPr="003839FF" w:rsidRDefault="00A2388A" w:rsidP="003839FF">
      <w:r w:rsidRPr="0082362E">
        <w:t>V prípade použitia iných komunikácií pre prístup na stavenisko, než aké sú navrhnuté v DSP, musí byť dodržaná podmienka vedenia týchto komunikácií vo vzdialenosti minimálne 100 m od obytných objektov, v zásadách organizácie výstavby musí byť komunikácia zahrnutá do režimu sledovania prašnosti a kropenia v suchých obdobiach a musí byť pre tento účel zaistená dostatočná kapacita vodných zdrojov.</w:t>
      </w:r>
    </w:p>
    <w:p w14:paraId="44F762BC" w14:textId="77777777" w:rsidR="00E27430" w:rsidRPr="0000690A" w:rsidRDefault="00E27430" w:rsidP="009C5BE0">
      <w:pPr>
        <w:pStyle w:val="Nadpis2"/>
        <w:tabs>
          <w:tab w:val="clear" w:pos="851"/>
        </w:tabs>
        <w:ind w:left="709" w:hanging="709"/>
        <w:jc w:val="left"/>
        <w:rPr>
          <w:rFonts w:cs="Arial"/>
        </w:rPr>
      </w:pPr>
      <w:bookmarkStart w:id="109" w:name="_Toc2676284"/>
      <w:bookmarkStart w:id="110" w:name="_Toc167275780"/>
      <w:bookmarkEnd w:id="109"/>
      <w:r w:rsidRPr="0000690A">
        <w:rPr>
          <w:rFonts w:cs="Arial"/>
        </w:rPr>
        <w:t>Technický dozor</w:t>
      </w:r>
      <w:bookmarkEnd w:id="110"/>
    </w:p>
    <w:p w14:paraId="6193A9F3" w14:textId="77777777" w:rsidR="0024566E" w:rsidRDefault="00E27430" w:rsidP="00007EC7">
      <w:pPr>
        <w:pStyle w:val="Odsekzoznamu1"/>
        <w:spacing w:after="120" w:line="240" w:lineRule="auto"/>
        <w:ind w:left="0"/>
        <w:rPr>
          <w:rFonts w:cs="Arial"/>
        </w:rPr>
      </w:pPr>
      <w:r w:rsidRPr="0000690A">
        <w:rPr>
          <w:rFonts w:cs="Arial"/>
        </w:rPr>
        <w:t>V zmysle vyjadrení správcov inžinierskych sietí  je potrebné zabezpečiť technický dozor správcu/dohľad  a Zhotoviteľ je povinný  uvedené zabezpečiť a zahrnúť do navrhovanej zmluvnej ceny</w:t>
      </w:r>
      <w:r w:rsidR="0024566E">
        <w:rPr>
          <w:rFonts w:cs="Arial"/>
        </w:rPr>
        <w:t>.</w:t>
      </w:r>
    </w:p>
    <w:p w14:paraId="78EBBF71" w14:textId="77777777" w:rsidR="0024566E" w:rsidRDefault="0024566E" w:rsidP="0024566E">
      <w:r>
        <w:t xml:space="preserve">U stavebných objektov vo vlastníctve a správe NDS požadujeme rešpektovať Design Manuál </w:t>
      </w:r>
      <w:r w:rsidRPr="00EE6BD4">
        <w:t>NDS, ktorý je súčasťou Zväzku č.</w:t>
      </w:r>
      <w:r w:rsidR="00EE6BD4" w:rsidRPr="00EE6BD4">
        <w:t>3</w:t>
      </w:r>
      <w:r w:rsidRPr="00EE6BD4">
        <w:t xml:space="preserve"> prílohy č.4.</w:t>
      </w:r>
      <w:r>
        <w:br w:type="page"/>
      </w:r>
    </w:p>
    <w:p w14:paraId="6410BED8" w14:textId="3BED86CA" w:rsidR="00E27430" w:rsidRPr="0000690A" w:rsidRDefault="00E27430" w:rsidP="00007EC7">
      <w:pPr>
        <w:pStyle w:val="Odsekzoznamu1"/>
        <w:spacing w:after="120" w:line="240" w:lineRule="auto"/>
        <w:ind w:left="0"/>
        <w:rPr>
          <w:rFonts w:cs="Arial"/>
        </w:rPr>
      </w:pPr>
      <w:r w:rsidRPr="0000690A">
        <w:rPr>
          <w:rFonts w:cs="Arial"/>
        </w:rPr>
        <w:lastRenderedPageBreak/>
        <w:t xml:space="preserve"> </w:t>
      </w:r>
    </w:p>
    <w:p w14:paraId="7176559C" w14:textId="77777777" w:rsidR="00C811F7" w:rsidRPr="000D604F" w:rsidRDefault="0024566E" w:rsidP="00C811F7">
      <w:pPr>
        <w:pStyle w:val="Nadpis2"/>
        <w:tabs>
          <w:tab w:val="clear" w:pos="851"/>
        </w:tabs>
        <w:ind w:left="709" w:hanging="709"/>
        <w:jc w:val="left"/>
        <w:rPr>
          <w:rFonts w:cs="Arial"/>
        </w:rPr>
      </w:pPr>
      <w:bookmarkStart w:id="111" w:name="_Toc167275781"/>
      <w:bookmarkStart w:id="112" w:name="_Toc528247579"/>
      <w:r w:rsidRPr="000D604F">
        <w:rPr>
          <w:rFonts w:cs="Arial"/>
        </w:rPr>
        <w:t>zoznam stavebných objektov</w:t>
      </w:r>
      <w:bookmarkEnd w:id="111"/>
    </w:p>
    <w:p w14:paraId="63BF2626" w14:textId="77777777" w:rsidR="00C811F7" w:rsidRPr="000D604F" w:rsidRDefault="00C811F7" w:rsidP="00C811F7">
      <w:pPr>
        <w:rPr>
          <w:rFonts w:cs="Arial"/>
          <w:b/>
          <w:u w:val="single"/>
        </w:rPr>
      </w:pPr>
      <w:r w:rsidRPr="000D604F">
        <w:rPr>
          <w:rFonts w:cs="Arial"/>
          <w:b/>
          <w:u w:val="single"/>
        </w:rPr>
        <w:t xml:space="preserve">časť A </w:t>
      </w:r>
      <w:bookmarkEnd w:id="112"/>
      <w:r w:rsidR="00F133E1" w:rsidRPr="000D604F">
        <w:rPr>
          <w:rFonts w:cs="Arial"/>
          <w:b/>
          <w:u w:val="single"/>
        </w:rPr>
        <w:t>D3 Oščadnica-Čadca, Bukov 2.polprofil</w:t>
      </w:r>
    </w:p>
    <w:p w14:paraId="37276FF9" w14:textId="77777777" w:rsidR="00A8181E" w:rsidRPr="000D604F" w:rsidRDefault="00A8181E" w:rsidP="00A8181E">
      <w:r w:rsidRPr="000D604F">
        <w:t xml:space="preserve">Hranica trvalého záberu, ktorá je zadefinovaná v dokumentácii pre </w:t>
      </w:r>
      <w:r w:rsidR="002C4E68" w:rsidRPr="000D604F">
        <w:t>stavebné povolenie</w:t>
      </w:r>
      <w:r w:rsidRPr="000D604F">
        <w:t xml:space="preserve"> je pre budúceho zhotoviteľa záväzná.</w:t>
      </w:r>
    </w:p>
    <w:p w14:paraId="7EFF7A12" w14:textId="77777777" w:rsidR="00A8181E" w:rsidRPr="000D604F" w:rsidRDefault="00A8181E" w:rsidP="00A8181E">
      <w:r w:rsidRPr="000D604F">
        <w:t>V rámci platného územného rozhodnutia  je zhotoviteľovi umožnené navrhnúť ekonomicky výhodné úpravy technického riešenia.</w:t>
      </w:r>
    </w:p>
    <w:p w14:paraId="29FB03D8" w14:textId="77777777" w:rsidR="00A8181E" w:rsidRPr="000D604F" w:rsidRDefault="00A8181E" w:rsidP="00A8181E">
      <w:r w:rsidRPr="000D604F">
        <w:t>Ak budú zmeny technického riešenia predložené zhotoviteľom vyžadovať zmenu stavby pred dokončením, bude zhotoviteľ zodpovedný za vybavenie zmeny stavebného povolenia vrátane všetkých potrebných dokumentácií.</w:t>
      </w:r>
    </w:p>
    <w:p w14:paraId="1DCF4053" w14:textId="77777777" w:rsidR="00A8181E" w:rsidRPr="000D604F" w:rsidRDefault="00A8181E" w:rsidP="00A8181E">
      <w:pPr>
        <w:rPr>
          <w:rFonts w:cs="Arial"/>
        </w:rPr>
      </w:pPr>
      <w:r w:rsidRPr="000D604F">
        <w:rPr>
          <w:rFonts w:cs="Arial"/>
        </w:rPr>
        <w:t>Zhotoviteľ bude zodpovedný za vypracovanie dokumentácie pre zmenu stavebného povolenia v zmysle platnej legislatívy, technických noriem a nariadení platných na území Slovenskej republiky.</w:t>
      </w:r>
    </w:p>
    <w:p w14:paraId="32E3753D" w14:textId="77777777" w:rsidR="0024566E" w:rsidRPr="00A8181E" w:rsidRDefault="0024566E" w:rsidP="00C811F7">
      <w:pPr>
        <w:rPr>
          <w:b/>
          <w:u w:val="single"/>
        </w:rPr>
      </w:pPr>
      <w:r w:rsidRPr="00A8181E">
        <w:rPr>
          <w:b/>
          <w:u w:val="single"/>
        </w:rPr>
        <w:t>Zoznam objektov potrebných pre realizáciu časti A.</w:t>
      </w:r>
    </w:p>
    <w:p w14:paraId="5B156AC4" w14:textId="77777777" w:rsidR="00A9055A" w:rsidRPr="00A9055A" w:rsidRDefault="00A9055A" w:rsidP="00A8181E">
      <w:pPr>
        <w:tabs>
          <w:tab w:val="left" w:pos="1346"/>
        </w:tabs>
        <w:spacing w:after="0" w:line="240" w:lineRule="auto"/>
        <w:ind w:left="55"/>
        <w:rPr>
          <w:sz w:val="20"/>
          <w:szCs w:val="20"/>
        </w:rPr>
      </w:pPr>
      <w:r w:rsidRPr="00A9055A">
        <w:rPr>
          <w:sz w:val="20"/>
          <w:szCs w:val="20"/>
        </w:rPr>
        <w:t>1</w:t>
      </w:r>
      <w:r w:rsidRPr="00A9055A">
        <w:rPr>
          <w:sz w:val="20"/>
          <w:szCs w:val="20"/>
        </w:rPr>
        <w:tab/>
        <w:t>010-00</w:t>
      </w:r>
      <w:r w:rsidRPr="00A9055A">
        <w:rPr>
          <w:sz w:val="20"/>
          <w:szCs w:val="20"/>
        </w:rPr>
        <w:tab/>
        <w:t>Príprava územia</w:t>
      </w:r>
    </w:p>
    <w:p w14:paraId="5FADD797" w14:textId="77777777" w:rsidR="00A9055A" w:rsidRPr="00A9055A" w:rsidRDefault="00A9055A" w:rsidP="00A8181E">
      <w:pPr>
        <w:tabs>
          <w:tab w:val="left" w:pos="1346"/>
        </w:tabs>
        <w:spacing w:after="0" w:line="240" w:lineRule="auto"/>
        <w:ind w:left="55"/>
        <w:rPr>
          <w:sz w:val="20"/>
          <w:szCs w:val="20"/>
        </w:rPr>
      </w:pPr>
      <w:r w:rsidRPr="00A9055A">
        <w:rPr>
          <w:sz w:val="20"/>
          <w:szCs w:val="20"/>
        </w:rPr>
        <w:t>2</w:t>
      </w:r>
      <w:r w:rsidRPr="00A9055A">
        <w:rPr>
          <w:sz w:val="20"/>
          <w:szCs w:val="20"/>
        </w:rPr>
        <w:tab/>
        <w:t>030-00</w:t>
      </w:r>
      <w:r w:rsidRPr="00A9055A">
        <w:rPr>
          <w:sz w:val="20"/>
          <w:szCs w:val="20"/>
        </w:rPr>
        <w:tab/>
        <w:t>Úprava plôch na zariadenie staveniska</w:t>
      </w:r>
    </w:p>
    <w:p w14:paraId="2B349565" w14:textId="77777777" w:rsidR="00A9055A" w:rsidRPr="00A9055A" w:rsidRDefault="00A9055A" w:rsidP="00A8181E">
      <w:pPr>
        <w:tabs>
          <w:tab w:val="left" w:pos="1346"/>
        </w:tabs>
        <w:spacing w:after="0" w:line="240" w:lineRule="auto"/>
        <w:ind w:left="55"/>
        <w:rPr>
          <w:sz w:val="20"/>
          <w:szCs w:val="20"/>
        </w:rPr>
      </w:pPr>
      <w:r w:rsidRPr="00A9055A">
        <w:rPr>
          <w:sz w:val="20"/>
          <w:szCs w:val="20"/>
        </w:rPr>
        <w:t>3</w:t>
      </w:r>
      <w:r w:rsidRPr="00A9055A">
        <w:rPr>
          <w:sz w:val="20"/>
          <w:szCs w:val="20"/>
        </w:rPr>
        <w:tab/>
        <w:t>040-00</w:t>
      </w:r>
      <w:r w:rsidRPr="00A9055A">
        <w:rPr>
          <w:sz w:val="20"/>
          <w:szCs w:val="20"/>
        </w:rPr>
        <w:tab/>
        <w:t>Vegetačné úpravy</w:t>
      </w:r>
    </w:p>
    <w:p w14:paraId="1B541FDB" w14:textId="77777777" w:rsidR="00A9055A" w:rsidRPr="00A9055A" w:rsidRDefault="00A9055A" w:rsidP="00A8181E">
      <w:pPr>
        <w:tabs>
          <w:tab w:val="left" w:pos="1346"/>
        </w:tabs>
        <w:spacing w:after="0" w:line="240" w:lineRule="auto"/>
        <w:ind w:left="55"/>
        <w:rPr>
          <w:sz w:val="20"/>
          <w:szCs w:val="20"/>
        </w:rPr>
      </w:pPr>
      <w:r w:rsidRPr="00A9055A">
        <w:rPr>
          <w:sz w:val="20"/>
          <w:szCs w:val="20"/>
        </w:rPr>
        <w:t>4</w:t>
      </w:r>
      <w:r w:rsidRPr="00A9055A">
        <w:rPr>
          <w:sz w:val="20"/>
          <w:szCs w:val="20"/>
        </w:rPr>
        <w:tab/>
        <w:t>041-00</w:t>
      </w:r>
      <w:r w:rsidRPr="00A9055A">
        <w:rPr>
          <w:sz w:val="20"/>
          <w:szCs w:val="20"/>
        </w:rPr>
        <w:tab/>
        <w:t>Vegetačné úpravy pre migračnú trasu</w:t>
      </w:r>
    </w:p>
    <w:p w14:paraId="0556D813" w14:textId="77777777" w:rsidR="00A9055A" w:rsidRPr="00A9055A" w:rsidRDefault="00A9055A" w:rsidP="00A8181E">
      <w:pPr>
        <w:tabs>
          <w:tab w:val="left" w:pos="1346"/>
        </w:tabs>
        <w:spacing w:after="0" w:line="240" w:lineRule="auto"/>
        <w:ind w:left="55"/>
        <w:rPr>
          <w:sz w:val="20"/>
          <w:szCs w:val="20"/>
        </w:rPr>
      </w:pPr>
      <w:r w:rsidRPr="00A9055A">
        <w:rPr>
          <w:sz w:val="20"/>
          <w:szCs w:val="20"/>
        </w:rPr>
        <w:t>5</w:t>
      </w:r>
      <w:r w:rsidRPr="00A9055A">
        <w:rPr>
          <w:sz w:val="20"/>
          <w:szCs w:val="20"/>
        </w:rPr>
        <w:tab/>
        <w:t>050-00</w:t>
      </w:r>
      <w:r w:rsidRPr="00A9055A">
        <w:rPr>
          <w:sz w:val="20"/>
          <w:szCs w:val="20"/>
        </w:rPr>
        <w:tab/>
        <w:t>Spätná rekultivácia</w:t>
      </w:r>
    </w:p>
    <w:p w14:paraId="6FABF743" w14:textId="77777777" w:rsidR="00A9055A" w:rsidRPr="00A9055A" w:rsidRDefault="00A9055A" w:rsidP="00A8181E">
      <w:pPr>
        <w:tabs>
          <w:tab w:val="left" w:pos="1346"/>
        </w:tabs>
        <w:spacing w:after="0" w:line="240" w:lineRule="auto"/>
        <w:ind w:left="55"/>
        <w:rPr>
          <w:sz w:val="20"/>
          <w:szCs w:val="20"/>
        </w:rPr>
      </w:pPr>
      <w:r w:rsidRPr="00A9055A">
        <w:rPr>
          <w:sz w:val="20"/>
          <w:szCs w:val="20"/>
        </w:rPr>
        <w:t>6</w:t>
      </w:r>
      <w:r w:rsidRPr="00A9055A">
        <w:rPr>
          <w:sz w:val="20"/>
          <w:szCs w:val="20"/>
        </w:rPr>
        <w:tab/>
        <w:t>060-00</w:t>
      </w:r>
      <w:r w:rsidRPr="00A9055A">
        <w:rPr>
          <w:sz w:val="20"/>
          <w:szCs w:val="20"/>
        </w:rPr>
        <w:tab/>
        <w:t>Sanácia územia</w:t>
      </w:r>
    </w:p>
    <w:p w14:paraId="3339C58B" w14:textId="77777777" w:rsidR="00A9055A" w:rsidRPr="00A9055A" w:rsidRDefault="00A9055A" w:rsidP="00A8181E">
      <w:pPr>
        <w:tabs>
          <w:tab w:val="left" w:pos="1346"/>
        </w:tabs>
        <w:spacing w:after="0" w:line="240" w:lineRule="auto"/>
        <w:ind w:left="55"/>
        <w:rPr>
          <w:sz w:val="20"/>
          <w:szCs w:val="20"/>
        </w:rPr>
      </w:pPr>
      <w:r w:rsidRPr="00A9055A">
        <w:rPr>
          <w:sz w:val="20"/>
          <w:szCs w:val="20"/>
        </w:rPr>
        <w:t>7</w:t>
      </w:r>
      <w:r w:rsidRPr="00A9055A">
        <w:rPr>
          <w:sz w:val="20"/>
          <w:szCs w:val="20"/>
        </w:rPr>
        <w:tab/>
        <w:t>101-00</w:t>
      </w:r>
      <w:r w:rsidRPr="00A9055A">
        <w:rPr>
          <w:sz w:val="20"/>
          <w:szCs w:val="20"/>
        </w:rPr>
        <w:tab/>
        <w:t>Diaľnica</w:t>
      </w:r>
    </w:p>
    <w:p w14:paraId="4A5C373E" w14:textId="77777777" w:rsidR="00A9055A" w:rsidRPr="00A9055A" w:rsidRDefault="00A9055A" w:rsidP="00A8181E">
      <w:pPr>
        <w:tabs>
          <w:tab w:val="left" w:pos="1346"/>
        </w:tabs>
        <w:spacing w:after="0" w:line="240" w:lineRule="auto"/>
        <w:ind w:left="55"/>
        <w:rPr>
          <w:sz w:val="20"/>
          <w:szCs w:val="20"/>
        </w:rPr>
      </w:pPr>
      <w:r w:rsidRPr="00A9055A">
        <w:rPr>
          <w:sz w:val="20"/>
          <w:szCs w:val="20"/>
        </w:rPr>
        <w:t>8</w:t>
      </w:r>
      <w:r w:rsidRPr="00A9055A">
        <w:rPr>
          <w:sz w:val="20"/>
          <w:szCs w:val="20"/>
        </w:rPr>
        <w:tab/>
        <w:t>101-01</w:t>
      </w:r>
      <w:r w:rsidRPr="00A9055A">
        <w:rPr>
          <w:sz w:val="20"/>
          <w:szCs w:val="20"/>
        </w:rPr>
        <w:tab/>
        <w:t>Dočasné napojenie na cestu I/11</w:t>
      </w:r>
    </w:p>
    <w:p w14:paraId="4EC025E1" w14:textId="77777777" w:rsidR="00A9055A" w:rsidRPr="00A9055A" w:rsidRDefault="00A9055A" w:rsidP="00A8181E">
      <w:pPr>
        <w:tabs>
          <w:tab w:val="left" w:pos="1346"/>
        </w:tabs>
        <w:spacing w:after="0" w:line="240" w:lineRule="auto"/>
        <w:ind w:left="55"/>
        <w:rPr>
          <w:sz w:val="20"/>
          <w:szCs w:val="20"/>
        </w:rPr>
      </w:pPr>
      <w:r w:rsidRPr="00A9055A">
        <w:rPr>
          <w:sz w:val="20"/>
          <w:szCs w:val="20"/>
        </w:rPr>
        <w:t>9</w:t>
      </w:r>
      <w:r w:rsidRPr="00A9055A">
        <w:rPr>
          <w:sz w:val="20"/>
          <w:szCs w:val="20"/>
        </w:rPr>
        <w:tab/>
        <w:t>102-00</w:t>
      </w:r>
      <w:r w:rsidRPr="00A9055A">
        <w:rPr>
          <w:sz w:val="20"/>
          <w:szCs w:val="20"/>
        </w:rPr>
        <w:tab/>
        <w:t>Sanácia MK "Do Capkov"</w:t>
      </w:r>
    </w:p>
    <w:p w14:paraId="3C7A1935" w14:textId="77777777" w:rsidR="00A9055A" w:rsidRPr="00A9055A" w:rsidRDefault="00A9055A" w:rsidP="00A8181E">
      <w:pPr>
        <w:tabs>
          <w:tab w:val="left" w:pos="1346"/>
        </w:tabs>
        <w:spacing w:after="0" w:line="240" w:lineRule="auto"/>
        <w:ind w:left="55"/>
        <w:rPr>
          <w:sz w:val="20"/>
          <w:szCs w:val="20"/>
        </w:rPr>
      </w:pPr>
      <w:r w:rsidRPr="00A9055A">
        <w:rPr>
          <w:sz w:val="20"/>
          <w:szCs w:val="20"/>
        </w:rPr>
        <w:t>10</w:t>
      </w:r>
      <w:r w:rsidRPr="00A9055A">
        <w:rPr>
          <w:sz w:val="20"/>
          <w:szCs w:val="20"/>
        </w:rPr>
        <w:tab/>
        <w:t>103-00</w:t>
      </w:r>
      <w:r w:rsidRPr="00A9055A">
        <w:rPr>
          <w:sz w:val="20"/>
          <w:szCs w:val="20"/>
        </w:rPr>
        <w:tab/>
        <w:t>Preložka cesty I/11</w:t>
      </w:r>
    </w:p>
    <w:p w14:paraId="3325D262" w14:textId="77777777" w:rsidR="00A9055A" w:rsidRPr="00A9055A" w:rsidRDefault="00A9055A" w:rsidP="00A8181E">
      <w:pPr>
        <w:tabs>
          <w:tab w:val="left" w:pos="1346"/>
        </w:tabs>
        <w:spacing w:after="0" w:line="240" w:lineRule="auto"/>
        <w:ind w:left="55"/>
        <w:rPr>
          <w:sz w:val="20"/>
          <w:szCs w:val="20"/>
        </w:rPr>
      </w:pPr>
      <w:r w:rsidRPr="00A9055A">
        <w:rPr>
          <w:sz w:val="20"/>
          <w:szCs w:val="20"/>
        </w:rPr>
        <w:t>11</w:t>
      </w:r>
      <w:r w:rsidRPr="00A9055A">
        <w:rPr>
          <w:sz w:val="20"/>
          <w:szCs w:val="20"/>
        </w:rPr>
        <w:tab/>
        <w:t>121-00</w:t>
      </w:r>
      <w:r w:rsidRPr="00A9055A">
        <w:rPr>
          <w:sz w:val="20"/>
          <w:szCs w:val="20"/>
        </w:rPr>
        <w:tab/>
        <w:t>Úprava cesty III/2013 (01159) do Oščadnice</w:t>
      </w:r>
    </w:p>
    <w:p w14:paraId="4D04C20F" w14:textId="77777777" w:rsidR="00A9055A" w:rsidRPr="00A9055A" w:rsidRDefault="00A9055A" w:rsidP="00A8181E">
      <w:pPr>
        <w:tabs>
          <w:tab w:val="left" w:pos="1346"/>
        </w:tabs>
        <w:spacing w:after="0" w:line="240" w:lineRule="auto"/>
        <w:ind w:left="55"/>
        <w:rPr>
          <w:sz w:val="20"/>
          <w:szCs w:val="20"/>
        </w:rPr>
      </w:pPr>
      <w:r w:rsidRPr="00A9055A">
        <w:rPr>
          <w:sz w:val="20"/>
          <w:szCs w:val="20"/>
        </w:rPr>
        <w:t>12</w:t>
      </w:r>
      <w:r w:rsidRPr="00A9055A">
        <w:rPr>
          <w:sz w:val="20"/>
          <w:szCs w:val="20"/>
        </w:rPr>
        <w:tab/>
        <w:t>122-00</w:t>
      </w:r>
      <w:r w:rsidRPr="00A9055A">
        <w:rPr>
          <w:sz w:val="20"/>
          <w:szCs w:val="20"/>
        </w:rPr>
        <w:tab/>
        <w:t>Pripojenie areálu Lesostav</w:t>
      </w:r>
    </w:p>
    <w:p w14:paraId="4A9585BA" w14:textId="77777777" w:rsidR="00A9055A" w:rsidRPr="00A9055A" w:rsidRDefault="00A9055A" w:rsidP="00A8181E">
      <w:pPr>
        <w:tabs>
          <w:tab w:val="left" w:pos="1346"/>
        </w:tabs>
        <w:spacing w:after="0" w:line="240" w:lineRule="auto"/>
        <w:ind w:left="55"/>
        <w:rPr>
          <w:sz w:val="20"/>
          <w:szCs w:val="20"/>
        </w:rPr>
      </w:pPr>
      <w:r w:rsidRPr="00A9055A">
        <w:rPr>
          <w:sz w:val="20"/>
          <w:szCs w:val="20"/>
        </w:rPr>
        <w:t>13</w:t>
      </w:r>
      <w:r w:rsidRPr="00A9055A">
        <w:rPr>
          <w:sz w:val="20"/>
          <w:szCs w:val="20"/>
        </w:rPr>
        <w:tab/>
        <w:t>123-00</w:t>
      </w:r>
      <w:r w:rsidRPr="00A9055A">
        <w:rPr>
          <w:sz w:val="20"/>
          <w:szCs w:val="20"/>
        </w:rPr>
        <w:tab/>
        <w:t>Prístupová cesta k mostu 202</w:t>
      </w:r>
    </w:p>
    <w:p w14:paraId="653806F6" w14:textId="77777777" w:rsidR="00A9055A" w:rsidRPr="00A9055A" w:rsidRDefault="00A9055A" w:rsidP="00A8181E">
      <w:pPr>
        <w:tabs>
          <w:tab w:val="left" w:pos="1346"/>
        </w:tabs>
        <w:spacing w:after="0" w:line="240" w:lineRule="auto"/>
        <w:ind w:left="55"/>
        <w:rPr>
          <w:sz w:val="20"/>
          <w:szCs w:val="20"/>
        </w:rPr>
      </w:pPr>
      <w:r w:rsidRPr="00A9055A">
        <w:rPr>
          <w:sz w:val="20"/>
          <w:szCs w:val="20"/>
        </w:rPr>
        <w:t>14</w:t>
      </w:r>
      <w:r w:rsidRPr="00A9055A">
        <w:rPr>
          <w:sz w:val="20"/>
          <w:szCs w:val="20"/>
        </w:rPr>
        <w:tab/>
        <w:t>124-00</w:t>
      </w:r>
      <w:r w:rsidRPr="00A9055A">
        <w:rPr>
          <w:sz w:val="20"/>
          <w:szCs w:val="20"/>
        </w:rPr>
        <w:tab/>
        <w:t>Úprava MK v km 34,280</w:t>
      </w:r>
    </w:p>
    <w:p w14:paraId="316FF5C4" w14:textId="77777777" w:rsidR="00A9055A" w:rsidRPr="00A9055A" w:rsidRDefault="00A9055A" w:rsidP="00A8181E">
      <w:pPr>
        <w:tabs>
          <w:tab w:val="left" w:pos="1346"/>
        </w:tabs>
        <w:spacing w:after="0" w:line="240" w:lineRule="auto"/>
        <w:ind w:left="55"/>
        <w:rPr>
          <w:sz w:val="20"/>
          <w:szCs w:val="20"/>
        </w:rPr>
      </w:pPr>
      <w:r w:rsidRPr="00A9055A">
        <w:rPr>
          <w:sz w:val="20"/>
          <w:szCs w:val="20"/>
        </w:rPr>
        <w:t>15</w:t>
      </w:r>
      <w:r w:rsidRPr="00A9055A">
        <w:rPr>
          <w:sz w:val="20"/>
          <w:szCs w:val="20"/>
        </w:rPr>
        <w:tab/>
        <w:t>125-00</w:t>
      </w:r>
      <w:r w:rsidRPr="00A9055A">
        <w:rPr>
          <w:sz w:val="20"/>
          <w:szCs w:val="20"/>
        </w:rPr>
        <w:tab/>
        <w:t>Úprava MK v km 34,500</w:t>
      </w:r>
    </w:p>
    <w:p w14:paraId="2F343759" w14:textId="77777777" w:rsidR="00A9055A" w:rsidRPr="00A9055A" w:rsidRDefault="00A9055A" w:rsidP="00A8181E">
      <w:pPr>
        <w:tabs>
          <w:tab w:val="left" w:pos="1346"/>
        </w:tabs>
        <w:spacing w:after="0" w:line="240" w:lineRule="auto"/>
        <w:ind w:left="55"/>
        <w:rPr>
          <w:sz w:val="20"/>
          <w:szCs w:val="20"/>
        </w:rPr>
      </w:pPr>
      <w:r w:rsidRPr="00A9055A">
        <w:rPr>
          <w:sz w:val="20"/>
          <w:szCs w:val="20"/>
        </w:rPr>
        <w:t>16</w:t>
      </w:r>
      <w:r w:rsidRPr="00A9055A">
        <w:rPr>
          <w:sz w:val="20"/>
          <w:szCs w:val="20"/>
        </w:rPr>
        <w:tab/>
        <w:t>126-00</w:t>
      </w:r>
      <w:r w:rsidRPr="00A9055A">
        <w:rPr>
          <w:sz w:val="20"/>
          <w:szCs w:val="20"/>
        </w:rPr>
        <w:tab/>
        <w:t>Preložka poľnej cesty km 34,500 - 35,000</w:t>
      </w:r>
    </w:p>
    <w:p w14:paraId="013C0E54" w14:textId="77777777" w:rsidR="00A9055A" w:rsidRPr="00A9055A" w:rsidRDefault="00A9055A" w:rsidP="00A8181E">
      <w:pPr>
        <w:tabs>
          <w:tab w:val="left" w:pos="1346"/>
        </w:tabs>
        <w:spacing w:after="0" w:line="240" w:lineRule="auto"/>
        <w:ind w:left="55"/>
        <w:rPr>
          <w:sz w:val="20"/>
          <w:szCs w:val="20"/>
        </w:rPr>
      </w:pPr>
      <w:r w:rsidRPr="00A9055A">
        <w:rPr>
          <w:sz w:val="20"/>
          <w:szCs w:val="20"/>
        </w:rPr>
        <w:t>17</w:t>
      </w:r>
      <w:r w:rsidRPr="00A9055A">
        <w:rPr>
          <w:sz w:val="20"/>
          <w:szCs w:val="20"/>
        </w:rPr>
        <w:tab/>
        <w:t>127-00</w:t>
      </w:r>
      <w:r w:rsidRPr="00A9055A">
        <w:rPr>
          <w:sz w:val="20"/>
          <w:szCs w:val="20"/>
        </w:rPr>
        <w:tab/>
        <w:t>Úprava prístupovej cesty k portálu Žilina km 36,060</w:t>
      </w:r>
    </w:p>
    <w:p w14:paraId="77FE5A72" w14:textId="77777777" w:rsidR="00A9055A" w:rsidRPr="00A9055A" w:rsidRDefault="00A9055A" w:rsidP="00A8181E">
      <w:pPr>
        <w:tabs>
          <w:tab w:val="left" w:pos="1346"/>
        </w:tabs>
        <w:spacing w:after="0" w:line="240" w:lineRule="auto"/>
        <w:ind w:left="55"/>
        <w:rPr>
          <w:sz w:val="20"/>
          <w:szCs w:val="20"/>
        </w:rPr>
      </w:pPr>
      <w:r w:rsidRPr="00A9055A">
        <w:rPr>
          <w:sz w:val="20"/>
          <w:szCs w:val="20"/>
        </w:rPr>
        <w:t>18</w:t>
      </w:r>
      <w:r w:rsidRPr="00A9055A">
        <w:rPr>
          <w:sz w:val="20"/>
          <w:szCs w:val="20"/>
        </w:rPr>
        <w:tab/>
        <w:t>128-00</w:t>
      </w:r>
      <w:r w:rsidRPr="00A9055A">
        <w:rPr>
          <w:sz w:val="20"/>
          <w:szCs w:val="20"/>
        </w:rPr>
        <w:tab/>
        <w:t>Preložka MK v km 36,805</w:t>
      </w:r>
    </w:p>
    <w:p w14:paraId="73E0AE84" w14:textId="77777777" w:rsidR="00A9055A" w:rsidRPr="00A9055A" w:rsidRDefault="00A9055A" w:rsidP="00A8181E">
      <w:pPr>
        <w:tabs>
          <w:tab w:val="left" w:pos="1346"/>
        </w:tabs>
        <w:spacing w:after="0" w:line="240" w:lineRule="auto"/>
        <w:ind w:left="55"/>
        <w:rPr>
          <w:sz w:val="20"/>
          <w:szCs w:val="20"/>
        </w:rPr>
      </w:pPr>
      <w:r w:rsidRPr="00A9055A">
        <w:rPr>
          <w:sz w:val="20"/>
          <w:szCs w:val="20"/>
        </w:rPr>
        <w:t>19</w:t>
      </w:r>
      <w:r w:rsidRPr="00A9055A">
        <w:rPr>
          <w:sz w:val="20"/>
          <w:szCs w:val="20"/>
        </w:rPr>
        <w:tab/>
        <w:t>129-00</w:t>
      </w:r>
      <w:r w:rsidRPr="00A9055A">
        <w:rPr>
          <w:sz w:val="20"/>
          <w:szCs w:val="20"/>
        </w:rPr>
        <w:tab/>
        <w:t>Úprava prístupovej cesty v km 35,900</w:t>
      </w:r>
    </w:p>
    <w:p w14:paraId="0D93E0F0" w14:textId="77777777" w:rsidR="00A9055A" w:rsidRPr="00A9055A" w:rsidRDefault="00A9055A" w:rsidP="00A8181E">
      <w:pPr>
        <w:tabs>
          <w:tab w:val="left" w:pos="1346"/>
        </w:tabs>
        <w:spacing w:after="0" w:line="240" w:lineRule="auto"/>
        <w:ind w:left="55"/>
        <w:rPr>
          <w:sz w:val="20"/>
          <w:szCs w:val="20"/>
        </w:rPr>
      </w:pPr>
      <w:r w:rsidRPr="00A9055A">
        <w:rPr>
          <w:sz w:val="20"/>
          <w:szCs w:val="20"/>
        </w:rPr>
        <w:t>20</w:t>
      </w:r>
      <w:r w:rsidRPr="00A9055A">
        <w:rPr>
          <w:sz w:val="20"/>
          <w:szCs w:val="20"/>
        </w:rPr>
        <w:tab/>
        <w:t>131-00</w:t>
      </w:r>
      <w:r w:rsidRPr="00A9055A">
        <w:rPr>
          <w:sz w:val="20"/>
          <w:szCs w:val="20"/>
        </w:rPr>
        <w:tab/>
        <w:t>Preložka chodníka v km 33,880</w:t>
      </w:r>
    </w:p>
    <w:p w14:paraId="7D2908B6" w14:textId="77777777" w:rsidR="00A9055A" w:rsidRPr="00A9055A" w:rsidRDefault="00A9055A" w:rsidP="00A8181E">
      <w:pPr>
        <w:tabs>
          <w:tab w:val="left" w:pos="1346"/>
        </w:tabs>
        <w:spacing w:after="0" w:line="240" w:lineRule="auto"/>
        <w:ind w:left="55"/>
        <w:rPr>
          <w:sz w:val="20"/>
          <w:szCs w:val="20"/>
        </w:rPr>
      </w:pPr>
      <w:r w:rsidRPr="00A9055A">
        <w:rPr>
          <w:sz w:val="20"/>
          <w:szCs w:val="20"/>
        </w:rPr>
        <w:t>21</w:t>
      </w:r>
      <w:r w:rsidRPr="00A9055A">
        <w:rPr>
          <w:sz w:val="20"/>
          <w:szCs w:val="20"/>
        </w:rPr>
        <w:tab/>
        <w:t>132-01</w:t>
      </w:r>
      <w:r w:rsidRPr="00A9055A">
        <w:rPr>
          <w:sz w:val="20"/>
          <w:szCs w:val="20"/>
        </w:rPr>
        <w:tab/>
        <w:t>Chodníky v k.ú. Horelica</w:t>
      </w:r>
    </w:p>
    <w:p w14:paraId="2A4030CB" w14:textId="77777777" w:rsidR="00A9055A" w:rsidRPr="00A9055A" w:rsidRDefault="00A9055A" w:rsidP="00A8181E">
      <w:pPr>
        <w:tabs>
          <w:tab w:val="left" w:pos="1346"/>
        </w:tabs>
        <w:spacing w:after="0" w:line="240" w:lineRule="auto"/>
        <w:ind w:left="55"/>
        <w:rPr>
          <w:sz w:val="20"/>
          <w:szCs w:val="20"/>
        </w:rPr>
      </w:pPr>
      <w:r w:rsidRPr="00A9055A">
        <w:rPr>
          <w:sz w:val="20"/>
          <w:szCs w:val="20"/>
        </w:rPr>
        <w:t>22</w:t>
      </w:r>
      <w:r w:rsidRPr="00A9055A">
        <w:rPr>
          <w:sz w:val="20"/>
          <w:szCs w:val="20"/>
        </w:rPr>
        <w:tab/>
        <w:t>132-02</w:t>
      </w:r>
      <w:r w:rsidRPr="00A9055A">
        <w:rPr>
          <w:sz w:val="20"/>
          <w:szCs w:val="20"/>
        </w:rPr>
        <w:tab/>
        <w:t>Chodníky v k.ú. Oščadnica</w:t>
      </w:r>
    </w:p>
    <w:p w14:paraId="7B9CAD31" w14:textId="77777777" w:rsidR="00A9055A" w:rsidRPr="00A9055A" w:rsidRDefault="00A9055A" w:rsidP="00A8181E">
      <w:pPr>
        <w:tabs>
          <w:tab w:val="left" w:pos="1346"/>
        </w:tabs>
        <w:spacing w:after="0" w:line="240" w:lineRule="auto"/>
        <w:ind w:left="55"/>
        <w:rPr>
          <w:sz w:val="20"/>
          <w:szCs w:val="20"/>
        </w:rPr>
      </w:pPr>
      <w:r w:rsidRPr="00A9055A">
        <w:rPr>
          <w:sz w:val="20"/>
          <w:szCs w:val="20"/>
        </w:rPr>
        <w:t>23</w:t>
      </w:r>
      <w:r w:rsidRPr="00A9055A">
        <w:rPr>
          <w:sz w:val="20"/>
          <w:szCs w:val="20"/>
        </w:rPr>
        <w:tab/>
        <w:t>201-00</w:t>
      </w:r>
      <w:r w:rsidRPr="00A9055A">
        <w:rPr>
          <w:sz w:val="20"/>
          <w:szCs w:val="20"/>
        </w:rPr>
        <w:tab/>
        <w:t>Most na diaľnici nad cestou III/2013 (01159) v km 33,036</w:t>
      </w:r>
    </w:p>
    <w:p w14:paraId="44AD1BA6" w14:textId="77777777" w:rsidR="00A9055A" w:rsidRPr="00A9055A" w:rsidRDefault="00A9055A" w:rsidP="00A8181E">
      <w:pPr>
        <w:tabs>
          <w:tab w:val="left" w:pos="1346"/>
        </w:tabs>
        <w:spacing w:after="0" w:line="240" w:lineRule="auto"/>
        <w:ind w:left="55"/>
        <w:rPr>
          <w:sz w:val="20"/>
          <w:szCs w:val="20"/>
        </w:rPr>
      </w:pPr>
      <w:r w:rsidRPr="00A9055A">
        <w:rPr>
          <w:sz w:val="20"/>
          <w:szCs w:val="20"/>
        </w:rPr>
        <w:t>24</w:t>
      </w:r>
      <w:r w:rsidRPr="00A9055A">
        <w:rPr>
          <w:sz w:val="20"/>
          <w:szCs w:val="20"/>
        </w:rPr>
        <w:tab/>
        <w:t>201-01</w:t>
      </w:r>
      <w:r w:rsidRPr="00A9055A">
        <w:rPr>
          <w:sz w:val="20"/>
          <w:szCs w:val="20"/>
        </w:rPr>
        <w:tab/>
        <w:t>Úpravy ľavého mosta ev.č.11A-010</w:t>
      </w:r>
    </w:p>
    <w:p w14:paraId="400A8A0B" w14:textId="77777777" w:rsidR="00A9055A" w:rsidRPr="00A9055A" w:rsidRDefault="00A9055A" w:rsidP="00A8181E">
      <w:pPr>
        <w:tabs>
          <w:tab w:val="left" w:pos="1346"/>
        </w:tabs>
        <w:spacing w:after="0" w:line="240" w:lineRule="auto"/>
        <w:ind w:left="55"/>
        <w:rPr>
          <w:sz w:val="20"/>
          <w:szCs w:val="20"/>
        </w:rPr>
      </w:pPr>
      <w:r w:rsidRPr="00A9055A">
        <w:rPr>
          <w:sz w:val="20"/>
          <w:szCs w:val="20"/>
        </w:rPr>
        <w:t>25</w:t>
      </w:r>
      <w:r w:rsidRPr="00A9055A">
        <w:rPr>
          <w:sz w:val="20"/>
          <w:szCs w:val="20"/>
        </w:rPr>
        <w:tab/>
        <w:t>202-00</w:t>
      </w:r>
      <w:r w:rsidRPr="00A9055A">
        <w:rPr>
          <w:sz w:val="20"/>
          <w:szCs w:val="20"/>
        </w:rPr>
        <w:tab/>
        <w:t>Most na diaľnici nad potokom Oščadnica v km 33,210</w:t>
      </w:r>
    </w:p>
    <w:p w14:paraId="6F5EA08F" w14:textId="77777777" w:rsidR="00A9055A" w:rsidRPr="00A9055A" w:rsidRDefault="00A9055A" w:rsidP="00A8181E">
      <w:pPr>
        <w:tabs>
          <w:tab w:val="left" w:pos="1346"/>
        </w:tabs>
        <w:spacing w:after="0" w:line="240" w:lineRule="auto"/>
        <w:ind w:left="55"/>
        <w:rPr>
          <w:sz w:val="20"/>
          <w:szCs w:val="20"/>
        </w:rPr>
      </w:pPr>
      <w:r w:rsidRPr="00A9055A">
        <w:rPr>
          <w:sz w:val="20"/>
          <w:szCs w:val="20"/>
        </w:rPr>
        <w:t>26</w:t>
      </w:r>
      <w:r w:rsidRPr="00A9055A">
        <w:rPr>
          <w:sz w:val="20"/>
          <w:szCs w:val="20"/>
        </w:rPr>
        <w:tab/>
        <w:t>202-01</w:t>
      </w:r>
      <w:r w:rsidRPr="00A9055A">
        <w:rPr>
          <w:sz w:val="20"/>
          <w:szCs w:val="20"/>
        </w:rPr>
        <w:tab/>
        <w:t>Úpravy ľavého mosta ev.č.11A-009</w:t>
      </w:r>
    </w:p>
    <w:p w14:paraId="1C42829D" w14:textId="77777777" w:rsidR="00A9055A" w:rsidRPr="00A9055A" w:rsidRDefault="00A9055A" w:rsidP="00A8181E">
      <w:pPr>
        <w:tabs>
          <w:tab w:val="left" w:pos="1346"/>
        </w:tabs>
        <w:spacing w:after="0" w:line="240" w:lineRule="auto"/>
        <w:ind w:left="55"/>
        <w:rPr>
          <w:sz w:val="20"/>
          <w:szCs w:val="20"/>
        </w:rPr>
      </w:pPr>
      <w:r w:rsidRPr="00A9055A">
        <w:rPr>
          <w:sz w:val="20"/>
          <w:szCs w:val="20"/>
        </w:rPr>
        <w:t>27</w:t>
      </w:r>
      <w:r w:rsidRPr="00A9055A">
        <w:rPr>
          <w:sz w:val="20"/>
          <w:szCs w:val="20"/>
        </w:rPr>
        <w:tab/>
        <w:t>203-00</w:t>
      </w:r>
      <w:r w:rsidRPr="00A9055A">
        <w:rPr>
          <w:sz w:val="20"/>
          <w:szCs w:val="20"/>
        </w:rPr>
        <w:tab/>
        <w:t>Most na diaľnici nad Nemčákovým potokom a chodníkom v km 33,887</w:t>
      </w:r>
    </w:p>
    <w:p w14:paraId="3E9993D5" w14:textId="77777777" w:rsidR="00A9055A" w:rsidRPr="00A9055A" w:rsidRDefault="00A9055A" w:rsidP="00A8181E">
      <w:pPr>
        <w:tabs>
          <w:tab w:val="left" w:pos="1346"/>
        </w:tabs>
        <w:spacing w:after="0" w:line="240" w:lineRule="auto"/>
        <w:ind w:left="55"/>
        <w:rPr>
          <w:sz w:val="20"/>
          <w:szCs w:val="20"/>
        </w:rPr>
      </w:pPr>
      <w:r w:rsidRPr="00A9055A">
        <w:rPr>
          <w:sz w:val="20"/>
          <w:szCs w:val="20"/>
        </w:rPr>
        <w:t>28</w:t>
      </w:r>
      <w:r w:rsidRPr="00A9055A">
        <w:rPr>
          <w:sz w:val="20"/>
          <w:szCs w:val="20"/>
        </w:rPr>
        <w:tab/>
        <w:t>203-01</w:t>
      </w:r>
      <w:r w:rsidRPr="00A9055A">
        <w:rPr>
          <w:sz w:val="20"/>
          <w:szCs w:val="20"/>
        </w:rPr>
        <w:tab/>
        <w:t>Demolácia ľavého mosta ev č. 11A-008</w:t>
      </w:r>
    </w:p>
    <w:p w14:paraId="24C92135" w14:textId="77777777" w:rsidR="00A9055A" w:rsidRPr="00A9055A" w:rsidRDefault="00A9055A" w:rsidP="00A8181E">
      <w:pPr>
        <w:tabs>
          <w:tab w:val="left" w:pos="1346"/>
        </w:tabs>
        <w:spacing w:after="0" w:line="240" w:lineRule="auto"/>
        <w:ind w:left="55"/>
        <w:rPr>
          <w:sz w:val="20"/>
          <w:szCs w:val="20"/>
        </w:rPr>
      </w:pPr>
      <w:r w:rsidRPr="00A9055A">
        <w:rPr>
          <w:sz w:val="20"/>
          <w:szCs w:val="20"/>
        </w:rPr>
        <w:t>29</w:t>
      </w:r>
      <w:r w:rsidRPr="00A9055A">
        <w:rPr>
          <w:sz w:val="20"/>
          <w:szCs w:val="20"/>
        </w:rPr>
        <w:tab/>
        <w:t>204-00</w:t>
      </w:r>
      <w:r w:rsidRPr="00A9055A">
        <w:rPr>
          <w:sz w:val="20"/>
          <w:szCs w:val="20"/>
        </w:rPr>
        <w:tab/>
        <w:t>Most na diaľnici nad MK a potokom v km 34,505</w:t>
      </w:r>
    </w:p>
    <w:p w14:paraId="530BA507" w14:textId="77777777" w:rsidR="00A9055A" w:rsidRPr="00A9055A" w:rsidRDefault="00A9055A" w:rsidP="00A8181E">
      <w:pPr>
        <w:tabs>
          <w:tab w:val="left" w:pos="1346"/>
        </w:tabs>
        <w:spacing w:after="0" w:line="240" w:lineRule="auto"/>
        <w:ind w:left="55"/>
        <w:rPr>
          <w:sz w:val="20"/>
          <w:szCs w:val="20"/>
        </w:rPr>
      </w:pPr>
      <w:r w:rsidRPr="00A9055A">
        <w:rPr>
          <w:sz w:val="20"/>
          <w:szCs w:val="20"/>
        </w:rPr>
        <w:t>30</w:t>
      </w:r>
      <w:r w:rsidRPr="00A9055A">
        <w:rPr>
          <w:sz w:val="20"/>
          <w:szCs w:val="20"/>
        </w:rPr>
        <w:tab/>
        <w:t>204-01</w:t>
      </w:r>
      <w:r w:rsidRPr="00A9055A">
        <w:rPr>
          <w:sz w:val="20"/>
          <w:szCs w:val="20"/>
        </w:rPr>
        <w:tab/>
        <w:t>Úprava ľavého mosta ev.č. 11A-007</w:t>
      </w:r>
    </w:p>
    <w:p w14:paraId="00C6CEEB" w14:textId="77777777" w:rsidR="00A9055A" w:rsidRPr="00A9055A" w:rsidRDefault="00A9055A" w:rsidP="00A8181E">
      <w:pPr>
        <w:tabs>
          <w:tab w:val="left" w:pos="1346"/>
        </w:tabs>
        <w:spacing w:after="0" w:line="240" w:lineRule="auto"/>
        <w:ind w:left="55"/>
        <w:rPr>
          <w:sz w:val="20"/>
          <w:szCs w:val="20"/>
        </w:rPr>
      </w:pPr>
      <w:r w:rsidRPr="00A9055A">
        <w:rPr>
          <w:sz w:val="20"/>
          <w:szCs w:val="20"/>
        </w:rPr>
        <w:t>31</w:t>
      </w:r>
      <w:r w:rsidRPr="00A9055A">
        <w:rPr>
          <w:sz w:val="20"/>
          <w:szCs w:val="20"/>
        </w:rPr>
        <w:tab/>
        <w:t>205-00</w:t>
      </w:r>
      <w:r w:rsidRPr="00A9055A">
        <w:rPr>
          <w:sz w:val="20"/>
          <w:szCs w:val="20"/>
        </w:rPr>
        <w:tab/>
        <w:t>Most na diaľnici nad údolím v km 35,015 (nad zosuvom)</w:t>
      </w:r>
    </w:p>
    <w:p w14:paraId="65FCCAE3" w14:textId="77777777" w:rsidR="00A9055A" w:rsidRPr="00A9055A" w:rsidRDefault="00A9055A" w:rsidP="00A8181E">
      <w:pPr>
        <w:tabs>
          <w:tab w:val="left" w:pos="1346"/>
        </w:tabs>
        <w:spacing w:after="0" w:line="240" w:lineRule="auto"/>
        <w:ind w:left="55"/>
        <w:rPr>
          <w:sz w:val="20"/>
          <w:szCs w:val="20"/>
        </w:rPr>
      </w:pPr>
      <w:r w:rsidRPr="00A9055A">
        <w:rPr>
          <w:sz w:val="20"/>
          <w:szCs w:val="20"/>
        </w:rPr>
        <w:t>32</w:t>
      </w:r>
      <w:r w:rsidRPr="00A9055A">
        <w:rPr>
          <w:sz w:val="20"/>
          <w:szCs w:val="20"/>
        </w:rPr>
        <w:tab/>
        <w:t>205-01</w:t>
      </w:r>
      <w:r w:rsidRPr="00A9055A">
        <w:rPr>
          <w:sz w:val="20"/>
          <w:szCs w:val="20"/>
        </w:rPr>
        <w:tab/>
        <w:t>Úpravy ľavého mosta ev.č.11A-006</w:t>
      </w:r>
    </w:p>
    <w:p w14:paraId="2E00452D" w14:textId="77777777" w:rsidR="00A9055A" w:rsidRPr="00A9055A" w:rsidRDefault="00A9055A" w:rsidP="00A8181E">
      <w:pPr>
        <w:tabs>
          <w:tab w:val="left" w:pos="1346"/>
        </w:tabs>
        <w:spacing w:after="0" w:line="240" w:lineRule="auto"/>
        <w:ind w:left="55"/>
        <w:rPr>
          <w:sz w:val="20"/>
          <w:szCs w:val="20"/>
        </w:rPr>
      </w:pPr>
      <w:r w:rsidRPr="00A9055A">
        <w:rPr>
          <w:sz w:val="20"/>
          <w:szCs w:val="20"/>
        </w:rPr>
        <w:t>33</w:t>
      </w:r>
      <w:r w:rsidRPr="00A9055A">
        <w:rPr>
          <w:sz w:val="20"/>
          <w:szCs w:val="20"/>
        </w:rPr>
        <w:tab/>
        <w:t>205-02</w:t>
      </w:r>
      <w:r w:rsidRPr="00A9055A">
        <w:rPr>
          <w:sz w:val="20"/>
          <w:szCs w:val="20"/>
        </w:rPr>
        <w:tab/>
        <w:t>Oporný múr v strednom deliacom páse vľavo v km 34,940-34,987</w:t>
      </w:r>
    </w:p>
    <w:p w14:paraId="5B6AA510" w14:textId="77777777" w:rsidR="00A9055A" w:rsidRPr="00A9055A" w:rsidRDefault="00A9055A" w:rsidP="00A8181E">
      <w:pPr>
        <w:tabs>
          <w:tab w:val="left" w:pos="1346"/>
        </w:tabs>
        <w:spacing w:after="0" w:line="240" w:lineRule="auto"/>
        <w:ind w:left="55"/>
        <w:rPr>
          <w:sz w:val="20"/>
          <w:szCs w:val="20"/>
        </w:rPr>
      </w:pPr>
      <w:r w:rsidRPr="00A9055A">
        <w:rPr>
          <w:sz w:val="20"/>
          <w:szCs w:val="20"/>
        </w:rPr>
        <w:t>34</w:t>
      </w:r>
      <w:r w:rsidRPr="00A9055A">
        <w:rPr>
          <w:sz w:val="20"/>
          <w:szCs w:val="20"/>
        </w:rPr>
        <w:tab/>
        <w:t>205-03</w:t>
      </w:r>
      <w:r w:rsidRPr="00A9055A">
        <w:rPr>
          <w:sz w:val="20"/>
          <w:szCs w:val="20"/>
        </w:rPr>
        <w:tab/>
        <w:t>Oporný múr v strednom deliacom páse vľavo v km 35,037-35,068</w:t>
      </w:r>
    </w:p>
    <w:p w14:paraId="254B4F39" w14:textId="77777777" w:rsidR="00A9055A" w:rsidRPr="00A9055A" w:rsidRDefault="00A9055A" w:rsidP="00A8181E">
      <w:pPr>
        <w:tabs>
          <w:tab w:val="left" w:pos="1346"/>
        </w:tabs>
        <w:spacing w:after="0" w:line="240" w:lineRule="auto"/>
        <w:ind w:left="55"/>
        <w:rPr>
          <w:sz w:val="20"/>
          <w:szCs w:val="20"/>
        </w:rPr>
      </w:pPr>
      <w:r w:rsidRPr="00A9055A">
        <w:rPr>
          <w:sz w:val="20"/>
          <w:szCs w:val="20"/>
        </w:rPr>
        <w:t>35</w:t>
      </w:r>
      <w:r w:rsidRPr="00A9055A">
        <w:rPr>
          <w:sz w:val="20"/>
          <w:szCs w:val="20"/>
        </w:rPr>
        <w:tab/>
        <w:t>206-00</w:t>
      </w:r>
      <w:r w:rsidRPr="00A9055A">
        <w:rPr>
          <w:sz w:val="20"/>
          <w:szCs w:val="20"/>
        </w:rPr>
        <w:tab/>
        <w:t>Most na diaľnici nad údolím v km 35,600</w:t>
      </w:r>
    </w:p>
    <w:p w14:paraId="552B1393" w14:textId="77777777" w:rsidR="00A9055A" w:rsidRDefault="00A9055A" w:rsidP="00A8181E">
      <w:pPr>
        <w:tabs>
          <w:tab w:val="left" w:pos="1346"/>
        </w:tabs>
        <w:spacing w:after="0" w:line="240" w:lineRule="auto"/>
        <w:ind w:left="55"/>
        <w:rPr>
          <w:sz w:val="20"/>
          <w:szCs w:val="20"/>
        </w:rPr>
      </w:pPr>
      <w:r w:rsidRPr="00A9055A">
        <w:rPr>
          <w:sz w:val="20"/>
          <w:szCs w:val="20"/>
        </w:rPr>
        <w:t>36</w:t>
      </w:r>
      <w:r w:rsidRPr="00A9055A">
        <w:rPr>
          <w:sz w:val="20"/>
          <w:szCs w:val="20"/>
        </w:rPr>
        <w:tab/>
        <w:t>206-01</w:t>
      </w:r>
      <w:r w:rsidR="002E46EA">
        <w:rPr>
          <w:sz w:val="20"/>
          <w:szCs w:val="20"/>
        </w:rPr>
        <w:t>a</w:t>
      </w:r>
      <w:r w:rsidRPr="00A9055A">
        <w:rPr>
          <w:sz w:val="20"/>
          <w:szCs w:val="20"/>
        </w:rPr>
        <w:tab/>
        <w:t>Úpravy ľavého mosta ev.č.11A-003</w:t>
      </w:r>
    </w:p>
    <w:p w14:paraId="709ACE62" w14:textId="77777777" w:rsidR="002E46EA" w:rsidRPr="00A9055A" w:rsidRDefault="002E46EA" w:rsidP="002E46EA">
      <w:pPr>
        <w:tabs>
          <w:tab w:val="left" w:pos="1346"/>
        </w:tabs>
        <w:spacing w:after="0" w:line="240" w:lineRule="auto"/>
        <w:ind w:left="55"/>
        <w:rPr>
          <w:sz w:val="20"/>
          <w:szCs w:val="20"/>
        </w:rPr>
      </w:pPr>
      <w:r w:rsidRPr="00A9055A">
        <w:rPr>
          <w:sz w:val="20"/>
          <w:szCs w:val="20"/>
        </w:rPr>
        <w:lastRenderedPageBreak/>
        <w:tab/>
        <w:t>206-01</w:t>
      </w:r>
      <w:r>
        <w:rPr>
          <w:sz w:val="20"/>
          <w:szCs w:val="20"/>
        </w:rPr>
        <w:t>b</w:t>
      </w:r>
      <w:r w:rsidRPr="00A9055A">
        <w:rPr>
          <w:sz w:val="20"/>
          <w:szCs w:val="20"/>
        </w:rPr>
        <w:tab/>
        <w:t xml:space="preserve">Úpravy ľavého mosta ev.č., 11A-004 </w:t>
      </w:r>
    </w:p>
    <w:p w14:paraId="7DEC7996" w14:textId="77777777" w:rsidR="002E46EA" w:rsidRPr="00A9055A" w:rsidRDefault="002E46EA" w:rsidP="002E46EA">
      <w:pPr>
        <w:tabs>
          <w:tab w:val="left" w:pos="1346"/>
        </w:tabs>
        <w:spacing w:after="0" w:line="240" w:lineRule="auto"/>
        <w:ind w:left="55"/>
        <w:rPr>
          <w:sz w:val="20"/>
          <w:szCs w:val="20"/>
        </w:rPr>
      </w:pPr>
      <w:r w:rsidRPr="00A9055A">
        <w:rPr>
          <w:sz w:val="20"/>
          <w:szCs w:val="20"/>
        </w:rPr>
        <w:tab/>
        <w:t>206-01</w:t>
      </w:r>
      <w:r>
        <w:rPr>
          <w:sz w:val="20"/>
          <w:szCs w:val="20"/>
        </w:rPr>
        <w:t>c</w:t>
      </w:r>
      <w:r w:rsidRPr="00A9055A">
        <w:rPr>
          <w:sz w:val="20"/>
          <w:szCs w:val="20"/>
        </w:rPr>
        <w:tab/>
        <w:t>Úpravy ľavého mosta ev.č. 11A-005</w:t>
      </w:r>
    </w:p>
    <w:p w14:paraId="74017696" w14:textId="77777777" w:rsidR="00A9055A" w:rsidRPr="00A9055A" w:rsidRDefault="00A9055A" w:rsidP="00A8181E">
      <w:pPr>
        <w:tabs>
          <w:tab w:val="left" w:pos="1346"/>
        </w:tabs>
        <w:spacing w:after="0" w:line="240" w:lineRule="auto"/>
        <w:ind w:left="55"/>
        <w:rPr>
          <w:sz w:val="20"/>
          <w:szCs w:val="20"/>
        </w:rPr>
      </w:pPr>
      <w:r w:rsidRPr="00A9055A">
        <w:rPr>
          <w:sz w:val="20"/>
          <w:szCs w:val="20"/>
        </w:rPr>
        <w:t>37</w:t>
      </w:r>
      <w:r w:rsidRPr="00A9055A">
        <w:rPr>
          <w:sz w:val="20"/>
          <w:szCs w:val="20"/>
        </w:rPr>
        <w:tab/>
        <w:t>206-02</w:t>
      </w:r>
      <w:r w:rsidRPr="00A9055A">
        <w:rPr>
          <w:sz w:val="20"/>
          <w:szCs w:val="20"/>
        </w:rPr>
        <w:tab/>
        <w:t>Oporný múr v strednom deliacom páse vľavo v km 35,501-35,524</w:t>
      </w:r>
    </w:p>
    <w:p w14:paraId="772F4583" w14:textId="77777777" w:rsidR="00A9055A" w:rsidRPr="00A9055A" w:rsidRDefault="00A9055A" w:rsidP="00A8181E">
      <w:pPr>
        <w:tabs>
          <w:tab w:val="left" w:pos="1346"/>
        </w:tabs>
        <w:spacing w:after="0" w:line="240" w:lineRule="auto"/>
        <w:ind w:left="55"/>
        <w:rPr>
          <w:sz w:val="20"/>
          <w:szCs w:val="20"/>
        </w:rPr>
      </w:pPr>
      <w:r w:rsidRPr="00A9055A">
        <w:rPr>
          <w:sz w:val="20"/>
          <w:szCs w:val="20"/>
        </w:rPr>
        <w:t>38</w:t>
      </w:r>
      <w:r w:rsidRPr="00A9055A">
        <w:rPr>
          <w:sz w:val="20"/>
          <w:szCs w:val="20"/>
        </w:rPr>
        <w:tab/>
        <w:t>206-03</w:t>
      </w:r>
      <w:r w:rsidRPr="00A9055A">
        <w:rPr>
          <w:sz w:val="20"/>
          <w:szCs w:val="20"/>
        </w:rPr>
        <w:tab/>
        <w:t>Oporný múr v strednom deliacom páse vľavo v km 35,736-35,774</w:t>
      </w:r>
    </w:p>
    <w:p w14:paraId="6B8A9784" w14:textId="77777777" w:rsidR="00A9055A" w:rsidRPr="00A9055A" w:rsidRDefault="00A9055A" w:rsidP="00A8181E">
      <w:pPr>
        <w:tabs>
          <w:tab w:val="left" w:pos="1346"/>
        </w:tabs>
        <w:spacing w:after="0" w:line="240" w:lineRule="auto"/>
        <w:ind w:left="55"/>
        <w:rPr>
          <w:sz w:val="20"/>
          <w:szCs w:val="20"/>
        </w:rPr>
      </w:pPr>
      <w:r w:rsidRPr="00A9055A">
        <w:rPr>
          <w:sz w:val="20"/>
          <w:szCs w:val="20"/>
        </w:rPr>
        <w:t>39</w:t>
      </w:r>
      <w:r w:rsidRPr="00A9055A">
        <w:rPr>
          <w:sz w:val="20"/>
          <w:szCs w:val="20"/>
        </w:rPr>
        <w:tab/>
        <w:t>207-00</w:t>
      </w:r>
      <w:r w:rsidRPr="00A9055A">
        <w:rPr>
          <w:sz w:val="20"/>
          <w:szCs w:val="20"/>
        </w:rPr>
        <w:tab/>
        <w:t>Most na diaľnici nad údolím v km 36,000</w:t>
      </w:r>
    </w:p>
    <w:p w14:paraId="3EE39691" w14:textId="77777777" w:rsidR="00A9055A" w:rsidRPr="00A9055A" w:rsidRDefault="00A9055A" w:rsidP="00A8181E">
      <w:pPr>
        <w:tabs>
          <w:tab w:val="left" w:pos="1346"/>
        </w:tabs>
        <w:spacing w:after="0" w:line="240" w:lineRule="auto"/>
        <w:ind w:left="55"/>
        <w:rPr>
          <w:sz w:val="20"/>
          <w:szCs w:val="20"/>
        </w:rPr>
      </w:pPr>
      <w:r w:rsidRPr="00A9055A">
        <w:rPr>
          <w:sz w:val="20"/>
          <w:szCs w:val="20"/>
        </w:rPr>
        <w:t>40</w:t>
      </w:r>
      <w:r w:rsidRPr="00A9055A">
        <w:rPr>
          <w:sz w:val="20"/>
          <w:szCs w:val="20"/>
        </w:rPr>
        <w:tab/>
        <w:t>207-01</w:t>
      </w:r>
      <w:r w:rsidRPr="00A9055A">
        <w:rPr>
          <w:sz w:val="20"/>
          <w:szCs w:val="20"/>
        </w:rPr>
        <w:tab/>
        <w:t>Úpravy ľavého mosta ev.č.11A-002</w:t>
      </w:r>
    </w:p>
    <w:p w14:paraId="3C141D01" w14:textId="77777777" w:rsidR="00A9055A" w:rsidRPr="00A9055A" w:rsidRDefault="00A9055A" w:rsidP="00A8181E">
      <w:pPr>
        <w:tabs>
          <w:tab w:val="left" w:pos="1346"/>
        </w:tabs>
        <w:spacing w:after="0" w:line="240" w:lineRule="auto"/>
        <w:ind w:left="55"/>
        <w:rPr>
          <w:sz w:val="20"/>
          <w:szCs w:val="20"/>
        </w:rPr>
      </w:pPr>
      <w:r w:rsidRPr="00A9055A">
        <w:rPr>
          <w:sz w:val="20"/>
          <w:szCs w:val="20"/>
        </w:rPr>
        <w:t>41</w:t>
      </w:r>
      <w:r w:rsidRPr="00A9055A">
        <w:rPr>
          <w:sz w:val="20"/>
          <w:szCs w:val="20"/>
        </w:rPr>
        <w:tab/>
        <w:t>207-02</w:t>
      </w:r>
      <w:r w:rsidRPr="00A9055A">
        <w:rPr>
          <w:sz w:val="20"/>
          <w:szCs w:val="20"/>
        </w:rPr>
        <w:tab/>
        <w:t>Oporný múr v strednom deliacom páse vľavo v km 35,905-35,916</w:t>
      </w:r>
    </w:p>
    <w:p w14:paraId="6AA99184" w14:textId="77777777" w:rsidR="00A9055A" w:rsidRPr="00A9055A" w:rsidRDefault="00A9055A" w:rsidP="00A8181E">
      <w:pPr>
        <w:tabs>
          <w:tab w:val="left" w:pos="1346"/>
        </w:tabs>
        <w:spacing w:after="0" w:line="240" w:lineRule="auto"/>
        <w:ind w:left="55"/>
        <w:rPr>
          <w:sz w:val="20"/>
          <w:szCs w:val="20"/>
        </w:rPr>
      </w:pPr>
      <w:r w:rsidRPr="00A9055A">
        <w:rPr>
          <w:sz w:val="20"/>
          <w:szCs w:val="20"/>
        </w:rPr>
        <w:t>42</w:t>
      </w:r>
      <w:r w:rsidRPr="00A9055A">
        <w:rPr>
          <w:sz w:val="20"/>
          <w:szCs w:val="20"/>
        </w:rPr>
        <w:tab/>
        <w:t>208-00</w:t>
      </w:r>
      <w:r w:rsidRPr="00A9055A">
        <w:rPr>
          <w:sz w:val="20"/>
          <w:szCs w:val="20"/>
        </w:rPr>
        <w:tab/>
        <w:t>Most na diaľnici nad MK v km 36,805</w:t>
      </w:r>
    </w:p>
    <w:p w14:paraId="06407336" w14:textId="77777777" w:rsidR="00A9055A" w:rsidRPr="00A9055A" w:rsidRDefault="00A9055A" w:rsidP="00A8181E">
      <w:pPr>
        <w:tabs>
          <w:tab w:val="left" w:pos="1346"/>
        </w:tabs>
        <w:spacing w:after="0" w:line="240" w:lineRule="auto"/>
        <w:ind w:left="55"/>
        <w:rPr>
          <w:sz w:val="20"/>
          <w:szCs w:val="20"/>
        </w:rPr>
      </w:pPr>
      <w:r w:rsidRPr="00A9055A">
        <w:rPr>
          <w:sz w:val="20"/>
          <w:szCs w:val="20"/>
        </w:rPr>
        <w:t>43</w:t>
      </w:r>
      <w:r w:rsidRPr="00A9055A">
        <w:rPr>
          <w:sz w:val="20"/>
          <w:szCs w:val="20"/>
        </w:rPr>
        <w:tab/>
        <w:t>208-01</w:t>
      </w:r>
      <w:r w:rsidRPr="00A9055A">
        <w:rPr>
          <w:sz w:val="20"/>
          <w:szCs w:val="20"/>
        </w:rPr>
        <w:tab/>
        <w:t>Úpravy ľavého mosta ev.č.11A-001</w:t>
      </w:r>
      <w:r w:rsidR="00DB5624">
        <w:rPr>
          <w:sz w:val="20"/>
          <w:szCs w:val="20"/>
        </w:rPr>
        <w:t>d</w:t>
      </w:r>
    </w:p>
    <w:p w14:paraId="71909490" w14:textId="77777777" w:rsidR="00A9055A" w:rsidRPr="00A9055A" w:rsidRDefault="00A9055A" w:rsidP="00A8181E">
      <w:pPr>
        <w:tabs>
          <w:tab w:val="left" w:pos="1346"/>
        </w:tabs>
        <w:spacing w:after="0" w:line="240" w:lineRule="auto"/>
        <w:ind w:left="55"/>
        <w:rPr>
          <w:sz w:val="20"/>
          <w:szCs w:val="20"/>
        </w:rPr>
      </w:pPr>
      <w:r w:rsidRPr="00A9055A">
        <w:rPr>
          <w:sz w:val="20"/>
          <w:szCs w:val="20"/>
        </w:rPr>
        <w:t>44</w:t>
      </w:r>
      <w:r w:rsidRPr="00A9055A">
        <w:rPr>
          <w:sz w:val="20"/>
          <w:szCs w:val="20"/>
        </w:rPr>
        <w:tab/>
        <w:t>209-00</w:t>
      </w:r>
      <w:r w:rsidRPr="00A9055A">
        <w:rPr>
          <w:sz w:val="20"/>
          <w:szCs w:val="20"/>
        </w:rPr>
        <w:tab/>
        <w:t>Most na diaľnici v km 33.654</w:t>
      </w:r>
    </w:p>
    <w:p w14:paraId="52A0501F" w14:textId="77777777" w:rsidR="00A9055A" w:rsidRPr="00A9055A" w:rsidRDefault="00A9055A" w:rsidP="00A8181E">
      <w:pPr>
        <w:tabs>
          <w:tab w:val="left" w:pos="1346"/>
        </w:tabs>
        <w:spacing w:after="0" w:line="240" w:lineRule="auto"/>
        <w:ind w:left="55"/>
        <w:rPr>
          <w:sz w:val="20"/>
          <w:szCs w:val="20"/>
        </w:rPr>
      </w:pPr>
      <w:r w:rsidRPr="00A9055A">
        <w:rPr>
          <w:sz w:val="20"/>
          <w:szCs w:val="20"/>
        </w:rPr>
        <w:t>45</w:t>
      </w:r>
      <w:r w:rsidRPr="00A9055A">
        <w:rPr>
          <w:sz w:val="20"/>
          <w:szCs w:val="20"/>
        </w:rPr>
        <w:tab/>
        <w:t>210-00</w:t>
      </w:r>
      <w:r w:rsidRPr="00A9055A">
        <w:rPr>
          <w:sz w:val="20"/>
          <w:szCs w:val="20"/>
        </w:rPr>
        <w:tab/>
        <w:t>Most na preložke cesty I/11 v km 0.298</w:t>
      </w:r>
    </w:p>
    <w:p w14:paraId="6B2EA02F" w14:textId="77777777" w:rsidR="00A9055A" w:rsidRPr="00A9055A" w:rsidRDefault="00A9055A" w:rsidP="00A8181E">
      <w:pPr>
        <w:tabs>
          <w:tab w:val="left" w:pos="1346"/>
        </w:tabs>
        <w:spacing w:after="0" w:line="240" w:lineRule="auto"/>
        <w:ind w:left="55"/>
        <w:rPr>
          <w:sz w:val="20"/>
          <w:szCs w:val="20"/>
        </w:rPr>
      </w:pPr>
      <w:r w:rsidRPr="00A9055A">
        <w:rPr>
          <w:sz w:val="20"/>
          <w:szCs w:val="20"/>
        </w:rPr>
        <w:t>46</w:t>
      </w:r>
      <w:r w:rsidRPr="00A9055A">
        <w:rPr>
          <w:sz w:val="20"/>
          <w:szCs w:val="20"/>
        </w:rPr>
        <w:tab/>
        <w:t>211-00</w:t>
      </w:r>
      <w:r w:rsidRPr="00A9055A">
        <w:rPr>
          <w:sz w:val="20"/>
          <w:szCs w:val="20"/>
        </w:rPr>
        <w:tab/>
        <w:t xml:space="preserve">Úpravy mosta ident. č. M2367 na ceste I/11 </w:t>
      </w:r>
    </w:p>
    <w:p w14:paraId="76C40CA1" w14:textId="77777777" w:rsidR="00A9055A" w:rsidRPr="00A9055A" w:rsidRDefault="00A9055A" w:rsidP="00A8181E">
      <w:pPr>
        <w:tabs>
          <w:tab w:val="left" w:pos="1346"/>
        </w:tabs>
        <w:spacing w:after="0" w:line="240" w:lineRule="auto"/>
        <w:ind w:left="55"/>
        <w:rPr>
          <w:sz w:val="20"/>
          <w:szCs w:val="20"/>
        </w:rPr>
      </w:pPr>
      <w:r w:rsidRPr="00A9055A">
        <w:rPr>
          <w:sz w:val="20"/>
          <w:szCs w:val="20"/>
        </w:rPr>
        <w:t>47</w:t>
      </w:r>
      <w:r w:rsidRPr="00A9055A">
        <w:rPr>
          <w:sz w:val="20"/>
          <w:szCs w:val="20"/>
        </w:rPr>
        <w:tab/>
        <w:t>212-00</w:t>
      </w:r>
      <w:r w:rsidRPr="00A9055A">
        <w:rPr>
          <w:sz w:val="20"/>
          <w:szCs w:val="20"/>
        </w:rPr>
        <w:tab/>
        <w:t>Most na preložke cesty I/11 v km 0.700 (ident. č. M1812)</w:t>
      </w:r>
    </w:p>
    <w:p w14:paraId="5A256982" w14:textId="77777777" w:rsidR="00A9055A" w:rsidRPr="00A9055A" w:rsidRDefault="00A9055A" w:rsidP="00A8181E">
      <w:pPr>
        <w:tabs>
          <w:tab w:val="left" w:pos="1346"/>
        </w:tabs>
        <w:spacing w:after="0" w:line="240" w:lineRule="auto"/>
        <w:ind w:left="55"/>
        <w:rPr>
          <w:sz w:val="20"/>
          <w:szCs w:val="20"/>
        </w:rPr>
      </w:pPr>
      <w:r w:rsidRPr="00A9055A">
        <w:rPr>
          <w:sz w:val="20"/>
          <w:szCs w:val="20"/>
        </w:rPr>
        <w:t>48</w:t>
      </w:r>
      <w:r w:rsidRPr="00A9055A">
        <w:rPr>
          <w:sz w:val="20"/>
          <w:szCs w:val="20"/>
        </w:rPr>
        <w:tab/>
        <w:t>212-01</w:t>
      </w:r>
      <w:r w:rsidRPr="00A9055A">
        <w:rPr>
          <w:sz w:val="20"/>
          <w:szCs w:val="20"/>
        </w:rPr>
        <w:tab/>
        <w:t>Demolácia existujúceho mosta ident. Č. M1812 na ceste I/11</w:t>
      </w:r>
    </w:p>
    <w:p w14:paraId="684D8527" w14:textId="77777777" w:rsidR="00A9055A" w:rsidRPr="00A9055A" w:rsidRDefault="00A9055A" w:rsidP="00A8181E">
      <w:pPr>
        <w:tabs>
          <w:tab w:val="left" w:pos="1346"/>
        </w:tabs>
        <w:spacing w:after="0" w:line="240" w:lineRule="auto"/>
        <w:ind w:left="55"/>
        <w:rPr>
          <w:sz w:val="20"/>
          <w:szCs w:val="20"/>
        </w:rPr>
      </w:pPr>
      <w:r w:rsidRPr="00A9055A">
        <w:rPr>
          <w:sz w:val="20"/>
          <w:szCs w:val="20"/>
        </w:rPr>
        <w:t>49</w:t>
      </w:r>
      <w:r w:rsidRPr="00A9055A">
        <w:rPr>
          <w:sz w:val="20"/>
          <w:szCs w:val="20"/>
        </w:rPr>
        <w:tab/>
        <w:t>220-01</w:t>
      </w:r>
      <w:r w:rsidRPr="00A9055A">
        <w:rPr>
          <w:sz w:val="20"/>
          <w:szCs w:val="20"/>
        </w:rPr>
        <w:tab/>
        <w:t>Demolácia budovy pč. 1625/1</w:t>
      </w:r>
    </w:p>
    <w:p w14:paraId="00FA1CB6" w14:textId="77777777" w:rsidR="00A9055A" w:rsidRPr="00A9055A" w:rsidRDefault="00A9055A" w:rsidP="00A8181E">
      <w:pPr>
        <w:tabs>
          <w:tab w:val="left" w:pos="1346"/>
        </w:tabs>
        <w:spacing w:after="0" w:line="240" w:lineRule="auto"/>
        <w:ind w:left="55"/>
        <w:rPr>
          <w:sz w:val="20"/>
          <w:szCs w:val="20"/>
        </w:rPr>
      </w:pPr>
      <w:r w:rsidRPr="00A9055A">
        <w:rPr>
          <w:sz w:val="20"/>
          <w:szCs w:val="20"/>
        </w:rPr>
        <w:t>50</w:t>
      </w:r>
      <w:r w:rsidRPr="00A9055A">
        <w:rPr>
          <w:sz w:val="20"/>
          <w:szCs w:val="20"/>
        </w:rPr>
        <w:tab/>
        <w:t>220-02</w:t>
      </w:r>
      <w:r w:rsidRPr="00A9055A">
        <w:rPr>
          <w:sz w:val="20"/>
          <w:szCs w:val="20"/>
        </w:rPr>
        <w:tab/>
        <w:t>Demolácia budovy pč. 1629</w:t>
      </w:r>
    </w:p>
    <w:p w14:paraId="162C290B" w14:textId="77777777" w:rsidR="00A9055A" w:rsidRPr="00A9055A" w:rsidRDefault="00A9055A" w:rsidP="00A8181E">
      <w:pPr>
        <w:tabs>
          <w:tab w:val="left" w:pos="1346"/>
        </w:tabs>
        <w:spacing w:after="0" w:line="240" w:lineRule="auto"/>
        <w:ind w:left="55"/>
        <w:rPr>
          <w:sz w:val="20"/>
          <w:szCs w:val="20"/>
        </w:rPr>
      </w:pPr>
      <w:r w:rsidRPr="00A9055A">
        <w:rPr>
          <w:sz w:val="20"/>
          <w:szCs w:val="20"/>
        </w:rPr>
        <w:t>51</w:t>
      </w:r>
      <w:r w:rsidRPr="00A9055A">
        <w:rPr>
          <w:sz w:val="20"/>
          <w:szCs w:val="20"/>
        </w:rPr>
        <w:tab/>
        <w:t>220-03</w:t>
      </w:r>
      <w:r w:rsidRPr="00A9055A">
        <w:rPr>
          <w:sz w:val="20"/>
          <w:szCs w:val="20"/>
        </w:rPr>
        <w:tab/>
        <w:t>Demolácia budovy 1632/3; 1633/3</w:t>
      </w:r>
    </w:p>
    <w:p w14:paraId="372F43F2" w14:textId="77777777" w:rsidR="00A9055A" w:rsidRPr="00A9055A" w:rsidRDefault="00A9055A" w:rsidP="00A8181E">
      <w:pPr>
        <w:tabs>
          <w:tab w:val="left" w:pos="1346"/>
        </w:tabs>
        <w:spacing w:after="0" w:line="240" w:lineRule="auto"/>
        <w:ind w:left="55"/>
        <w:rPr>
          <w:sz w:val="20"/>
          <w:szCs w:val="20"/>
        </w:rPr>
      </w:pPr>
      <w:r w:rsidRPr="00A9055A">
        <w:rPr>
          <w:sz w:val="20"/>
          <w:szCs w:val="20"/>
        </w:rPr>
        <w:t>52</w:t>
      </w:r>
      <w:r w:rsidRPr="00A9055A">
        <w:rPr>
          <w:sz w:val="20"/>
          <w:szCs w:val="20"/>
        </w:rPr>
        <w:tab/>
        <w:t>220-04</w:t>
      </w:r>
      <w:r w:rsidRPr="00A9055A">
        <w:rPr>
          <w:sz w:val="20"/>
          <w:szCs w:val="20"/>
        </w:rPr>
        <w:tab/>
        <w:t>Demolácia budovy pč. 1848/1; 1849</w:t>
      </w:r>
    </w:p>
    <w:p w14:paraId="2B4E5BB1" w14:textId="77777777" w:rsidR="00A9055A" w:rsidRPr="00A9055A" w:rsidRDefault="00A9055A" w:rsidP="00A8181E">
      <w:pPr>
        <w:tabs>
          <w:tab w:val="left" w:pos="1346"/>
        </w:tabs>
        <w:spacing w:after="0" w:line="240" w:lineRule="auto"/>
        <w:ind w:left="55"/>
        <w:rPr>
          <w:sz w:val="20"/>
          <w:szCs w:val="20"/>
        </w:rPr>
      </w:pPr>
      <w:r w:rsidRPr="00A9055A">
        <w:rPr>
          <w:sz w:val="20"/>
          <w:szCs w:val="20"/>
        </w:rPr>
        <w:t>53</w:t>
      </w:r>
      <w:r w:rsidRPr="00A9055A">
        <w:rPr>
          <w:sz w:val="20"/>
          <w:szCs w:val="20"/>
        </w:rPr>
        <w:tab/>
        <w:t>220-05</w:t>
      </w:r>
      <w:r w:rsidRPr="00A9055A">
        <w:rPr>
          <w:sz w:val="20"/>
          <w:szCs w:val="20"/>
        </w:rPr>
        <w:tab/>
        <w:t>Demolácia budovy pč. 2393</w:t>
      </w:r>
    </w:p>
    <w:p w14:paraId="78205D14" w14:textId="77777777" w:rsidR="00A9055A" w:rsidRPr="00A9055A" w:rsidRDefault="00A9055A" w:rsidP="00A8181E">
      <w:pPr>
        <w:tabs>
          <w:tab w:val="left" w:pos="1346"/>
        </w:tabs>
        <w:spacing w:after="0" w:line="240" w:lineRule="auto"/>
        <w:ind w:left="55"/>
        <w:rPr>
          <w:sz w:val="20"/>
          <w:szCs w:val="20"/>
        </w:rPr>
      </w:pPr>
      <w:r w:rsidRPr="00A9055A">
        <w:rPr>
          <w:sz w:val="20"/>
          <w:szCs w:val="20"/>
        </w:rPr>
        <w:t>54</w:t>
      </w:r>
      <w:r w:rsidRPr="00A9055A">
        <w:rPr>
          <w:sz w:val="20"/>
          <w:szCs w:val="20"/>
        </w:rPr>
        <w:tab/>
        <w:t>220-06</w:t>
      </w:r>
      <w:r w:rsidRPr="00A9055A">
        <w:rPr>
          <w:sz w:val="20"/>
          <w:szCs w:val="20"/>
        </w:rPr>
        <w:tab/>
        <w:t>Demolácia budovy pč. 1565; 1566; 1563/2</w:t>
      </w:r>
    </w:p>
    <w:p w14:paraId="0C9FC8EC" w14:textId="77777777" w:rsidR="00A9055A" w:rsidRPr="00A9055A" w:rsidRDefault="00A9055A" w:rsidP="00A8181E">
      <w:pPr>
        <w:tabs>
          <w:tab w:val="left" w:pos="1346"/>
        </w:tabs>
        <w:spacing w:after="0" w:line="240" w:lineRule="auto"/>
        <w:ind w:left="55"/>
        <w:rPr>
          <w:sz w:val="20"/>
          <w:szCs w:val="20"/>
        </w:rPr>
      </w:pPr>
      <w:r w:rsidRPr="00A9055A">
        <w:rPr>
          <w:sz w:val="20"/>
          <w:szCs w:val="20"/>
        </w:rPr>
        <w:t>55</w:t>
      </w:r>
      <w:r w:rsidRPr="00A9055A">
        <w:rPr>
          <w:sz w:val="20"/>
          <w:szCs w:val="20"/>
        </w:rPr>
        <w:tab/>
        <w:t>220-07</w:t>
      </w:r>
      <w:r w:rsidRPr="00A9055A">
        <w:rPr>
          <w:sz w:val="20"/>
          <w:szCs w:val="20"/>
        </w:rPr>
        <w:tab/>
        <w:t>Demolácia garáže pri portály tunela Horelica</w:t>
      </w:r>
    </w:p>
    <w:p w14:paraId="68EBB490" w14:textId="77777777" w:rsidR="00A9055A" w:rsidRPr="00A9055A" w:rsidRDefault="00A9055A" w:rsidP="00A8181E">
      <w:pPr>
        <w:tabs>
          <w:tab w:val="left" w:pos="1346"/>
        </w:tabs>
        <w:spacing w:after="0" w:line="240" w:lineRule="auto"/>
        <w:ind w:left="55"/>
        <w:rPr>
          <w:sz w:val="20"/>
          <w:szCs w:val="20"/>
        </w:rPr>
      </w:pPr>
      <w:r w:rsidRPr="00A9055A">
        <w:rPr>
          <w:sz w:val="20"/>
          <w:szCs w:val="20"/>
        </w:rPr>
        <w:t>56</w:t>
      </w:r>
      <w:r w:rsidRPr="00A9055A">
        <w:rPr>
          <w:sz w:val="20"/>
          <w:szCs w:val="20"/>
        </w:rPr>
        <w:tab/>
        <w:t>220-08</w:t>
      </w:r>
      <w:r w:rsidRPr="00A9055A">
        <w:rPr>
          <w:sz w:val="20"/>
          <w:szCs w:val="20"/>
        </w:rPr>
        <w:tab/>
        <w:t>Demolácia budovy pč. 10134</w:t>
      </w:r>
    </w:p>
    <w:p w14:paraId="357AE64F" w14:textId="77777777" w:rsidR="00A9055A" w:rsidRPr="00A9055A" w:rsidRDefault="00A9055A" w:rsidP="00A8181E">
      <w:pPr>
        <w:tabs>
          <w:tab w:val="left" w:pos="1346"/>
        </w:tabs>
        <w:spacing w:after="0" w:line="240" w:lineRule="auto"/>
        <w:ind w:left="55"/>
        <w:rPr>
          <w:sz w:val="20"/>
          <w:szCs w:val="20"/>
        </w:rPr>
      </w:pPr>
      <w:r w:rsidRPr="00A9055A">
        <w:rPr>
          <w:sz w:val="20"/>
          <w:szCs w:val="20"/>
        </w:rPr>
        <w:t>57</w:t>
      </w:r>
      <w:r w:rsidRPr="00A9055A">
        <w:rPr>
          <w:sz w:val="20"/>
          <w:szCs w:val="20"/>
        </w:rPr>
        <w:tab/>
        <w:t>220-09</w:t>
      </w:r>
      <w:r w:rsidRPr="00A9055A">
        <w:rPr>
          <w:sz w:val="20"/>
          <w:szCs w:val="20"/>
        </w:rPr>
        <w:tab/>
        <w:t>Demolácia budovy pč. 10140</w:t>
      </w:r>
    </w:p>
    <w:p w14:paraId="46E2310D" w14:textId="77777777" w:rsidR="00A9055A" w:rsidRPr="00A9055A" w:rsidRDefault="00A9055A" w:rsidP="00A8181E">
      <w:pPr>
        <w:tabs>
          <w:tab w:val="left" w:pos="1346"/>
        </w:tabs>
        <w:spacing w:after="0" w:line="240" w:lineRule="auto"/>
        <w:ind w:left="55"/>
        <w:rPr>
          <w:sz w:val="20"/>
          <w:szCs w:val="20"/>
        </w:rPr>
      </w:pPr>
      <w:r w:rsidRPr="00A9055A">
        <w:rPr>
          <w:sz w:val="20"/>
          <w:szCs w:val="20"/>
        </w:rPr>
        <w:t>58</w:t>
      </w:r>
      <w:r w:rsidRPr="00A9055A">
        <w:rPr>
          <w:sz w:val="20"/>
          <w:szCs w:val="20"/>
        </w:rPr>
        <w:tab/>
        <w:t>220-10</w:t>
      </w:r>
      <w:r w:rsidRPr="00A9055A">
        <w:rPr>
          <w:sz w:val="20"/>
          <w:szCs w:val="20"/>
        </w:rPr>
        <w:tab/>
        <w:t>Demolácia budovy pč. 10079</w:t>
      </w:r>
    </w:p>
    <w:p w14:paraId="6E809D15" w14:textId="77777777" w:rsidR="00A9055A" w:rsidRPr="00A9055A" w:rsidRDefault="00A9055A" w:rsidP="00A8181E">
      <w:pPr>
        <w:tabs>
          <w:tab w:val="left" w:pos="1346"/>
        </w:tabs>
        <w:spacing w:after="0" w:line="240" w:lineRule="auto"/>
        <w:ind w:left="55"/>
        <w:rPr>
          <w:sz w:val="20"/>
          <w:szCs w:val="20"/>
        </w:rPr>
      </w:pPr>
      <w:r w:rsidRPr="00A9055A">
        <w:rPr>
          <w:sz w:val="20"/>
          <w:szCs w:val="20"/>
        </w:rPr>
        <w:t>59</w:t>
      </w:r>
      <w:r w:rsidRPr="00A9055A">
        <w:rPr>
          <w:sz w:val="20"/>
          <w:szCs w:val="20"/>
        </w:rPr>
        <w:tab/>
        <w:t>220-11</w:t>
      </w:r>
      <w:r w:rsidRPr="00A9055A">
        <w:rPr>
          <w:sz w:val="20"/>
          <w:szCs w:val="20"/>
        </w:rPr>
        <w:tab/>
        <w:t>Demolácia budovy pč. 10077</w:t>
      </w:r>
    </w:p>
    <w:p w14:paraId="571714E8" w14:textId="77777777" w:rsidR="00A9055A" w:rsidRPr="00A9055A" w:rsidRDefault="00A9055A" w:rsidP="00A8181E">
      <w:pPr>
        <w:tabs>
          <w:tab w:val="left" w:pos="1346"/>
        </w:tabs>
        <w:spacing w:after="0" w:line="240" w:lineRule="auto"/>
        <w:ind w:left="55"/>
        <w:rPr>
          <w:sz w:val="20"/>
          <w:szCs w:val="20"/>
        </w:rPr>
      </w:pPr>
      <w:r w:rsidRPr="00A9055A">
        <w:rPr>
          <w:sz w:val="20"/>
          <w:szCs w:val="20"/>
        </w:rPr>
        <w:t>60</w:t>
      </w:r>
      <w:r w:rsidRPr="00A9055A">
        <w:rPr>
          <w:sz w:val="20"/>
          <w:szCs w:val="20"/>
        </w:rPr>
        <w:tab/>
        <w:t>220-12</w:t>
      </w:r>
      <w:r w:rsidRPr="00A9055A">
        <w:rPr>
          <w:sz w:val="20"/>
          <w:szCs w:val="20"/>
        </w:rPr>
        <w:tab/>
        <w:t>Demolácia budovy pč. 10075</w:t>
      </w:r>
    </w:p>
    <w:p w14:paraId="2B89DFE0" w14:textId="77777777" w:rsidR="00A9055A" w:rsidRPr="00A9055A" w:rsidRDefault="00A9055A" w:rsidP="00A8181E">
      <w:pPr>
        <w:tabs>
          <w:tab w:val="left" w:pos="1346"/>
        </w:tabs>
        <w:spacing w:after="0" w:line="240" w:lineRule="auto"/>
        <w:ind w:left="55"/>
        <w:rPr>
          <w:sz w:val="20"/>
          <w:szCs w:val="20"/>
        </w:rPr>
      </w:pPr>
      <w:r w:rsidRPr="00A9055A">
        <w:rPr>
          <w:sz w:val="20"/>
          <w:szCs w:val="20"/>
        </w:rPr>
        <w:t>61</w:t>
      </w:r>
      <w:r w:rsidRPr="00A9055A">
        <w:rPr>
          <w:sz w:val="20"/>
          <w:szCs w:val="20"/>
        </w:rPr>
        <w:tab/>
        <w:t>220-13</w:t>
      </w:r>
      <w:r w:rsidRPr="00A9055A">
        <w:rPr>
          <w:sz w:val="20"/>
          <w:szCs w:val="20"/>
        </w:rPr>
        <w:tab/>
        <w:t>Demolácia budovy pč. 1854/1; 1855</w:t>
      </w:r>
    </w:p>
    <w:p w14:paraId="635E54D0" w14:textId="77777777" w:rsidR="00A9055A" w:rsidRPr="00A9055A" w:rsidRDefault="00A9055A" w:rsidP="00A8181E">
      <w:pPr>
        <w:tabs>
          <w:tab w:val="left" w:pos="1346"/>
        </w:tabs>
        <w:spacing w:after="0" w:line="240" w:lineRule="auto"/>
        <w:ind w:left="55"/>
        <w:rPr>
          <w:sz w:val="20"/>
          <w:szCs w:val="20"/>
        </w:rPr>
      </w:pPr>
      <w:r w:rsidRPr="00A9055A">
        <w:rPr>
          <w:sz w:val="20"/>
          <w:szCs w:val="20"/>
        </w:rPr>
        <w:t>62</w:t>
      </w:r>
      <w:r w:rsidRPr="00A9055A">
        <w:rPr>
          <w:sz w:val="20"/>
          <w:szCs w:val="20"/>
        </w:rPr>
        <w:tab/>
        <w:t>221-01</w:t>
      </w:r>
      <w:r w:rsidRPr="00A9055A">
        <w:rPr>
          <w:sz w:val="20"/>
          <w:szCs w:val="20"/>
        </w:rPr>
        <w:tab/>
        <w:t>Zaslepenie existujúcej cesty v km 33,348</w:t>
      </w:r>
    </w:p>
    <w:p w14:paraId="34E8917F" w14:textId="77777777" w:rsidR="00A9055A" w:rsidRPr="00A9055A" w:rsidRDefault="00A9055A" w:rsidP="00A8181E">
      <w:pPr>
        <w:tabs>
          <w:tab w:val="left" w:pos="1346"/>
        </w:tabs>
        <w:spacing w:after="0" w:line="240" w:lineRule="auto"/>
        <w:ind w:left="55"/>
        <w:rPr>
          <w:sz w:val="20"/>
          <w:szCs w:val="20"/>
        </w:rPr>
      </w:pPr>
      <w:r w:rsidRPr="00A9055A">
        <w:rPr>
          <w:sz w:val="20"/>
          <w:szCs w:val="20"/>
        </w:rPr>
        <w:t>63</w:t>
      </w:r>
      <w:r w:rsidRPr="00A9055A">
        <w:rPr>
          <w:sz w:val="20"/>
          <w:szCs w:val="20"/>
        </w:rPr>
        <w:tab/>
        <w:t>222-01</w:t>
      </w:r>
      <w:r w:rsidRPr="00A9055A">
        <w:rPr>
          <w:sz w:val="20"/>
          <w:szCs w:val="20"/>
        </w:rPr>
        <w:tab/>
        <w:t>Demolácia kotevného pola</w:t>
      </w:r>
    </w:p>
    <w:p w14:paraId="5922781F" w14:textId="77777777" w:rsidR="00A9055A" w:rsidRPr="00A9055A" w:rsidRDefault="00A9055A" w:rsidP="00A8181E">
      <w:pPr>
        <w:tabs>
          <w:tab w:val="left" w:pos="1346"/>
        </w:tabs>
        <w:spacing w:after="0" w:line="240" w:lineRule="auto"/>
        <w:ind w:left="55"/>
        <w:rPr>
          <w:sz w:val="20"/>
          <w:szCs w:val="20"/>
        </w:rPr>
      </w:pPr>
      <w:r w:rsidRPr="00A9055A">
        <w:rPr>
          <w:sz w:val="20"/>
          <w:szCs w:val="20"/>
        </w:rPr>
        <w:t>64</w:t>
      </w:r>
      <w:r w:rsidRPr="00A9055A">
        <w:rPr>
          <w:sz w:val="20"/>
          <w:szCs w:val="20"/>
        </w:rPr>
        <w:tab/>
        <w:t>222-02</w:t>
      </w:r>
      <w:r w:rsidRPr="00A9055A">
        <w:rPr>
          <w:sz w:val="20"/>
          <w:szCs w:val="20"/>
        </w:rPr>
        <w:tab/>
        <w:t>Demolácia zarubného múra v km 35,244 - 35,353</w:t>
      </w:r>
    </w:p>
    <w:p w14:paraId="1A6725F0" w14:textId="77777777" w:rsidR="00A9055A" w:rsidRPr="00A9055A" w:rsidRDefault="00A9055A" w:rsidP="00A8181E">
      <w:pPr>
        <w:tabs>
          <w:tab w:val="left" w:pos="1346"/>
        </w:tabs>
        <w:spacing w:after="0" w:line="240" w:lineRule="auto"/>
        <w:ind w:left="55"/>
        <w:rPr>
          <w:sz w:val="20"/>
          <w:szCs w:val="20"/>
        </w:rPr>
      </w:pPr>
      <w:r w:rsidRPr="00A9055A">
        <w:rPr>
          <w:sz w:val="20"/>
          <w:szCs w:val="20"/>
        </w:rPr>
        <w:t>65</w:t>
      </w:r>
      <w:r w:rsidRPr="00A9055A">
        <w:rPr>
          <w:sz w:val="20"/>
          <w:szCs w:val="20"/>
        </w:rPr>
        <w:tab/>
        <w:t>222-03</w:t>
      </w:r>
      <w:r w:rsidRPr="00A9055A">
        <w:rPr>
          <w:sz w:val="20"/>
          <w:szCs w:val="20"/>
        </w:rPr>
        <w:tab/>
        <w:t>Demolácia klincovanej steny v km 35,261 - 35,345</w:t>
      </w:r>
    </w:p>
    <w:p w14:paraId="02273884" w14:textId="77777777" w:rsidR="00A9055A" w:rsidRPr="00A9055A" w:rsidRDefault="00A9055A" w:rsidP="00A8181E">
      <w:pPr>
        <w:tabs>
          <w:tab w:val="left" w:pos="1346"/>
        </w:tabs>
        <w:spacing w:after="0" w:line="240" w:lineRule="auto"/>
        <w:ind w:left="55"/>
        <w:rPr>
          <w:sz w:val="20"/>
          <w:szCs w:val="20"/>
        </w:rPr>
      </w:pPr>
      <w:r w:rsidRPr="00A9055A">
        <w:rPr>
          <w:sz w:val="20"/>
          <w:szCs w:val="20"/>
        </w:rPr>
        <w:t>66</w:t>
      </w:r>
      <w:r w:rsidRPr="00A9055A">
        <w:rPr>
          <w:sz w:val="20"/>
          <w:szCs w:val="20"/>
        </w:rPr>
        <w:tab/>
        <w:t>230-00</w:t>
      </w:r>
      <w:r w:rsidRPr="00A9055A">
        <w:rPr>
          <w:sz w:val="20"/>
          <w:szCs w:val="20"/>
        </w:rPr>
        <w:tab/>
        <w:t>Úprava podložia v mieste močiaru km 33,365 - 33,743</w:t>
      </w:r>
    </w:p>
    <w:p w14:paraId="35AFC8A4" w14:textId="77777777" w:rsidR="00A9055A" w:rsidRPr="00A9055A" w:rsidRDefault="00A9055A" w:rsidP="00A8181E">
      <w:pPr>
        <w:tabs>
          <w:tab w:val="left" w:pos="1346"/>
        </w:tabs>
        <w:spacing w:after="0" w:line="240" w:lineRule="auto"/>
        <w:ind w:left="55"/>
        <w:rPr>
          <w:sz w:val="20"/>
          <w:szCs w:val="20"/>
        </w:rPr>
      </w:pPr>
      <w:r w:rsidRPr="00A9055A">
        <w:rPr>
          <w:sz w:val="20"/>
          <w:szCs w:val="20"/>
        </w:rPr>
        <w:t>67</w:t>
      </w:r>
      <w:r w:rsidRPr="00A9055A">
        <w:rPr>
          <w:sz w:val="20"/>
          <w:szCs w:val="20"/>
        </w:rPr>
        <w:tab/>
        <w:t>231-00</w:t>
      </w:r>
      <w:r w:rsidRPr="00A9055A">
        <w:rPr>
          <w:sz w:val="20"/>
          <w:szCs w:val="20"/>
        </w:rPr>
        <w:tab/>
        <w:t>Zárubný múr vpravo v km 33.895 - 33.978</w:t>
      </w:r>
    </w:p>
    <w:p w14:paraId="33B10742" w14:textId="77777777" w:rsidR="00A9055A" w:rsidRPr="00A9055A" w:rsidRDefault="00A9055A" w:rsidP="00A8181E">
      <w:pPr>
        <w:tabs>
          <w:tab w:val="left" w:pos="1346"/>
        </w:tabs>
        <w:spacing w:after="0" w:line="240" w:lineRule="auto"/>
        <w:ind w:left="55"/>
        <w:rPr>
          <w:sz w:val="20"/>
          <w:szCs w:val="20"/>
        </w:rPr>
      </w:pPr>
      <w:r w:rsidRPr="00A9055A">
        <w:rPr>
          <w:sz w:val="20"/>
          <w:szCs w:val="20"/>
        </w:rPr>
        <w:t>68</w:t>
      </w:r>
      <w:r w:rsidRPr="00A9055A">
        <w:rPr>
          <w:sz w:val="20"/>
          <w:szCs w:val="20"/>
        </w:rPr>
        <w:tab/>
        <w:t>232-00</w:t>
      </w:r>
      <w:r w:rsidRPr="00A9055A">
        <w:rPr>
          <w:sz w:val="20"/>
          <w:szCs w:val="20"/>
        </w:rPr>
        <w:tab/>
        <w:t>Zárubný múr vpravo v km 34.660 - 34,869</w:t>
      </w:r>
    </w:p>
    <w:p w14:paraId="29704AFD" w14:textId="77777777" w:rsidR="00A9055A" w:rsidRPr="00A9055A" w:rsidRDefault="00A9055A" w:rsidP="00A8181E">
      <w:pPr>
        <w:tabs>
          <w:tab w:val="left" w:pos="1346"/>
        </w:tabs>
        <w:spacing w:after="0" w:line="240" w:lineRule="auto"/>
        <w:ind w:left="55"/>
        <w:rPr>
          <w:sz w:val="20"/>
          <w:szCs w:val="20"/>
        </w:rPr>
      </w:pPr>
      <w:r w:rsidRPr="00A9055A">
        <w:rPr>
          <w:sz w:val="20"/>
          <w:szCs w:val="20"/>
        </w:rPr>
        <w:t>69</w:t>
      </w:r>
      <w:r w:rsidRPr="00A9055A">
        <w:rPr>
          <w:sz w:val="20"/>
          <w:szCs w:val="20"/>
        </w:rPr>
        <w:tab/>
        <w:t>233-00</w:t>
      </w:r>
      <w:r w:rsidRPr="00A9055A">
        <w:rPr>
          <w:sz w:val="20"/>
          <w:szCs w:val="20"/>
        </w:rPr>
        <w:tab/>
        <w:t>Zárubný múr vpravo v km 34.978 - 35,040</w:t>
      </w:r>
    </w:p>
    <w:p w14:paraId="53F9A7D9" w14:textId="77777777" w:rsidR="00A9055A" w:rsidRPr="00A9055A" w:rsidRDefault="00A9055A" w:rsidP="00A8181E">
      <w:pPr>
        <w:tabs>
          <w:tab w:val="left" w:pos="1346"/>
        </w:tabs>
        <w:spacing w:after="0" w:line="240" w:lineRule="auto"/>
        <w:ind w:left="55"/>
        <w:rPr>
          <w:sz w:val="20"/>
          <w:szCs w:val="20"/>
        </w:rPr>
      </w:pPr>
      <w:r w:rsidRPr="00A9055A">
        <w:rPr>
          <w:sz w:val="20"/>
          <w:szCs w:val="20"/>
        </w:rPr>
        <w:t>70</w:t>
      </w:r>
      <w:r w:rsidRPr="00A9055A">
        <w:rPr>
          <w:sz w:val="20"/>
          <w:szCs w:val="20"/>
        </w:rPr>
        <w:tab/>
        <w:t>234-00</w:t>
      </w:r>
      <w:r w:rsidRPr="00A9055A">
        <w:rPr>
          <w:sz w:val="20"/>
          <w:szCs w:val="20"/>
        </w:rPr>
        <w:tab/>
        <w:t>Zárubný múr vpravo v km 35,040- 35,366</w:t>
      </w:r>
    </w:p>
    <w:p w14:paraId="2BA904CD" w14:textId="77777777" w:rsidR="00A9055A" w:rsidRPr="00A9055A" w:rsidRDefault="00A9055A" w:rsidP="00A8181E">
      <w:pPr>
        <w:tabs>
          <w:tab w:val="left" w:pos="1346"/>
        </w:tabs>
        <w:spacing w:after="0" w:line="240" w:lineRule="auto"/>
        <w:ind w:left="55"/>
        <w:rPr>
          <w:sz w:val="20"/>
          <w:szCs w:val="20"/>
        </w:rPr>
      </w:pPr>
      <w:r w:rsidRPr="00A9055A">
        <w:rPr>
          <w:sz w:val="20"/>
          <w:szCs w:val="20"/>
        </w:rPr>
        <w:t>71</w:t>
      </w:r>
      <w:r w:rsidRPr="00A9055A">
        <w:rPr>
          <w:sz w:val="20"/>
          <w:szCs w:val="20"/>
        </w:rPr>
        <w:tab/>
        <w:t>235-00</w:t>
      </w:r>
      <w:r w:rsidRPr="00A9055A">
        <w:rPr>
          <w:sz w:val="20"/>
          <w:szCs w:val="20"/>
        </w:rPr>
        <w:tab/>
        <w:t>Zárubný múr vpravo v km 35,366 - 35,532</w:t>
      </w:r>
    </w:p>
    <w:p w14:paraId="0E2A0591" w14:textId="77777777" w:rsidR="00A9055A" w:rsidRPr="00A9055A" w:rsidRDefault="00A9055A" w:rsidP="00A8181E">
      <w:pPr>
        <w:tabs>
          <w:tab w:val="left" w:pos="1346"/>
        </w:tabs>
        <w:spacing w:after="0" w:line="240" w:lineRule="auto"/>
        <w:ind w:left="55"/>
        <w:rPr>
          <w:sz w:val="20"/>
          <w:szCs w:val="20"/>
        </w:rPr>
      </w:pPr>
      <w:r w:rsidRPr="00A9055A">
        <w:rPr>
          <w:sz w:val="20"/>
          <w:szCs w:val="20"/>
        </w:rPr>
        <w:t>72</w:t>
      </w:r>
      <w:r w:rsidRPr="00A9055A">
        <w:rPr>
          <w:sz w:val="20"/>
          <w:szCs w:val="20"/>
        </w:rPr>
        <w:tab/>
        <w:t>236-00</w:t>
      </w:r>
      <w:r w:rsidRPr="00A9055A">
        <w:rPr>
          <w:sz w:val="20"/>
          <w:szCs w:val="20"/>
        </w:rPr>
        <w:tab/>
        <w:t>Zárubný múr vpravo v km 35,717 - 35.920</w:t>
      </w:r>
    </w:p>
    <w:p w14:paraId="7D243E06" w14:textId="77777777" w:rsidR="00A9055A" w:rsidRPr="00A9055A" w:rsidRDefault="00A9055A" w:rsidP="00A8181E">
      <w:pPr>
        <w:tabs>
          <w:tab w:val="left" w:pos="1346"/>
        </w:tabs>
        <w:spacing w:after="0" w:line="240" w:lineRule="auto"/>
        <w:ind w:left="55"/>
        <w:rPr>
          <w:sz w:val="20"/>
          <w:szCs w:val="20"/>
        </w:rPr>
      </w:pPr>
      <w:r w:rsidRPr="00A9055A">
        <w:rPr>
          <w:sz w:val="20"/>
          <w:szCs w:val="20"/>
        </w:rPr>
        <w:t>73</w:t>
      </w:r>
      <w:r w:rsidRPr="00A9055A">
        <w:rPr>
          <w:sz w:val="20"/>
          <w:szCs w:val="20"/>
        </w:rPr>
        <w:tab/>
        <w:t>237-00</w:t>
      </w:r>
      <w:r w:rsidRPr="00A9055A">
        <w:rPr>
          <w:sz w:val="20"/>
          <w:szCs w:val="20"/>
        </w:rPr>
        <w:tab/>
        <w:t>Zárubný múr vpravo v km 36,800</w:t>
      </w:r>
    </w:p>
    <w:p w14:paraId="726C6EC7" w14:textId="77777777" w:rsidR="00A9055A" w:rsidRPr="00A9055A" w:rsidRDefault="00A9055A" w:rsidP="00A8181E">
      <w:pPr>
        <w:tabs>
          <w:tab w:val="left" w:pos="1346"/>
        </w:tabs>
        <w:spacing w:after="0" w:line="240" w:lineRule="auto"/>
        <w:ind w:left="55"/>
        <w:rPr>
          <w:sz w:val="20"/>
          <w:szCs w:val="20"/>
        </w:rPr>
      </w:pPr>
      <w:r w:rsidRPr="00A9055A">
        <w:rPr>
          <w:sz w:val="20"/>
          <w:szCs w:val="20"/>
        </w:rPr>
        <w:t>74</w:t>
      </w:r>
      <w:r w:rsidRPr="00A9055A">
        <w:rPr>
          <w:sz w:val="20"/>
          <w:szCs w:val="20"/>
        </w:rPr>
        <w:tab/>
        <w:t>238-00</w:t>
      </w:r>
      <w:r w:rsidRPr="00A9055A">
        <w:rPr>
          <w:sz w:val="20"/>
          <w:szCs w:val="20"/>
        </w:rPr>
        <w:tab/>
        <w:t>Zárubný múr vpravo v km 36,996 - KÚ</w:t>
      </w:r>
    </w:p>
    <w:p w14:paraId="44E2B936" w14:textId="77777777" w:rsidR="00A9055A" w:rsidRPr="00A9055A" w:rsidRDefault="00A9055A" w:rsidP="00A8181E">
      <w:pPr>
        <w:tabs>
          <w:tab w:val="left" w:pos="1346"/>
        </w:tabs>
        <w:spacing w:after="0" w:line="240" w:lineRule="auto"/>
        <w:ind w:left="55"/>
        <w:rPr>
          <w:sz w:val="20"/>
          <w:szCs w:val="20"/>
        </w:rPr>
      </w:pPr>
      <w:r w:rsidRPr="00A9055A">
        <w:rPr>
          <w:sz w:val="20"/>
          <w:szCs w:val="20"/>
        </w:rPr>
        <w:t>75</w:t>
      </w:r>
      <w:r w:rsidRPr="00A9055A">
        <w:rPr>
          <w:sz w:val="20"/>
          <w:szCs w:val="20"/>
        </w:rPr>
        <w:tab/>
        <w:t>250-00</w:t>
      </w:r>
      <w:r w:rsidRPr="00A9055A">
        <w:rPr>
          <w:sz w:val="20"/>
          <w:szCs w:val="20"/>
        </w:rPr>
        <w:tab/>
        <w:t>Oporný múr v strednom deliacom páse vľavo v km 34,329 - 34,496</w:t>
      </w:r>
    </w:p>
    <w:p w14:paraId="48E81C44" w14:textId="77777777" w:rsidR="00A9055A" w:rsidRPr="00A9055A" w:rsidRDefault="00A9055A" w:rsidP="00A8181E">
      <w:pPr>
        <w:tabs>
          <w:tab w:val="left" w:pos="1346"/>
        </w:tabs>
        <w:spacing w:after="0" w:line="240" w:lineRule="auto"/>
        <w:ind w:left="55"/>
        <w:rPr>
          <w:sz w:val="20"/>
          <w:szCs w:val="20"/>
        </w:rPr>
      </w:pPr>
      <w:r w:rsidRPr="00A9055A">
        <w:rPr>
          <w:sz w:val="20"/>
          <w:szCs w:val="20"/>
        </w:rPr>
        <w:t>76</w:t>
      </w:r>
      <w:r w:rsidRPr="00A9055A">
        <w:rPr>
          <w:sz w:val="20"/>
          <w:szCs w:val="20"/>
        </w:rPr>
        <w:tab/>
        <w:t>251-00</w:t>
      </w:r>
      <w:r w:rsidRPr="00A9055A">
        <w:rPr>
          <w:sz w:val="20"/>
          <w:szCs w:val="20"/>
        </w:rPr>
        <w:tab/>
        <w:t>Oporný múr v strednom deliacom páse vľavo v km 34,513 - 34,940</w:t>
      </w:r>
    </w:p>
    <w:p w14:paraId="0B9139C5" w14:textId="77777777" w:rsidR="00A9055A" w:rsidRPr="00A9055A" w:rsidRDefault="00A9055A" w:rsidP="00A8181E">
      <w:pPr>
        <w:tabs>
          <w:tab w:val="left" w:pos="1346"/>
        </w:tabs>
        <w:spacing w:after="0" w:line="240" w:lineRule="auto"/>
        <w:ind w:left="55"/>
        <w:rPr>
          <w:sz w:val="20"/>
          <w:szCs w:val="20"/>
        </w:rPr>
      </w:pPr>
      <w:r w:rsidRPr="00A9055A">
        <w:rPr>
          <w:sz w:val="20"/>
          <w:szCs w:val="20"/>
        </w:rPr>
        <w:t>77</w:t>
      </w:r>
      <w:r w:rsidRPr="00A9055A">
        <w:rPr>
          <w:sz w:val="20"/>
          <w:szCs w:val="20"/>
        </w:rPr>
        <w:tab/>
        <w:t>252-00</w:t>
      </w:r>
      <w:r w:rsidRPr="00A9055A">
        <w:rPr>
          <w:sz w:val="20"/>
          <w:szCs w:val="20"/>
        </w:rPr>
        <w:tab/>
        <w:t>Oporný múr v strednom deliacom páse vľavo v km 35,068 - 35,507</w:t>
      </w:r>
    </w:p>
    <w:p w14:paraId="5D61DE9B" w14:textId="77777777" w:rsidR="00A9055A" w:rsidRPr="00A9055A" w:rsidRDefault="00A9055A" w:rsidP="00A8181E">
      <w:pPr>
        <w:tabs>
          <w:tab w:val="left" w:pos="1346"/>
        </w:tabs>
        <w:spacing w:after="0" w:line="240" w:lineRule="auto"/>
        <w:ind w:left="55"/>
        <w:rPr>
          <w:sz w:val="20"/>
          <w:szCs w:val="20"/>
        </w:rPr>
      </w:pPr>
      <w:r w:rsidRPr="00A9055A">
        <w:rPr>
          <w:sz w:val="20"/>
          <w:szCs w:val="20"/>
        </w:rPr>
        <w:t>78</w:t>
      </w:r>
      <w:r w:rsidRPr="00A9055A">
        <w:rPr>
          <w:sz w:val="20"/>
          <w:szCs w:val="20"/>
        </w:rPr>
        <w:tab/>
        <w:t>253-00</w:t>
      </w:r>
      <w:r w:rsidRPr="00A9055A">
        <w:rPr>
          <w:sz w:val="20"/>
          <w:szCs w:val="20"/>
        </w:rPr>
        <w:tab/>
        <w:t>Oporný múr v strednom deliacom páse vľavo v km 36,695 - 36,765</w:t>
      </w:r>
    </w:p>
    <w:p w14:paraId="0EA5C850" w14:textId="77777777" w:rsidR="00A9055A" w:rsidRPr="00A9055A" w:rsidRDefault="00A9055A" w:rsidP="00A8181E">
      <w:pPr>
        <w:tabs>
          <w:tab w:val="left" w:pos="1346"/>
        </w:tabs>
        <w:spacing w:after="0" w:line="240" w:lineRule="auto"/>
        <w:ind w:left="55"/>
        <w:rPr>
          <w:sz w:val="20"/>
          <w:szCs w:val="20"/>
        </w:rPr>
      </w:pPr>
      <w:r w:rsidRPr="00A9055A">
        <w:rPr>
          <w:sz w:val="20"/>
          <w:szCs w:val="20"/>
        </w:rPr>
        <w:t>79</w:t>
      </w:r>
      <w:r w:rsidRPr="00A9055A">
        <w:rPr>
          <w:sz w:val="20"/>
          <w:szCs w:val="20"/>
        </w:rPr>
        <w:tab/>
        <w:t>254-00</w:t>
      </w:r>
      <w:r w:rsidRPr="00A9055A">
        <w:rPr>
          <w:sz w:val="20"/>
          <w:szCs w:val="20"/>
        </w:rPr>
        <w:tab/>
        <w:t>Oporný múr v strednom deliacom páse vľavo v km 36,808 - KÚ</w:t>
      </w:r>
    </w:p>
    <w:p w14:paraId="09025D0A" w14:textId="77777777" w:rsidR="00A9055A" w:rsidRPr="00A9055A" w:rsidRDefault="00A9055A" w:rsidP="00A8181E">
      <w:pPr>
        <w:tabs>
          <w:tab w:val="left" w:pos="1346"/>
        </w:tabs>
        <w:spacing w:after="0" w:line="240" w:lineRule="auto"/>
        <w:ind w:left="55"/>
        <w:rPr>
          <w:sz w:val="20"/>
          <w:szCs w:val="20"/>
        </w:rPr>
      </w:pPr>
      <w:r w:rsidRPr="00A9055A">
        <w:rPr>
          <w:sz w:val="20"/>
          <w:szCs w:val="20"/>
        </w:rPr>
        <w:t>80</w:t>
      </w:r>
      <w:r w:rsidRPr="00A9055A">
        <w:rPr>
          <w:sz w:val="20"/>
          <w:szCs w:val="20"/>
        </w:rPr>
        <w:tab/>
        <w:t>255-00</w:t>
      </w:r>
      <w:r w:rsidRPr="00A9055A">
        <w:rPr>
          <w:sz w:val="20"/>
          <w:szCs w:val="20"/>
        </w:rPr>
        <w:tab/>
        <w:t>Oporný múr na preložke cesty I/11 vpravo, v km 0,160 - 0,261</w:t>
      </w:r>
    </w:p>
    <w:p w14:paraId="3AB7F00C" w14:textId="77777777" w:rsidR="00A9055A" w:rsidRPr="00A9055A" w:rsidRDefault="00A9055A" w:rsidP="00A8181E">
      <w:pPr>
        <w:tabs>
          <w:tab w:val="left" w:pos="1346"/>
        </w:tabs>
        <w:spacing w:after="0" w:line="240" w:lineRule="auto"/>
        <w:ind w:left="55"/>
        <w:rPr>
          <w:sz w:val="20"/>
          <w:szCs w:val="20"/>
        </w:rPr>
      </w:pPr>
      <w:r w:rsidRPr="00A9055A">
        <w:rPr>
          <w:sz w:val="20"/>
          <w:szCs w:val="20"/>
        </w:rPr>
        <w:t>81</w:t>
      </w:r>
      <w:r w:rsidRPr="00A9055A">
        <w:rPr>
          <w:sz w:val="20"/>
          <w:szCs w:val="20"/>
        </w:rPr>
        <w:tab/>
        <w:t>256-00</w:t>
      </w:r>
      <w:r w:rsidRPr="00A9055A">
        <w:rPr>
          <w:sz w:val="20"/>
          <w:szCs w:val="20"/>
        </w:rPr>
        <w:tab/>
        <w:t>Oporný múr na preložke cesty I/11 vpravo, v km 0,334 - 0,510</w:t>
      </w:r>
    </w:p>
    <w:p w14:paraId="3D80C4AA" w14:textId="77777777" w:rsidR="00A9055A" w:rsidRPr="00A9055A" w:rsidRDefault="00A9055A" w:rsidP="00A8181E">
      <w:pPr>
        <w:tabs>
          <w:tab w:val="left" w:pos="1346"/>
        </w:tabs>
        <w:spacing w:after="0" w:line="240" w:lineRule="auto"/>
        <w:ind w:left="55"/>
        <w:rPr>
          <w:sz w:val="20"/>
          <w:szCs w:val="20"/>
        </w:rPr>
      </w:pPr>
      <w:r w:rsidRPr="00A9055A">
        <w:rPr>
          <w:sz w:val="20"/>
          <w:szCs w:val="20"/>
        </w:rPr>
        <w:t>82</w:t>
      </w:r>
      <w:r w:rsidRPr="00A9055A">
        <w:rPr>
          <w:sz w:val="20"/>
          <w:szCs w:val="20"/>
        </w:rPr>
        <w:tab/>
        <w:t>257-00</w:t>
      </w:r>
      <w:r w:rsidRPr="00A9055A">
        <w:rPr>
          <w:sz w:val="20"/>
          <w:szCs w:val="20"/>
        </w:rPr>
        <w:tab/>
        <w:t>Oporný múr na preložke cesty I/11 vľavo, v km 0,220 - 0,262</w:t>
      </w:r>
    </w:p>
    <w:p w14:paraId="10059277" w14:textId="77777777" w:rsidR="00A9055A" w:rsidRPr="00A9055A" w:rsidRDefault="00A9055A" w:rsidP="00A8181E">
      <w:pPr>
        <w:tabs>
          <w:tab w:val="left" w:pos="1346"/>
        </w:tabs>
        <w:spacing w:after="0" w:line="240" w:lineRule="auto"/>
        <w:ind w:left="55"/>
        <w:rPr>
          <w:sz w:val="20"/>
          <w:szCs w:val="20"/>
        </w:rPr>
      </w:pPr>
      <w:r w:rsidRPr="00A9055A">
        <w:rPr>
          <w:sz w:val="20"/>
          <w:szCs w:val="20"/>
        </w:rPr>
        <w:t>83</w:t>
      </w:r>
      <w:r w:rsidRPr="00A9055A">
        <w:rPr>
          <w:sz w:val="20"/>
          <w:szCs w:val="20"/>
        </w:rPr>
        <w:tab/>
        <w:t>258-00</w:t>
      </w:r>
      <w:r w:rsidRPr="00A9055A">
        <w:rPr>
          <w:sz w:val="20"/>
          <w:szCs w:val="20"/>
        </w:rPr>
        <w:tab/>
        <w:t>Oporný múr na preložke cesty I/11 vľavo, v km 0,332 - 0,411</w:t>
      </w:r>
    </w:p>
    <w:p w14:paraId="40D09780" w14:textId="77777777" w:rsidR="00A9055A" w:rsidRPr="00A9055A" w:rsidRDefault="00A9055A" w:rsidP="00A8181E">
      <w:pPr>
        <w:tabs>
          <w:tab w:val="left" w:pos="1346"/>
        </w:tabs>
        <w:spacing w:after="0" w:line="240" w:lineRule="auto"/>
        <w:ind w:left="55"/>
        <w:rPr>
          <w:sz w:val="20"/>
          <w:szCs w:val="20"/>
        </w:rPr>
      </w:pPr>
      <w:r w:rsidRPr="00A9055A">
        <w:rPr>
          <w:sz w:val="20"/>
          <w:szCs w:val="20"/>
        </w:rPr>
        <w:t>84</w:t>
      </w:r>
      <w:r w:rsidRPr="00A9055A">
        <w:rPr>
          <w:sz w:val="20"/>
          <w:szCs w:val="20"/>
        </w:rPr>
        <w:tab/>
        <w:t>280-00</w:t>
      </w:r>
      <w:r w:rsidRPr="00A9055A">
        <w:rPr>
          <w:sz w:val="20"/>
          <w:szCs w:val="20"/>
        </w:rPr>
        <w:tab/>
        <w:t>Protihluková stena vpravo v km 32,985 - 33,006</w:t>
      </w:r>
    </w:p>
    <w:p w14:paraId="1D50F327" w14:textId="77777777" w:rsidR="00A9055A" w:rsidRPr="00A9055A" w:rsidRDefault="00A9055A" w:rsidP="00A8181E">
      <w:pPr>
        <w:tabs>
          <w:tab w:val="left" w:pos="1346"/>
        </w:tabs>
        <w:spacing w:after="0" w:line="240" w:lineRule="auto"/>
        <w:ind w:left="55"/>
        <w:rPr>
          <w:sz w:val="20"/>
          <w:szCs w:val="20"/>
        </w:rPr>
      </w:pPr>
      <w:r w:rsidRPr="00A9055A">
        <w:rPr>
          <w:sz w:val="20"/>
          <w:szCs w:val="20"/>
        </w:rPr>
        <w:t>85</w:t>
      </w:r>
      <w:r w:rsidRPr="00A9055A">
        <w:rPr>
          <w:sz w:val="20"/>
          <w:szCs w:val="20"/>
        </w:rPr>
        <w:tab/>
        <w:t>280-01</w:t>
      </w:r>
      <w:r w:rsidRPr="00A9055A">
        <w:rPr>
          <w:sz w:val="20"/>
          <w:szCs w:val="20"/>
        </w:rPr>
        <w:tab/>
        <w:t>Protihluková stena na moste 201-00 vpravo v km 33,006 - 33,066</w:t>
      </w:r>
    </w:p>
    <w:p w14:paraId="458CD6FD" w14:textId="77777777" w:rsidR="00A9055A" w:rsidRPr="00A9055A" w:rsidRDefault="00A9055A" w:rsidP="00A8181E">
      <w:pPr>
        <w:tabs>
          <w:tab w:val="left" w:pos="1346"/>
        </w:tabs>
        <w:spacing w:after="0" w:line="240" w:lineRule="auto"/>
        <w:ind w:left="55"/>
        <w:rPr>
          <w:sz w:val="20"/>
          <w:szCs w:val="20"/>
        </w:rPr>
      </w:pPr>
      <w:r w:rsidRPr="00A9055A">
        <w:rPr>
          <w:sz w:val="20"/>
          <w:szCs w:val="20"/>
        </w:rPr>
        <w:t>86</w:t>
      </w:r>
      <w:r w:rsidRPr="00A9055A">
        <w:rPr>
          <w:sz w:val="20"/>
          <w:szCs w:val="20"/>
        </w:rPr>
        <w:tab/>
        <w:t>280-02</w:t>
      </w:r>
      <w:r w:rsidRPr="00A9055A">
        <w:rPr>
          <w:sz w:val="20"/>
          <w:szCs w:val="20"/>
        </w:rPr>
        <w:tab/>
        <w:t>Protihluková stena vpravo v km 33,066 - 33,177</w:t>
      </w:r>
    </w:p>
    <w:p w14:paraId="47208E1D" w14:textId="77777777" w:rsidR="00A9055A" w:rsidRPr="00A9055A" w:rsidRDefault="00A9055A" w:rsidP="00A8181E">
      <w:pPr>
        <w:tabs>
          <w:tab w:val="left" w:pos="1346"/>
        </w:tabs>
        <w:spacing w:after="0" w:line="240" w:lineRule="auto"/>
        <w:ind w:left="55"/>
        <w:rPr>
          <w:sz w:val="20"/>
          <w:szCs w:val="20"/>
        </w:rPr>
      </w:pPr>
      <w:r w:rsidRPr="00A9055A">
        <w:rPr>
          <w:sz w:val="20"/>
          <w:szCs w:val="20"/>
        </w:rPr>
        <w:t>87</w:t>
      </w:r>
      <w:r w:rsidRPr="00A9055A">
        <w:rPr>
          <w:sz w:val="20"/>
          <w:szCs w:val="20"/>
        </w:rPr>
        <w:tab/>
        <w:t>280-03</w:t>
      </w:r>
      <w:r w:rsidRPr="00A9055A">
        <w:rPr>
          <w:sz w:val="20"/>
          <w:szCs w:val="20"/>
        </w:rPr>
        <w:tab/>
        <w:t>Protihluková stena na moste 202-00 vpravo v km 33,177 - 33,217</w:t>
      </w:r>
    </w:p>
    <w:p w14:paraId="46F8BF15" w14:textId="77777777" w:rsidR="00A9055A" w:rsidRPr="00A9055A" w:rsidRDefault="00A9055A" w:rsidP="00A8181E">
      <w:pPr>
        <w:tabs>
          <w:tab w:val="left" w:pos="1346"/>
        </w:tabs>
        <w:spacing w:after="0" w:line="240" w:lineRule="auto"/>
        <w:ind w:left="55"/>
        <w:rPr>
          <w:sz w:val="20"/>
          <w:szCs w:val="20"/>
        </w:rPr>
      </w:pPr>
      <w:r w:rsidRPr="00A9055A">
        <w:rPr>
          <w:sz w:val="20"/>
          <w:szCs w:val="20"/>
        </w:rPr>
        <w:t>88</w:t>
      </w:r>
      <w:r w:rsidRPr="00A9055A">
        <w:rPr>
          <w:sz w:val="20"/>
          <w:szCs w:val="20"/>
        </w:rPr>
        <w:tab/>
        <w:t>280-04</w:t>
      </w:r>
      <w:r w:rsidRPr="00A9055A">
        <w:rPr>
          <w:sz w:val="20"/>
          <w:szCs w:val="20"/>
        </w:rPr>
        <w:tab/>
        <w:t>Protihluková stena vpravo v km 33,217 - 33,752</w:t>
      </w:r>
    </w:p>
    <w:p w14:paraId="4FC76C95" w14:textId="77777777" w:rsidR="00A9055A" w:rsidRPr="00A9055A" w:rsidRDefault="00A9055A" w:rsidP="00A8181E">
      <w:pPr>
        <w:tabs>
          <w:tab w:val="left" w:pos="1346"/>
        </w:tabs>
        <w:spacing w:after="0" w:line="240" w:lineRule="auto"/>
        <w:ind w:left="55"/>
        <w:rPr>
          <w:sz w:val="20"/>
          <w:szCs w:val="20"/>
        </w:rPr>
      </w:pPr>
      <w:r w:rsidRPr="00A9055A">
        <w:rPr>
          <w:sz w:val="20"/>
          <w:szCs w:val="20"/>
        </w:rPr>
        <w:t>89</w:t>
      </w:r>
      <w:r w:rsidRPr="00A9055A">
        <w:rPr>
          <w:sz w:val="20"/>
          <w:szCs w:val="20"/>
        </w:rPr>
        <w:tab/>
        <w:t>280-05</w:t>
      </w:r>
      <w:r w:rsidRPr="00A9055A">
        <w:rPr>
          <w:sz w:val="20"/>
          <w:szCs w:val="20"/>
        </w:rPr>
        <w:tab/>
        <w:t>Protihluková stena vpravo v km 33,725 - 33,864 dl. 170 m</w:t>
      </w:r>
    </w:p>
    <w:p w14:paraId="309D75CF" w14:textId="77777777" w:rsidR="00A9055A" w:rsidRPr="00A9055A" w:rsidRDefault="00A9055A" w:rsidP="00A8181E">
      <w:pPr>
        <w:tabs>
          <w:tab w:val="left" w:pos="1346"/>
        </w:tabs>
        <w:spacing w:after="0" w:line="240" w:lineRule="auto"/>
        <w:ind w:left="55"/>
        <w:rPr>
          <w:sz w:val="20"/>
          <w:szCs w:val="20"/>
        </w:rPr>
      </w:pPr>
      <w:r w:rsidRPr="00A9055A">
        <w:rPr>
          <w:sz w:val="20"/>
          <w:szCs w:val="20"/>
        </w:rPr>
        <w:t>90</w:t>
      </w:r>
      <w:r w:rsidRPr="00A9055A">
        <w:rPr>
          <w:sz w:val="20"/>
          <w:szCs w:val="20"/>
        </w:rPr>
        <w:tab/>
        <w:t>280-06</w:t>
      </w:r>
      <w:r w:rsidRPr="00A9055A">
        <w:rPr>
          <w:sz w:val="20"/>
          <w:szCs w:val="20"/>
        </w:rPr>
        <w:tab/>
        <w:t>Protihluková stena vpravo v km 33,849 - 33,865</w:t>
      </w:r>
    </w:p>
    <w:p w14:paraId="23BD4C56" w14:textId="77777777" w:rsidR="00A9055A" w:rsidRPr="00A9055A" w:rsidRDefault="00A9055A" w:rsidP="00A8181E">
      <w:pPr>
        <w:tabs>
          <w:tab w:val="left" w:pos="1346"/>
        </w:tabs>
        <w:spacing w:after="0" w:line="240" w:lineRule="auto"/>
        <w:ind w:left="55"/>
        <w:rPr>
          <w:sz w:val="20"/>
          <w:szCs w:val="20"/>
        </w:rPr>
      </w:pPr>
      <w:r w:rsidRPr="00A9055A">
        <w:rPr>
          <w:sz w:val="20"/>
          <w:szCs w:val="20"/>
        </w:rPr>
        <w:t>91</w:t>
      </w:r>
      <w:r w:rsidRPr="00A9055A">
        <w:rPr>
          <w:sz w:val="20"/>
          <w:szCs w:val="20"/>
        </w:rPr>
        <w:tab/>
        <w:t>280-07</w:t>
      </w:r>
      <w:r w:rsidRPr="00A9055A">
        <w:rPr>
          <w:sz w:val="20"/>
          <w:szCs w:val="20"/>
        </w:rPr>
        <w:tab/>
        <w:t>Protihluková stena na moste 203-00 vpravo v km 33,865 - 33,884</w:t>
      </w:r>
    </w:p>
    <w:p w14:paraId="30263352" w14:textId="77777777" w:rsidR="00A9055A" w:rsidRPr="00A9055A" w:rsidRDefault="00A9055A" w:rsidP="00A8181E">
      <w:pPr>
        <w:tabs>
          <w:tab w:val="left" w:pos="1346"/>
        </w:tabs>
        <w:spacing w:after="0" w:line="240" w:lineRule="auto"/>
        <w:ind w:left="55"/>
        <w:rPr>
          <w:sz w:val="20"/>
          <w:szCs w:val="20"/>
        </w:rPr>
      </w:pPr>
      <w:r w:rsidRPr="00A9055A">
        <w:rPr>
          <w:sz w:val="20"/>
          <w:szCs w:val="20"/>
        </w:rPr>
        <w:t>92</w:t>
      </w:r>
      <w:r w:rsidRPr="00A9055A">
        <w:rPr>
          <w:sz w:val="20"/>
          <w:szCs w:val="20"/>
        </w:rPr>
        <w:tab/>
        <w:t>280-08</w:t>
      </w:r>
      <w:r w:rsidRPr="00A9055A">
        <w:rPr>
          <w:sz w:val="20"/>
          <w:szCs w:val="20"/>
        </w:rPr>
        <w:tab/>
        <w:t>Protihluková stena vpravo v km 33,893 - 34,478</w:t>
      </w:r>
    </w:p>
    <w:p w14:paraId="448B8D7B" w14:textId="77777777" w:rsidR="00A9055A" w:rsidRPr="00A9055A" w:rsidRDefault="00A9055A" w:rsidP="00A8181E">
      <w:pPr>
        <w:tabs>
          <w:tab w:val="left" w:pos="1346"/>
        </w:tabs>
        <w:spacing w:after="0" w:line="240" w:lineRule="auto"/>
        <w:ind w:left="55"/>
        <w:rPr>
          <w:sz w:val="20"/>
          <w:szCs w:val="20"/>
        </w:rPr>
      </w:pPr>
      <w:r w:rsidRPr="00A9055A">
        <w:rPr>
          <w:sz w:val="20"/>
          <w:szCs w:val="20"/>
        </w:rPr>
        <w:t>93</w:t>
      </w:r>
      <w:r w:rsidRPr="00A9055A">
        <w:rPr>
          <w:sz w:val="20"/>
          <w:szCs w:val="20"/>
        </w:rPr>
        <w:tab/>
        <w:t>280-09</w:t>
      </w:r>
      <w:r w:rsidRPr="00A9055A">
        <w:rPr>
          <w:sz w:val="20"/>
          <w:szCs w:val="20"/>
        </w:rPr>
        <w:tab/>
        <w:t>Protihluková stena na moste 204-00 vpravo v km 34,478 - 34,514</w:t>
      </w:r>
    </w:p>
    <w:p w14:paraId="38BF8678" w14:textId="77777777" w:rsidR="00A9055A" w:rsidRPr="00A9055A" w:rsidRDefault="00A9055A" w:rsidP="00A8181E">
      <w:pPr>
        <w:tabs>
          <w:tab w:val="left" w:pos="1346"/>
        </w:tabs>
        <w:spacing w:after="0" w:line="240" w:lineRule="auto"/>
        <w:ind w:left="55"/>
        <w:rPr>
          <w:sz w:val="20"/>
          <w:szCs w:val="20"/>
        </w:rPr>
      </w:pPr>
      <w:r w:rsidRPr="00A9055A">
        <w:rPr>
          <w:sz w:val="20"/>
          <w:szCs w:val="20"/>
        </w:rPr>
        <w:t>94</w:t>
      </w:r>
      <w:r w:rsidRPr="00A9055A">
        <w:rPr>
          <w:sz w:val="20"/>
          <w:szCs w:val="20"/>
        </w:rPr>
        <w:tab/>
        <w:t>280-10</w:t>
      </w:r>
      <w:r w:rsidRPr="00A9055A">
        <w:rPr>
          <w:sz w:val="20"/>
          <w:szCs w:val="20"/>
        </w:rPr>
        <w:tab/>
        <w:t>Protihluková stena vpravo v km 34,514 - 34,701</w:t>
      </w:r>
    </w:p>
    <w:p w14:paraId="26967AD1" w14:textId="77777777" w:rsidR="00A9055A" w:rsidRPr="00A9055A" w:rsidRDefault="00A9055A" w:rsidP="00A8181E">
      <w:pPr>
        <w:tabs>
          <w:tab w:val="left" w:pos="1346"/>
        </w:tabs>
        <w:spacing w:after="0" w:line="240" w:lineRule="auto"/>
        <w:ind w:left="55"/>
        <w:rPr>
          <w:sz w:val="20"/>
          <w:szCs w:val="20"/>
        </w:rPr>
      </w:pPr>
      <w:r w:rsidRPr="00A9055A">
        <w:rPr>
          <w:sz w:val="20"/>
          <w:szCs w:val="20"/>
        </w:rPr>
        <w:lastRenderedPageBreak/>
        <w:t>95</w:t>
      </w:r>
      <w:r w:rsidRPr="00A9055A">
        <w:rPr>
          <w:sz w:val="20"/>
          <w:szCs w:val="20"/>
        </w:rPr>
        <w:tab/>
        <w:t>280-11</w:t>
      </w:r>
      <w:r w:rsidRPr="00A9055A">
        <w:rPr>
          <w:sz w:val="20"/>
          <w:szCs w:val="20"/>
        </w:rPr>
        <w:tab/>
        <w:t>Protihluková stena na moste 207-00 vpravo v km 35,919 - 36,053</w:t>
      </w:r>
    </w:p>
    <w:p w14:paraId="75F279DE" w14:textId="77777777" w:rsidR="00A9055A" w:rsidRPr="00A9055A" w:rsidRDefault="00A9055A" w:rsidP="00A8181E">
      <w:pPr>
        <w:tabs>
          <w:tab w:val="left" w:pos="1346"/>
        </w:tabs>
        <w:spacing w:after="0" w:line="240" w:lineRule="auto"/>
        <w:ind w:left="55"/>
        <w:rPr>
          <w:sz w:val="20"/>
          <w:szCs w:val="20"/>
        </w:rPr>
      </w:pPr>
      <w:r w:rsidRPr="00A9055A">
        <w:rPr>
          <w:sz w:val="20"/>
          <w:szCs w:val="20"/>
        </w:rPr>
        <w:t>96</w:t>
      </w:r>
      <w:r w:rsidRPr="00A9055A">
        <w:rPr>
          <w:sz w:val="20"/>
          <w:szCs w:val="20"/>
        </w:rPr>
        <w:tab/>
        <w:t>280-12</w:t>
      </w:r>
      <w:r w:rsidRPr="00A9055A">
        <w:rPr>
          <w:sz w:val="20"/>
          <w:szCs w:val="20"/>
        </w:rPr>
        <w:tab/>
        <w:t>Protihluková stena na moste 208-00 vpravo v km 36,762 - 36,826</w:t>
      </w:r>
    </w:p>
    <w:p w14:paraId="723A2099" w14:textId="77777777" w:rsidR="00A9055A" w:rsidRPr="00A9055A" w:rsidRDefault="00A9055A" w:rsidP="00A8181E">
      <w:pPr>
        <w:tabs>
          <w:tab w:val="left" w:pos="1346"/>
        </w:tabs>
        <w:spacing w:after="0" w:line="240" w:lineRule="auto"/>
        <w:ind w:left="55"/>
        <w:rPr>
          <w:sz w:val="20"/>
          <w:szCs w:val="20"/>
        </w:rPr>
      </w:pPr>
      <w:r w:rsidRPr="00A9055A">
        <w:rPr>
          <w:sz w:val="20"/>
          <w:szCs w:val="20"/>
        </w:rPr>
        <w:t>97</w:t>
      </w:r>
      <w:r w:rsidRPr="00A9055A">
        <w:rPr>
          <w:sz w:val="20"/>
          <w:szCs w:val="20"/>
        </w:rPr>
        <w:tab/>
        <w:t>280-13</w:t>
      </w:r>
      <w:r w:rsidRPr="00A9055A">
        <w:rPr>
          <w:sz w:val="20"/>
          <w:szCs w:val="20"/>
        </w:rPr>
        <w:tab/>
        <w:t>Protihluková stena vpravo v km 36,826 - 36.992</w:t>
      </w:r>
    </w:p>
    <w:p w14:paraId="3B017D9A" w14:textId="77777777" w:rsidR="00A9055A" w:rsidRPr="00A9055A" w:rsidRDefault="00A9055A" w:rsidP="00A8181E">
      <w:pPr>
        <w:tabs>
          <w:tab w:val="left" w:pos="1346"/>
        </w:tabs>
        <w:spacing w:after="0" w:line="240" w:lineRule="auto"/>
        <w:ind w:left="55"/>
        <w:rPr>
          <w:sz w:val="20"/>
          <w:szCs w:val="20"/>
        </w:rPr>
      </w:pPr>
      <w:r w:rsidRPr="00A9055A">
        <w:rPr>
          <w:sz w:val="20"/>
          <w:szCs w:val="20"/>
        </w:rPr>
        <w:t>98</w:t>
      </w:r>
      <w:r w:rsidRPr="00A9055A">
        <w:rPr>
          <w:sz w:val="20"/>
          <w:szCs w:val="20"/>
        </w:rPr>
        <w:tab/>
        <w:t>280-14</w:t>
      </w:r>
      <w:r w:rsidRPr="00A9055A">
        <w:rPr>
          <w:sz w:val="20"/>
          <w:szCs w:val="20"/>
        </w:rPr>
        <w:tab/>
        <w:t>Protihluková stena vpravo v km 36,992 - 37.019</w:t>
      </w:r>
    </w:p>
    <w:p w14:paraId="433C45B3" w14:textId="77777777" w:rsidR="00A9055A" w:rsidRPr="00A9055A" w:rsidRDefault="00A9055A" w:rsidP="00A8181E">
      <w:pPr>
        <w:tabs>
          <w:tab w:val="left" w:pos="1346"/>
        </w:tabs>
        <w:spacing w:after="0" w:line="240" w:lineRule="auto"/>
        <w:ind w:left="55"/>
        <w:rPr>
          <w:sz w:val="20"/>
          <w:szCs w:val="20"/>
        </w:rPr>
      </w:pPr>
      <w:r w:rsidRPr="00A9055A">
        <w:rPr>
          <w:sz w:val="20"/>
          <w:szCs w:val="20"/>
        </w:rPr>
        <w:t>99</w:t>
      </w:r>
      <w:r w:rsidRPr="00A9055A">
        <w:rPr>
          <w:sz w:val="20"/>
          <w:szCs w:val="20"/>
        </w:rPr>
        <w:tab/>
        <w:t>281-00</w:t>
      </w:r>
      <w:r w:rsidRPr="00A9055A">
        <w:rPr>
          <w:sz w:val="20"/>
          <w:szCs w:val="20"/>
        </w:rPr>
        <w:tab/>
        <w:t>Protihluková stena v strede v km 35,775 - 35,907</w:t>
      </w:r>
    </w:p>
    <w:p w14:paraId="7A4ACC2D" w14:textId="77777777" w:rsidR="00A9055A" w:rsidRPr="00A9055A" w:rsidRDefault="00A9055A" w:rsidP="00A8181E">
      <w:pPr>
        <w:tabs>
          <w:tab w:val="left" w:pos="1346"/>
        </w:tabs>
        <w:spacing w:after="0" w:line="240" w:lineRule="auto"/>
        <w:ind w:left="55"/>
        <w:rPr>
          <w:sz w:val="20"/>
          <w:szCs w:val="20"/>
        </w:rPr>
      </w:pPr>
      <w:r w:rsidRPr="00A9055A">
        <w:rPr>
          <w:sz w:val="20"/>
          <w:szCs w:val="20"/>
        </w:rPr>
        <w:t>100</w:t>
      </w:r>
      <w:r w:rsidRPr="00A9055A">
        <w:rPr>
          <w:sz w:val="20"/>
          <w:szCs w:val="20"/>
        </w:rPr>
        <w:tab/>
        <w:t>281-01</w:t>
      </w:r>
      <w:r w:rsidRPr="00A9055A">
        <w:rPr>
          <w:sz w:val="20"/>
          <w:szCs w:val="20"/>
        </w:rPr>
        <w:tab/>
        <w:t>Protihluková stena na moste 207-00 v strede v km 35,907 - 36,048</w:t>
      </w:r>
    </w:p>
    <w:p w14:paraId="2287C69F" w14:textId="77777777" w:rsidR="00A9055A" w:rsidRPr="00A9055A" w:rsidRDefault="00A9055A" w:rsidP="00A8181E">
      <w:pPr>
        <w:tabs>
          <w:tab w:val="left" w:pos="1346"/>
        </w:tabs>
        <w:spacing w:after="0" w:line="240" w:lineRule="auto"/>
        <w:ind w:left="55"/>
        <w:rPr>
          <w:sz w:val="20"/>
          <w:szCs w:val="20"/>
        </w:rPr>
      </w:pPr>
      <w:r w:rsidRPr="00A9055A">
        <w:rPr>
          <w:sz w:val="20"/>
          <w:szCs w:val="20"/>
        </w:rPr>
        <w:t>101</w:t>
      </w:r>
      <w:r w:rsidRPr="00A9055A">
        <w:rPr>
          <w:sz w:val="20"/>
          <w:szCs w:val="20"/>
        </w:rPr>
        <w:tab/>
        <w:t>282-00</w:t>
      </w:r>
      <w:r w:rsidRPr="00A9055A">
        <w:rPr>
          <w:sz w:val="20"/>
          <w:szCs w:val="20"/>
        </w:rPr>
        <w:tab/>
        <w:t>Protihluková stena na jestvujúcom moste ev.č. 11A-010 vľavo v km ZÚ - 33,043</w:t>
      </w:r>
    </w:p>
    <w:p w14:paraId="4DDB875F" w14:textId="77777777" w:rsidR="00A9055A" w:rsidRPr="00A9055A" w:rsidRDefault="00A9055A" w:rsidP="00A8181E">
      <w:pPr>
        <w:tabs>
          <w:tab w:val="left" w:pos="1346"/>
        </w:tabs>
        <w:spacing w:after="0" w:line="240" w:lineRule="auto"/>
        <w:ind w:left="55"/>
        <w:rPr>
          <w:sz w:val="20"/>
          <w:szCs w:val="20"/>
        </w:rPr>
      </w:pPr>
      <w:r w:rsidRPr="00A9055A">
        <w:rPr>
          <w:sz w:val="20"/>
          <w:szCs w:val="20"/>
        </w:rPr>
        <w:t>102</w:t>
      </w:r>
      <w:r w:rsidRPr="00A9055A">
        <w:rPr>
          <w:sz w:val="20"/>
          <w:szCs w:val="20"/>
        </w:rPr>
        <w:tab/>
        <w:t>282-01</w:t>
      </w:r>
      <w:r w:rsidRPr="00A9055A">
        <w:rPr>
          <w:sz w:val="20"/>
          <w:szCs w:val="20"/>
        </w:rPr>
        <w:tab/>
        <w:t>Protihluková stena vľavo v km 33,043 - 33,182</w:t>
      </w:r>
    </w:p>
    <w:p w14:paraId="79E51788" w14:textId="77777777" w:rsidR="00A9055A" w:rsidRPr="00A9055A" w:rsidRDefault="00A9055A" w:rsidP="00A8181E">
      <w:pPr>
        <w:tabs>
          <w:tab w:val="left" w:pos="1346"/>
        </w:tabs>
        <w:spacing w:after="0" w:line="240" w:lineRule="auto"/>
        <w:ind w:left="1345" w:hanging="1290"/>
        <w:rPr>
          <w:sz w:val="20"/>
          <w:szCs w:val="20"/>
        </w:rPr>
      </w:pPr>
      <w:r w:rsidRPr="00A9055A">
        <w:rPr>
          <w:sz w:val="20"/>
          <w:szCs w:val="20"/>
        </w:rPr>
        <w:t>103</w:t>
      </w:r>
      <w:r w:rsidRPr="00A9055A">
        <w:rPr>
          <w:sz w:val="20"/>
          <w:szCs w:val="20"/>
        </w:rPr>
        <w:tab/>
      </w:r>
      <w:r w:rsidR="00A8181E">
        <w:rPr>
          <w:sz w:val="20"/>
          <w:szCs w:val="20"/>
        </w:rPr>
        <w:tab/>
      </w:r>
      <w:r w:rsidRPr="00A9055A">
        <w:rPr>
          <w:sz w:val="20"/>
          <w:szCs w:val="20"/>
        </w:rPr>
        <w:t>282-02</w:t>
      </w:r>
      <w:r w:rsidRPr="00A9055A">
        <w:rPr>
          <w:sz w:val="20"/>
          <w:szCs w:val="20"/>
        </w:rPr>
        <w:tab/>
        <w:t>Protihluková stena na jestvujúcom moste ev.č. 11A-009 vľavo v km 33,191 - 33,229</w:t>
      </w:r>
    </w:p>
    <w:p w14:paraId="64C4BC4F" w14:textId="77777777" w:rsidR="00A9055A" w:rsidRPr="00A9055A" w:rsidRDefault="00A9055A" w:rsidP="00A8181E">
      <w:pPr>
        <w:tabs>
          <w:tab w:val="left" w:pos="1346"/>
        </w:tabs>
        <w:spacing w:after="0" w:line="240" w:lineRule="auto"/>
        <w:ind w:left="55"/>
        <w:rPr>
          <w:sz w:val="20"/>
          <w:szCs w:val="20"/>
        </w:rPr>
      </w:pPr>
      <w:r w:rsidRPr="00A9055A">
        <w:rPr>
          <w:sz w:val="20"/>
          <w:szCs w:val="20"/>
        </w:rPr>
        <w:t>104</w:t>
      </w:r>
      <w:r w:rsidRPr="00A9055A">
        <w:rPr>
          <w:sz w:val="20"/>
          <w:szCs w:val="20"/>
        </w:rPr>
        <w:tab/>
        <w:t>282-03</w:t>
      </w:r>
      <w:r w:rsidRPr="00A9055A">
        <w:rPr>
          <w:sz w:val="20"/>
          <w:szCs w:val="20"/>
        </w:rPr>
        <w:tab/>
        <w:t>Protihluková stena vľavo v km 33,229 - 33,275</w:t>
      </w:r>
    </w:p>
    <w:p w14:paraId="6A78FEEF" w14:textId="77777777" w:rsidR="00A9055A" w:rsidRPr="00A9055A" w:rsidRDefault="00A9055A" w:rsidP="00A8181E">
      <w:pPr>
        <w:tabs>
          <w:tab w:val="left" w:pos="1346"/>
        </w:tabs>
        <w:spacing w:after="0" w:line="240" w:lineRule="auto"/>
        <w:ind w:left="55"/>
        <w:rPr>
          <w:sz w:val="20"/>
          <w:szCs w:val="20"/>
        </w:rPr>
      </w:pPr>
      <w:r w:rsidRPr="00A9055A">
        <w:rPr>
          <w:sz w:val="20"/>
          <w:szCs w:val="20"/>
        </w:rPr>
        <w:t>105</w:t>
      </w:r>
      <w:r w:rsidRPr="00A9055A">
        <w:rPr>
          <w:sz w:val="20"/>
          <w:szCs w:val="20"/>
        </w:rPr>
        <w:tab/>
        <w:t>282-04</w:t>
      </w:r>
      <w:r w:rsidRPr="00A9055A">
        <w:rPr>
          <w:sz w:val="20"/>
          <w:szCs w:val="20"/>
        </w:rPr>
        <w:tab/>
        <w:t>Protihluková stena vľavo v km 33,824 - 33,871</w:t>
      </w:r>
    </w:p>
    <w:p w14:paraId="3ED907AB" w14:textId="77777777" w:rsidR="00A9055A" w:rsidRPr="00A9055A" w:rsidRDefault="00A9055A" w:rsidP="00A8181E">
      <w:pPr>
        <w:tabs>
          <w:tab w:val="left" w:pos="1346"/>
        </w:tabs>
        <w:spacing w:after="0" w:line="240" w:lineRule="auto"/>
        <w:ind w:left="1345" w:hanging="1290"/>
        <w:rPr>
          <w:sz w:val="20"/>
          <w:szCs w:val="20"/>
        </w:rPr>
      </w:pPr>
      <w:r w:rsidRPr="00A9055A">
        <w:rPr>
          <w:sz w:val="20"/>
          <w:szCs w:val="20"/>
        </w:rPr>
        <w:t>106</w:t>
      </w:r>
      <w:r w:rsidRPr="00A9055A">
        <w:rPr>
          <w:sz w:val="20"/>
          <w:szCs w:val="20"/>
        </w:rPr>
        <w:tab/>
      </w:r>
      <w:r w:rsidR="00A8181E">
        <w:rPr>
          <w:sz w:val="20"/>
          <w:szCs w:val="20"/>
        </w:rPr>
        <w:tab/>
      </w:r>
      <w:r w:rsidRPr="00A9055A">
        <w:rPr>
          <w:sz w:val="20"/>
          <w:szCs w:val="20"/>
        </w:rPr>
        <w:t>282-05</w:t>
      </w:r>
      <w:r w:rsidRPr="00A9055A">
        <w:rPr>
          <w:sz w:val="20"/>
          <w:szCs w:val="20"/>
        </w:rPr>
        <w:tab/>
        <w:t>Protihluková stena na jestvujúcom moste ev.č. 11A-008 vľavo v km 33,871 - 33,892</w:t>
      </w:r>
    </w:p>
    <w:p w14:paraId="2707F3BA" w14:textId="77777777" w:rsidR="00A9055A" w:rsidRPr="00A9055A" w:rsidRDefault="00A9055A" w:rsidP="00A8181E">
      <w:pPr>
        <w:tabs>
          <w:tab w:val="left" w:pos="1346"/>
        </w:tabs>
        <w:spacing w:after="0" w:line="240" w:lineRule="auto"/>
        <w:ind w:left="55"/>
        <w:rPr>
          <w:sz w:val="20"/>
          <w:szCs w:val="20"/>
        </w:rPr>
      </w:pPr>
      <w:r w:rsidRPr="00A9055A">
        <w:rPr>
          <w:sz w:val="20"/>
          <w:szCs w:val="20"/>
        </w:rPr>
        <w:t>107</w:t>
      </w:r>
      <w:r w:rsidRPr="00A9055A">
        <w:rPr>
          <w:sz w:val="20"/>
          <w:szCs w:val="20"/>
        </w:rPr>
        <w:tab/>
        <w:t>282-06</w:t>
      </w:r>
      <w:r w:rsidRPr="00A9055A">
        <w:rPr>
          <w:sz w:val="20"/>
          <w:szCs w:val="20"/>
        </w:rPr>
        <w:tab/>
        <w:t>Protihluková stena vľavo v km 33,892 - 34,489</w:t>
      </w:r>
    </w:p>
    <w:p w14:paraId="771E00C8" w14:textId="77777777" w:rsidR="00A9055A" w:rsidRPr="00A9055A" w:rsidRDefault="00A9055A" w:rsidP="00A8181E">
      <w:pPr>
        <w:tabs>
          <w:tab w:val="left" w:pos="1346"/>
        </w:tabs>
        <w:spacing w:after="0" w:line="240" w:lineRule="auto"/>
        <w:ind w:left="1345" w:hanging="1290"/>
        <w:rPr>
          <w:sz w:val="20"/>
          <w:szCs w:val="20"/>
        </w:rPr>
      </w:pPr>
      <w:r w:rsidRPr="00A9055A">
        <w:rPr>
          <w:sz w:val="20"/>
          <w:szCs w:val="20"/>
        </w:rPr>
        <w:t>108</w:t>
      </w:r>
      <w:r w:rsidRPr="00A9055A">
        <w:rPr>
          <w:sz w:val="20"/>
          <w:szCs w:val="20"/>
        </w:rPr>
        <w:tab/>
      </w:r>
      <w:r w:rsidR="00A8181E">
        <w:rPr>
          <w:sz w:val="20"/>
          <w:szCs w:val="20"/>
        </w:rPr>
        <w:tab/>
      </w:r>
      <w:r w:rsidRPr="00A9055A">
        <w:rPr>
          <w:sz w:val="20"/>
          <w:szCs w:val="20"/>
        </w:rPr>
        <w:t>282-07</w:t>
      </w:r>
      <w:r w:rsidRPr="00A9055A">
        <w:rPr>
          <w:sz w:val="20"/>
          <w:szCs w:val="20"/>
        </w:rPr>
        <w:tab/>
        <w:t>Protihluková stena na jestvujúcom moste ev. č. 11A-007 vľavo v km 34,489 - 34,529</w:t>
      </w:r>
    </w:p>
    <w:p w14:paraId="5510ED2B" w14:textId="77777777" w:rsidR="00A9055A" w:rsidRPr="00A9055A" w:rsidRDefault="00A9055A" w:rsidP="00A8181E">
      <w:pPr>
        <w:tabs>
          <w:tab w:val="left" w:pos="1346"/>
        </w:tabs>
        <w:spacing w:after="0" w:line="240" w:lineRule="auto"/>
        <w:ind w:left="55"/>
        <w:rPr>
          <w:sz w:val="20"/>
          <w:szCs w:val="20"/>
        </w:rPr>
      </w:pPr>
      <w:r w:rsidRPr="00A9055A">
        <w:rPr>
          <w:sz w:val="20"/>
          <w:szCs w:val="20"/>
        </w:rPr>
        <w:t>109</w:t>
      </w:r>
      <w:r w:rsidRPr="00A9055A">
        <w:rPr>
          <w:sz w:val="20"/>
          <w:szCs w:val="20"/>
        </w:rPr>
        <w:tab/>
        <w:t>282-08</w:t>
      </w:r>
      <w:r w:rsidRPr="00A9055A">
        <w:rPr>
          <w:sz w:val="20"/>
          <w:szCs w:val="20"/>
        </w:rPr>
        <w:tab/>
        <w:t>Protihluková stena vľavo v km 34,529 - 34,938</w:t>
      </w:r>
    </w:p>
    <w:p w14:paraId="056775D9" w14:textId="77777777" w:rsidR="00A9055A" w:rsidRPr="00A9055A" w:rsidRDefault="00A9055A" w:rsidP="00A8181E">
      <w:pPr>
        <w:tabs>
          <w:tab w:val="left" w:pos="1346"/>
        </w:tabs>
        <w:spacing w:after="0" w:line="240" w:lineRule="auto"/>
        <w:ind w:left="1345" w:hanging="1290"/>
        <w:rPr>
          <w:sz w:val="20"/>
          <w:szCs w:val="20"/>
        </w:rPr>
      </w:pPr>
      <w:r w:rsidRPr="00A9055A">
        <w:rPr>
          <w:sz w:val="20"/>
          <w:szCs w:val="20"/>
        </w:rPr>
        <w:t>110</w:t>
      </w:r>
      <w:r w:rsidRPr="00A9055A">
        <w:rPr>
          <w:sz w:val="20"/>
          <w:szCs w:val="20"/>
        </w:rPr>
        <w:tab/>
      </w:r>
      <w:r w:rsidR="00A8181E">
        <w:rPr>
          <w:sz w:val="20"/>
          <w:szCs w:val="20"/>
        </w:rPr>
        <w:tab/>
      </w:r>
      <w:r w:rsidRPr="00A9055A">
        <w:rPr>
          <w:sz w:val="20"/>
          <w:szCs w:val="20"/>
        </w:rPr>
        <w:t>282-09</w:t>
      </w:r>
      <w:r w:rsidRPr="00A9055A">
        <w:rPr>
          <w:sz w:val="20"/>
          <w:szCs w:val="20"/>
        </w:rPr>
        <w:tab/>
        <w:t xml:space="preserve">Protihluková stena na jestvujúcom moste ev.č. 11A-006 vľavo v km 34,938 - </w:t>
      </w:r>
      <w:r w:rsidR="00A8181E">
        <w:rPr>
          <w:sz w:val="20"/>
          <w:szCs w:val="20"/>
        </w:rPr>
        <w:t xml:space="preserve"> </w:t>
      </w:r>
      <w:r w:rsidRPr="00A9055A">
        <w:rPr>
          <w:sz w:val="20"/>
          <w:szCs w:val="20"/>
        </w:rPr>
        <w:t>35,058</w:t>
      </w:r>
    </w:p>
    <w:p w14:paraId="6D20B688" w14:textId="77777777" w:rsidR="00A9055A" w:rsidRPr="00A9055A" w:rsidRDefault="00A9055A" w:rsidP="00A8181E">
      <w:pPr>
        <w:tabs>
          <w:tab w:val="left" w:pos="1346"/>
        </w:tabs>
        <w:spacing w:after="0" w:line="240" w:lineRule="auto"/>
        <w:ind w:left="55"/>
        <w:rPr>
          <w:sz w:val="20"/>
          <w:szCs w:val="20"/>
        </w:rPr>
      </w:pPr>
      <w:r w:rsidRPr="00A9055A">
        <w:rPr>
          <w:sz w:val="20"/>
          <w:szCs w:val="20"/>
        </w:rPr>
        <w:t>111</w:t>
      </w:r>
      <w:r w:rsidRPr="00A9055A">
        <w:rPr>
          <w:sz w:val="20"/>
          <w:szCs w:val="20"/>
        </w:rPr>
        <w:tab/>
        <w:t>282-10</w:t>
      </w:r>
      <w:r w:rsidRPr="00A9055A">
        <w:rPr>
          <w:sz w:val="20"/>
          <w:szCs w:val="20"/>
        </w:rPr>
        <w:tab/>
        <w:t>Protihluková stena vľavo v km 35,058 - 35,441</w:t>
      </w:r>
    </w:p>
    <w:p w14:paraId="1B078229" w14:textId="77777777" w:rsidR="00A9055A" w:rsidRPr="00A9055A" w:rsidRDefault="00A9055A" w:rsidP="00A8181E">
      <w:pPr>
        <w:tabs>
          <w:tab w:val="left" w:pos="1346"/>
        </w:tabs>
        <w:spacing w:after="0" w:line="240" w:lineRule="auto"/>
        <w:ind w:left="1345" w:hanging="1290"/>
        <w:rPr>
          <w:sz w:val="20"/>
          <w:szCs w:val="20"/>
        </w:rPr>
      </w:pPr>
      <w:r w:rsidRPr="00A9055A">
        <w:rPr>
          <w:sz w:val="20"/>
          <w:szCs w:val="20"/>
        </w:rPr>
        <w:t>112</w:t>
      </w:r>
      <w:r w:rsidRPr="00A9055A">
        <w:rPr>
          <w:sz w:val="20"/>
          <w:szCs w:val="20"/>
        </w:rPr>
        <w:tab/>
      </w:r>
      <w:r w:rsidR="00A8181E">
        <w:rPr>
          <w:sz w:val="20"/>
          <w:szCs w:val="20"/>
        </w:rPr>
        <w:tab/>
      </w:r>
      <w:r w:rsidRPr="00A9055A">
        <w:rPr>
          <w:sz w:val="20"/>
          <w:szCs w:val="20"/>
        </w:rPr>
        <w:t>282-11</w:t>
      </w:r>
      <w:r w:rsidRPr="00A9055A">
        <w:rPr>
          <w:sz w:val="20"/>
          <w:szCs w:val="20"/>
        </w:rPr>
        <w:tab/>
        <w:t>Protihluková stena na jestvujúcich mostoch ev.č. 11A-003 a 11A-004 vľavo v km 35,443 - 35,750</w:t>
      </w:r>
    </w:p>
    <w:p w14:paraId="0A191106" w14:textId="77777777" w:rsidR="00A9055A" w:rsidRPr="00A9055A" w:rsidRDefault="00A9055A" w:rsidP="00A8181E">
      <w:pPr>
        <w:tabs>
          <w:tab w:val="left" w:pos="1346"/>
        </w:tabs>
        <w:spacing w:after="0" w:line="240" w:lineRule="auto"/>
        <w:ind w:left="55"/>
        <w:rPr>
          <w:sz w:val="20"/>
          <w:szCs w:val="20"/>
        </w:rPr>
      </w:pPr>
      <w:r w:rsidRPr="00A9055A">
        <w:rPr>
          <w:sz w:val="20"/>
          <w:szCs w:val="20"/>
        </w:rPr>
        <w:t>113</w:t>
      </w:r>
      <w:r w:rsidRPr="00A9055A">
        <w:rPr>
          <w:sz w:val="20"/>
          <w:szCs w:val="20"/>
        </w:rPr>
        <w:tab/>
        <w:t>282-12</w:t>
      </w:r>
      <w:r w:rsidRPr="00A9055A">
        <w:rPr>
          <w:sz w:val="20"/>
          <w:szCs w:val="20"/>
        </w:rPr>
        <w:tab/>
        <w:t>Protihluková stena vľavo v km 35,750 - 35,910</w:t>
      </w:r>
    </w:p>
    <w:p w14:paraId="7EAEDA82" w14:textId="77777777" w:rsidR="00A9055A" w:rsidRPr="00A9055A" w:rsidRDefault="00A9055A" w:rsidP="00A8181E">
      <w:pPr>
        <w:tabs>
          <w:tab w:val="left" w:pos="1346"/>
        </w:tabs>
        <w:spacing w:after="0" w:line="240" w:lineRule="auto"/>
        <w:ind w:left="1345" w:hanging="1290"/>
        <w:rPr>
          <w:sz w:val="20"/>
          <w:szCs w:val="20"/>
        </w:rPr>
      </w:pPr>
      <w:r w:rsidRPr="00A9055A">
        <w:rPr>
          <w:sz w:val="20"/>
          <w:szCs w:val="20"/>
        </w:rPr>
        <w:t>114</w:t>
      </w:r>
      <w:r w:rsidRPr="00A9055A">
        <w:rPr>
          <w:sz w:val="20"/>
          <w:szCs w:val="20"/>
        </w:rPr>
        <w:tab/>
      </w:r>
      <w:r w:rsidR="00A8181E">
        <w:rPr>
          <w:sz w:val="20"/>
          <w:szCs w:val="20"/>
        </w:rPr>
        <w:tab/>
      </w:r>
      <w:r w:rsidRPr="00A9055A">
        <w:rPr>
          <w:sz w:val="20"/>
          <w:szCs w:val="20"/>
        </w:rPr>
        <w:t>282-13</w:t>
      </w:r>
      <w:r w:rsidRPr="00A9055A">
        <w:rPr>
          <w:sz w:val="20"/>
          <w:szCs w:val="20"/>
        </w:rPr>
        <w:tab/>
        <w:t xml:space="preserve">Protihluková stena na jestvujúcom moste ev.č. 11A-002 vľavo v km 35,910 - </w:t>
      </w:r>
      <w:r w:rsidR="00A8181E">
        <w:rPr>
          <w:sz w:val="20"/>
          <w:szCs w:val="20"/>
        </w:rPr>
        <w:t xml:space="preserve">  </w:t>
      </w:r>
      <w:r w:rsidRPr="00A9055A">
        <w:rPr>
          <w:sz w:val="20"/>
          <w:szCs w:val="20"/>
        </w:rPr>
        <w:t>36,052</w:t>
      </w:r>
    </w:p>
    <w:p w14:paraId="1501AA6F" w14:textId="77777777" w:rsidR="00A9055A" w:rsidRPr="00A9055A" w:rsidRDefault="00A9055A" w:rsidP="00A8181E">
      <w:pPr>
        <w:tabs>
          <w:tab w:val="left" w:pos="1346"/>
        </w:tabs>
        <w:spacing w:after="0" w:line="240" w:lineRule="auto"/>
        <w:ind w:left="55"/>
        <w:rPr>
          <w:sz w:val="20"/>
          <w:szCs w:val="20"/>
        </w:rPr>
      </w:pPr>
      <w:r w:rsidRPr="00A9055A">
        <w:rPr>
          <w:sz w:val="20"/>
          <w:szCs w:val="20"/>
        </w:rPr>
        <w:t>115</w:t>
      </w:r>
      <w:r w:rsidRPr="00A9055A">
        <w:rPr>
          <w:sz w:val="20"/>
          <w:szCs w:val="20"/>
        </w:rPr>
        <w:tab/>
        <w:t>283-00</w:t>
      </w:r>
      <w:r w:rsidRPr="00A9055A">
        <w:rPr>
          <w:sz w:val="20"/>
          <w:szCs w:val="20"/>
        </w:rPr>
        <w:tab/>
        <w:t>Demolácia jestvujúcich PHS</w:t>
      </w:r>
    </w:p>
    <w:p w14:paraId="7BF42BE1" w14:textId="77777777" w:rsidR="00A9055A" w:rsidRPr="00A9055A" w:rsidRDefault="00A9055A" w:rsidP="00A8181E">
      <w:pPr>
        <w:tabs>
          <w:tab w:val="left" w:pos="1346"/>
        </w:tabs>
        <w:spacing w:after="0" w:line="240" w:lineRule="auto"/>
        <w:ind w:left="55"/>
        <w:rPr>
          <w:sz w:val="20"/>
          <w:szCs w:val="20"/>
        </w:rPr>
      </w:pPr>
      <w:r w:rsidRPr="00A9055A">
        <w:rPr>
          <w:sz w:val="20"/>
          <w:szCs w:val="20"/>
        </w:rPr>
        <w:t>116</w:t>
      </w:r>
      <w:r w:rsidRPr="00A9055A">
        <w:rPr>
          <w:sz w:val="20"/>
          <w:szCs w:val="20"/>
        </w:rPr>
        <w:tab/>
        <w:t>301-00</w:t>
      </w:r>
      <w:r w:rsidRPr="00A9055A">
        <w:rPr>
          <w:sz w:val="20"/>
          <w:szCs w:val="20"/>
        </w:rPr>
        <w:tab/>
        <w:t>Oplotenie diaľnice</w:t>
      </w:r>
    </w:p>
    <w:p w14:paraId="6144427C" w14:textId="77777777" w:rsidR="00A9055A" w:rsidRPr="00A9055A" w:rsidRDefault="00A9055A" w:rsidP="00A8181E">
      <w:pPr>
        <w:tabs>
          <w:tab w:val="left" w:pos="1346"/>
        </w:tabs>
        <w:spacing w:after="0" w:line="240" w:lineRule="auto"/>
        <w:ind w:left="55"/>
        <w:rPr>
          <w:sz w:val="20"/>
          <w:szCs w:val="20"/>
        </w:rPr>
      </w:pPr>
      <w:r w:rsidRPr="00A9055A">
        <w:rPr>
          <w:sz w:val="20"/>
          <w:szCs w:val="20"/>
        </w:rPr>
        <w:t>117</w:t>
      </w:r>
      <w:r w:rsidRPr="00A9055A">
        <w:rPr>
          <w:sz w:val="20"/>
          <w:szCs w:val="20"/>
        </w:rPr>
        <w:tab/>
        <w:t>302-00</w:t>
      </w:r>
      <w:r w:rsidRPr="00A9055A">
        <w:rPr>
          <w:sz w:val="20"/>
          <w:szCs w:val="20"/>
        </w:rPr>
        <w:tab/>
        <w:t>Náhradné oplotenie súkromných pozemkov</w:t>
      </w:r>
    </w:p>
    <w:p w14:paraId="12B770AE" w14:textId="77777777" w:rsidR="00A9055A" w:rsidRPr="00A9055A" w:rsidRDefault="00A9055A" w:rsidP="00A8181E">
      <w:pPr>
        <w:tabs>
          <w:tab w:val="left" w:pos="1346"/>
        </w:tabs>
        <w:spacing w:after="0" w:line="240" w:lineRule="auto"/>
        <w:ind w:left="55"/>
        <w:rPr>
          <w:sz w:val="20"/>
          <w:szCs w:val="20"/>
        </w:rPr>
      </w:pPr>
      <w:r w:rsidRPr="00A9055A">
        <w:rPr>
          <w:sz w:val="20"/>
          <w:szCs w:val="20"/>
        </w:rPr>
        <w:t>118</w:t>
      </w:r>
      <w:r w:rsidRPr="00A9055A">
        <w:rPr>
          <w:sz w:val="20"/>
          <w:szCs w:val="20"/>
        </w:rPr>
        <w:tab/>
        <w:t>401-00.01</w:t>
      </w:r>
      <w:r w:rsidRPr="00A9055A">
        <w:rPr>
          <w:sz w:val="20"/>
          <w:szCs w:val="20"/>
        </w:rPr>
        <w:tab/>
        <w:t>Portál Žilina</w:t>
      </w:r>
    </w:p>
    <w:p w14:paraId="226A90B0" w14:textId="77777777" w:rsidR="00A9055A" w:rsidRPr="00A9055A" w:rsidRDefault="00A9055A" w:rsidP="00A8181E">
      <w:pPr>
        <w:tabs>
          <w:tab w:val="left" w:pos="1346"/>
        </w:tabs>
        <w:spacing w:after="0" w:line="240" w:lineRule="auto"/>
        <w:ind w:left="55"/>
        <w:rPr>
          <w:sz w:val="20"/>
          <w:szCs w:val="20"/>
        </w:rPr>
      </w:pPr>
      <w:r w:rsidRPr="00A9055A">
        <w:rPr>
          <w:sz w:val="20"/>
          <w:szCs w:val="20"/>
        </w:rPr>
        <w:t>119</w:t>
      </w:r>
      <w:r w:rsidRPr="00A9055A">
        <w:rPr>
          <w:sz w:val="20"/>
          <w:szCs w:val="20"/>
        </w:rPr>
        <w:tab/>
        <w:t>401-00.011</w:t>
      </w:r>
      <w:r w:rsidRPr="00A9055A">
        <w:rPr>
          <w:sz w:val="20"/>
          <w:szCs w:val="20"/>
        </w:rPr>
        <w:tab/>
        <w:t>Portál na razenie a HTÚ</w:t>
      </w:r>
    </w:p>
    <w:p w14:paraId="6D3D82BB" w14:textId="77777777" w:rsidR="00A9055A" w:rsidRPr="00A9055A" w:rsidRDefault="00A9055A" w:rsidP="00A8181E">
      <w:pPr>
        <w:tabs>
          <w:tab w:val="left" w:pos="1346"/>
        </w:tabs>
        <w:spacing w:after="0" w:line="240" w:lineRule="auto"/>
        <w:ind w:left="55"/>
        <w:rPr>
          <w:sz w:val="20"/>
          <w:szCs w:val="20"/>
        </w:rPr>
      </w:pPr>
      <w:r w:rsidRPr="00A9055A">
        <w:rPr>
          <w:sz w:val="20"/>
          <w:szCs w:val="20"/>
        </w:rPr>
        <w:t>120</w:t>
      </w:r>
      <w:r w:rsidRPr="00A9055A">
        <w:rPr>
          <w:sz w:val="20"/>
          <w:szCs w:val="20"/>
        </w:rPr>
        <w:tab/>
        <w:t>401-00.012</w:t>
      </w:r>
      <w:r w:rsidRPr="00A9055A">
        <w:rPr>
          <w:sz w:val="20"/>
          <w:szCs w:val="20"/>
        </w:rPr>
        <w:tab/>
        <w:t>Zárubný múr a konečné terénne úpravy</w:t>
      </w:r>
    </w:p>
    <w:p w14:paraId="6BCD351E" w14:textId="77777777" w:rsidR="00A9055A" w:rsidRPr="00A9055A" w:rsidRDefault="00A9055A" w:rsidP="00A8181E">
      <w:pPr>
        <w:tabs>
          <w:tab w:val="left" w:pos="1346"/>
        </w:tabs>
        <w:spacing w:after="0" w:line="240" w:lineRule="auto"/>
        <w:ind w:left="55"/>
        <w:rPr>
          <w:sz w:val="20"/>
          <w:szCs w:val="20"/>
        </w:rPr>
      </w:pPr>
      <w:r w:rsidRPr="00A9055A">
        <w:rPr>
          <w:sz w:val="20"/>
          <w:szCs w:val="20"/>
        </w:rPr>
        <w:t>121</w:t>
      </w:r>
      <w:r w:rsidRPr="00A9055A">
        <w:rPr>
          <w:sz w:val="20"/>
          <w:szCs w:val="20"/>
        </w:rPr>
        <w:tab/>
        <w:t>401-00.02</w:t>
      </w:r>
      <w:r w:rsidRPr="00A9055A">
        <w:rPr>
          <w:sz w:val="20"/>
          <w:szCs w:val="20"/>
        </w:rPr>
        <w:tab/>
        <w:t>Portál Čadca</w:t>
      </w:r>
    </w:p>
    <w:p w14:paraId="3A7BC366" w14:textId="77777777" w:rsidR="00A9055A" w:rsidRPr="00A9055A" w:rsidRDefault="00A9055A" w:rsidP="00A8181E">
      <w:pPr>
        <w:tabs>
          <w:tab w:val="left" w:pos="1346"/>
        </w:tabs>
        <w:spacing w:after="0" w:line="240" w:lineRule="auto"/>
        <w:ind w:left="55"/>
        <w:rPr>
          <w:sz w:val="20"/>
          <w:szCs w:val="20"/>
        </w:rPr>
      </w:pPr>
      <w:r w:rsidRPr="00A9055A">
        <w:rPr>
          <w:sz w:val="20"/>
          <w:szCs w:val="20"/>
        </w:rPr>
        <w:t>122</w:t>
      </w:r>
      <w:r w:rsidRPr="00A9055A">
        <w:rPr>
          <w:sz w:val="20"/>
          <w:szCs w:val="20"/>
        </w:rPr>
        <w:tab/>
        <w:t>401-00.021</w:t>
      </w:r>
      <w:r w:rsidRPr="00A9055A">
        <w:rPr>
          <w:sz w:val="20"/>
          <w:szCs w:val="20"/>
        </w:rPr>
        <w:tab/>
        <w:t>Portál na razenie a HTÚ</w:t>
      </w:r>
    </w:p>
    <w:p w14:paraId="3903F181" w14:textId="77777777" w:rsidR="00A9055A" w:rsidRPr="00A9055A" w:rsidRDefault="00A9055A" w:rsidP="00A8181E">
      <w:pPr>
        <w:tabs>
          <w:tab w:val="left" w:pos="1346"/>
        </w:tabs>
        <w:spacing w:after="0" w:line="240" w:lineRule="auto"/>
        <w:ind w:left="55"/>
        <w:rPr>
          <w:sz w:val="20"/>
          <w:szCs w:val="20"/>
        </w:rPr>
      </w:pPr>
      <w:r w:rsidRPr="00A9055A">
        <w:rPr>
          <w:sz w:val="20"/>
          <w:szCs w:val="20"/>
        </w:rPr>
        <w:t>123</w:t>
      </w:r>
      <w:r w:rsidRPr="00A9055A">
        <w:rPr>
          <w:sz w:val="20"/>
          <w:szCs w:val="20"/>
        </w:rPr>
        <w:tab/>
        <w:t>401-00.022</w:t>
      </w:r>
      <w:r w:rsidRPr="00A9055A">
        <w:rPr>
          <w:sz w:val="20"/>
          <w:szCs w:val="20"/>
        </w:rPr>
        <w:tab/>
        <w:t>Konečné terénne úpravy</w:t>
      </w:r>
    </w:p>
    <w:p w14:paraId="6754A658" w14:textId="77777777" w:rsidR="00A9055A" w:rsidRPr="00A9055A" w:rsidRDefault="00A9055A" w:rsidP="00A8181E">
      <w:pPr>
        <w:tabs>
          <w:tab w:val="left" w:pos="1346"/>
        </w:tabs>
        <w:spacing w:after="0" w:line="240" w:lineRule="auto"/>
        <w:ind w:left="55"/>
        <w:rPr>
          <w:sz w:val="20"/>
          <w:szCs w:val="20"/>
        </w:rPr>
      </w:pPr>
      <w:r w:rsidRPr="00A9055A">
        <w:rPr>
          <w:sz w:val="20"/>
          <w:szCs w:val="20"/>
        </w:rPr>
        <w:t>124</w:t>
      </w:r>
      <w:r w:rsidRPr="00A9055A">
        <w:rPr>
          <w:sz w:val="20"/>
          <w:szCs w:val="20"/>
        </w:rPr>
        <w:tab/>
        <w:t>401-00.03</w:t>
      </w:r>
      <w:r w:rsidRPr="00A9055A">
        <w:rPr>
          <w:sz w:val="20"/>
          <w:szCs w:val="20"/>
        </w:rPr>
        <w:tab/>
        <w:t>Hĺbený tunel</w:t>
      </w:r>
    </w:p>
    <w:p w14:paraId="357E7EEC" w14:textId="77777777" w:rsidR="00A9055A" w:rsidRPr="00A9055A" w:rsidRDefault="00A9055A" w:rsidP="00A8181E">
      <w:pPr>
        <w:tabs>
          <w:tab w:val="left" w:pos="1346"/>
        </w:tabs>
        <w:spacing w:after="0" w:line="240" w:lineRule="auto"/>
        <w:ind w:left="55"/>
        <w:rPr>
          <w:sz w:val="20"/>
          <w:szCs w:val="20"/>
        </w:rPr>
      </w:pPr>
      <w:r w:rsidRPr="00A9055A">
        <w:rPr>
          <w:sz w:val="20"/>
          <w:szCs w:val="20"/>
        </w:rPr>
        <w:t>125</w:t>
      </w:r>
      <w:r w:rsidRPr="00A9055A">
        <w:rPr>
          <w:sz w:val="20"/>
          <w:szCs w:val="20"/>
        </w:rPr>
        <w:tab/>
        <w:t>401-00.04</w:t>
      </w:r>
      <w:r w:rsidRPr="00A9055A">
        <w:rPr>
          <w:sz w:val="20"/>
          <w:szCs w:val="20"/>
        </w:rPr>
        <w:tab/>
        <w:t>Razený tunel</w:t>
      </w:r>
    </w:p>
    <w:p w14:paraId="50D7EE5D" w14:textId="77777777" w:rsidR="00A9055A" w:rsidRPr="00A9055A" w:rsidRDefault="00A9055A" w:rsidP="00A8181E">
      <w:pPr>
        <w:tabs>
          <w:tab w:val="left" w:pos="1346"/>
        </w:tabs>
        <w:spacing w:after="0" w:line="240" w:lineRule="auto"/>
        <w:ind w:left="55"/>
        <w:rPr>
          <w:sz w:val="20"/>
          <w:szCs w:val="20"/>
        </w:rPr>
      </w:pPr>
      <w:r w:rsidRPr="00A9055A">
        <w:rPr>
          <w:sz w:val="20"/>
          <w:szCs w:val="20"/>
        </w:rPr>
        <w:t>126</w:t>
      </w:r>
      <w:r w:rsidRPr="00A9055A">
        <w:rPr>
          <w:sz w:val="20"/>
          <w:szCs w:val="20"/>
        </w:rPr>
        <w:tab/>
        <w:t>401-00.05</w:t>
      </w:r>
      <w:r w:rsidRPr="00A9055A">
        <w:rPr>
          <w:sz w:val="20"/>
          <w:szCs w:val="20"/>
        </w:rPr>
        <w:tab/>
        <w:t>Priečne prepojenie</w:t>
      </w:r>
    </w:p>
    <w:p w14:paraId="06E03C55" w14:textId="77777777" w:rsidR="00A9055A" w:rsidRPr="00A9055A" w:rsidRDefault="00A9055A" w:rsidP="00A8181E">
      <w:pPr>
        <w:tabs>
          <w:tab w:val="left" w:pos="1346"/>
        </w:tabs>
        <w:spacing w:after="0" w:line="240" w:lineRule="auto"/>
        <w:ind w:left="55"/>
        <w:rPr>
          <w:sz w:val="20"/>
          <w:szCs w:val="20"/>
        </w:rPr>
      </w:pPr>
      <w:r w:rsidRPr="00A9055A">
        <w:rPr>
          <w:sz w:val="20"/>
          <w:szCs w:val="20"/>
        </w:rPr>
        <w:t>127</w:t>
      </w:r>
      <w:r w:rsidRPr="00A9055A">
        <w:rPr>
          <w:sz w:val="20"/>
          <w:szCs w:val="20"/>
        </w:rPr>
        <w:tab/>
        <w:t>401-00.06</w:t>
      </w:r>
      <w:r w:rsidRPr="00A9055A">
        <w:rPr>
          <w:sz w:val="20"/>
          <w:szCs w:val="20"/>
        </w:rPr>
        <w:tab/>
        <w:t>Kolektor a káblovody</w:t>
      </w:r>
    </w:p>
    <w:p w14:paraId="6377347C" w14:textId="77777777" w:rsidR="00A9055A" w:rsidRPr="00A9055A" w:rsidRDefault="00A9055A" w:rsidP="00A8181E">
      <w:pPr>
        <w:tabs>
          <w:tab w:val="left" w:pos="1346"/>
        </w:tabs>
        <w:spacing w:after="0" w:line="240" w:lineRule="auto"/>
        <w:ind w:left="55"/>
        <w:rPr>
          <w:sz w:val="20"/>
          <w:szCs w:val="20"/>
        </w:rPr>
      </w:pPr>
      <w:r w:rsidRPr="00A9055A">
        <w:rPr>
          <w:sz w:val="20"/>
          <w:szCs w:val="20"/>
        </w:rPr>
        <w:t>128</w:t>
      </w:r>
      <w:r w:rsidRPr="00A9055A">
        <w:rPr>
          <w:sz w:val="20"/>
          <w:szCs w:val="20"/>
        </w:rPr>
        <w:tab/>
        <w:t>401-00.07</w:t>
      </w:r>
      <w:r w:rsidRPr="00A9055A">
        <w:rPr>
          <w:sz w:val="20"/>
          <w:szCs w:val="20"/>
        </w:rPr>
        <w:tab/>
        <w:t>Drenážne odvodnenie tunela</w:t>
      </w:r>
    </w:p>
    <w:p w14:paraId="6F256E4F" w14:textId="77777777" w:rsidR="00A9055A" w:rsidRPr="00A9055A" w:rsidRDefault="00A9055A" w:rsidP="00A8181E">
      <w:pPr>
        <w:tabs>
          <w:tab w:val="left" w:pos="1346"/>
        </w:tabs>
        <w:spacing w:after="0" w:line="240" w:lineRule="auto"/>
        <w:ind w:left="55"/>
        <w:rPr>
          <w:sz w:val="20"/>
          <w:szCs w:val="20"/>
        </w:rPr>
      </w:pPr>
      <w:r w:rsidRPr="00A9055A">
        <w:rPr>
          <w:sz w:val="20"/>
          <w:szCs w:val="20"/>
        </w:rPr>
        <w:t>129</w:t>
      </w:r>
      <w:r w:rsidRPr="00A9055A">
        <w:rPr>
          <w:sz w:val="20"/>
          <w:szCs w:val="20"/>
        </w:rPr>
        <w:tab/>
        <w:t>401-00.08</w:t>
      </w:r>
      <w:r w:rsidRPr="00A9055A">
        <w:rPr>
          <w:sz w:val="20"/>
          <w:szCs w:val="20"/>
        </w:rPr>
        <w:tab/>
        <w:t>Odvodnenie vozovky</w:t>
      </w:r>
    </w:p>
    <w:p w14:paraId="0A05B0CF" w14:textId="77777777" w:rsidR="00A9055A" w:rsidRPr="00A9055A" w:rsidRDefault="00A9055A" w:rsidP="00A8181E">
      <w:pPr>
        <w:tabs>
          <w:tab w:val="left" w:pos="1346"/>
        </w:tabs>
        <w:spacing w:after="0" w:line="240" w:lineRule="auto"/>
        <w:ind w:left="55"/>
        <w:rPr>
          <w:sz w:val="20"/>
          <w:szCs w:val="20"/>
        </w:rPr>
      </w:pPr>
      <w:r w:rsidRPr="00A9055A">
        <w:rPr>
          <w:sz w:val="20"/>
          <w:szCs w:val="20"/>
        </w:rPr>
        <w:t>130</w:t>
      </w:r>
      <w:r w:rsidRPr="00A9055A">
        <w:rPr>
          <w:sz w:val="20"/>
          <w:szCs w:val="20"/>
        </w:rPr>
        <w:tab/>
        <w:t>401-00.09</w:t>
      </w:r>
      <w:r w:rsidRPr="00A9055A">
        <w:rPr>
          <w:sz w:val="20"/>
          <w:szCs w:val="20"/>
        </w:rPr>
        <w:tab/>
        <w:t>Vozovka a chodníky</w:t>
      </w:r>
    </w:p>
    <w:p w14:paraId="175C9C17" w14:textId="77777777" w:rsidR="00A9055A" w:rsidRPr="00A9055A" w:rsidRDefault="00A9055A" w:rsidP="00A8181E">
      <w:pPr>
        <w:tabs>
          <w:tab w:val="left" w:pos="1346"/>
        </w:tabs>
        <w:spacing w:after="0" w:line="240" w:lineRule="auto"/>
        <w:ind w:left="55"/>
        <w:rPr>
          <w:sz w:val="20"/>
          <w:szCs w:val="20"/>
        </w:rPr>
      </w:pPr>
      <w:r w:rsidRPr="00A9055A">
        <w:rPr>
          <w:sz w:val="20"/>
          <w:szCs w:val="20"/>
        </w:rPr>
        <w:t>131</w:t>
      </w:r>
      <w:r w:rsidRPr="00A9055A">
        <w:rPr>
          <w:sz w:val="20"/>
          <w:szCs w:val="20"/>
        </w:rPr>
        <w:tab/>
        <w:t>401-00.10</w:t>
      </w:r>
      <w:r w:rsidRPr="00A9055A">
        <w:rPr>
          <w:sz w:val="20"/>
          <w:szCs w:val="20"/>
        </w:rPr>
        <w:tab/>
        <w:t>Úprava technologickej centrály</w:t>
      </w:r>
    </w:p>
    <w:p w14:paraId="56DCDC3F" w14:textId="77777777" w:rsidR="00A9055A" w:rsidRPr="00A9055A" w:rsidRDefault="00A9055A" w:rsidP="00A8181E">
      <w:pPr>
        <w:tabs>
          <w:tab w:val="left" w:pos="1346"/>
        </w:tabs>
        <w:spacing w:after="0" w:line="240" w:lineRule="auto"/>
        <w:ind w:left="55"/>
        <w:rPr>
          <w:sz w:val="20"/>
          <w:szCs w:val="20"/>
        </w:rPr>
      </w:pPr>
      <w:r w:rsidRPr="00A9055A">
        <w:rPr>
          <w:sz w:val="20"/>
          <w:szCs w:val="20"/>
        </w:rPr>
        <w:t>132</w:t>
      </w:r>
      <w:r w:rsidRPr="00A9055A">
        <w:rPr>
          <w:sz w:val="20"/>
          <w:szCs w:val="20"/>
        </w:rPr>
        <w:tab/>
        <w:t>401-00.11</w:t>
      </w:r>
      <w:r w:rsidRPr="00A9055A">
        <w:rPr>
          <w:sz w:val="20"/>
          <w:szCs w:val="20"/>
        </w:rPr>
        <w:tab/>
        <w:t>Rekonštrukcia obslužného objektu</w:t>
      </w:r>
    </w:p>
    <w:p w14:paraId="71FA3812" w14:textId="77777777" w:rsidR="00A9055A" w:rsidRPr="00A9055A" w:rsidRDefault="00A9055A" w:rsidP="00A8181E">
      <w:pPr>
        <w:tabs>
          <w:tab w:val="left" w:pos="1346"/>
        </w:tabs>
        <w:spacing w:after="0" w:line="240" w:lineRule="auto"/>
        <w:ind w:left="55"/>
        <w:rPr>
          <w:sz w:val="20"/>
          <w:szCs w:val="20"/>
        </w:rPr>
      </w:pPr>
      <w:r w:rsidRPr="00A9055A">
        <w:rPr>
          <w:sz w:val="20"/>
          <w:szCs w:val="20"/>
        </w:rPr>
        <w:t>133</w:t>
      </w:r>
      <w:r w:rsidRPr="00A9055A">
        <w:rPr>
          <w:sz w:val="20"/>
          <w:szCs w:val="20"/>
        </w:rPr>
        <w:tab/>
        <w:t>401-00.12</w:t>
      </w:r>
      <w:r w:rsidRPr="00A9055A">
        <w:rPr>
          <w:sz w:val="20"/>
          <w:szCs w:val="20"/>
        </w:rPr>
        <w:tab/>
        <w:t>Protipožiarny vodovod</w:t>
      </w:r>
    </w:p>
    <w:p w14:paraId="27460CEB" w14:textId="77777777" w:rsidR="00A9055A" w:rsidRPr="00A9055A" w:rsidRDefault="00A9055A" w:rsidP="00A8181E">
      <w:pPr>
        <w:tabs>
          <w:tab w:val="left" w:pos="1346"/>
        </w:tabs>
        <w:spacing w:after="0" w:line="240" w:lineRule="auto"/>
        <w:ind w:left="55"/>
        <w:rPr>
          <w:sz w:val="20"/>
          <w:szCs w:val="20"/>
        </w:rPr>
      </w:pPr>
      <w:r w:rsidRPr="00A9055A">
        <w:rPr>
          <w:sz w:val="20"/>
          <w:szCs w:val="20"/>
        </w:rPr>
        <w:t>134</w:t>
      </w:r>
      <w:r w:rsidRPr="00A9055A">
        <w:rPr>
          <w:sz w:val="20"/>
          <w:szCs w:val="20"/>
        </w:rPr>
        <w:tab/>
        <w:t>401-00.12.1</w:t>
      </w:r>
      <w:r w:rsidRPr="00A9055A">
        <w:rPr>
          <w:sz w:val="20"/>
          <w:szCs w:val="20"/>
        </w:rPr>
        <w:tab/>
        <w:t>Úprava odberného objektu</w:t>
      </w:r>
    </w:p>
    <w:p w14:paraId="456A48F2" w14:textId="77777777" w:rsidR="00A9055A" w:rsidRPr="00A9055A" w:rsidRDefault="00A9055A" w:rsidP="00A8181E">
      <w:pPr>
        <w:tabs>
          <w:tab w:val="left" w:pos="1346"/>
        </w:tabs>
        <w:spacing w:after="0" w:line="240" w:lineRule="auto"/>
        <w:ind w:left="55"/>
        <w:rPr>
          <w:sz w:val="20"/>
          <w:szCs w:val="20"/>
        </w:rPr>
      </w:pPr>
      <w:r w:rsidRPr="00A9055A">
        <w:rPr>
          <w:sz w:val="20"/>
          <w:szCs w:val="20"/>
        </w:rPr>
        <w:t>135</w:t>
      </w:r>
      <w:r w:rsidRPr="00A9055A">
        <w:rPr>
          <w:sz w:val="20"/>
          <w:szCs w:val="20"/>
        </w:rPr>
        <w:tab/>
        <w:t>401-11.01</w:t>
      </w:r>
      <w:r w:rsidRPr="00A9055A">
        <w:rPr>
          <w:sz w:val="20"/>
          <w:szCs w:val="20"/>
        </w:rPr>
        <w:tab/>
        <w:t>Napájanie tunela elektrickou energiou</w:t>
      </w:r>
    </w:p>
    <w:p w14:paraId="197D40E3" w14:textId="77777777" w:rsidR="00A9055A" w:rsidRPr="00A9055A" w:rsidRDefault="00A9055A" w:rsidP="00A8181E">
      <w:pPr>
        <w:tabs>
          <w:tab w:val="left" w:pos="1346"/>
        </w:tabs>
        <w:spacing w:after="0" w:line="240" w:lineRule="auto"/>
        <w:ind w:left="55"/>
        <w:rPr>
          <w:sz w:val="20"/>
          <w:szCs w:val="20"/>
        </w:rPr>
      </w:pPr>
      <w:r w:rsidRPr="00A9055A">
        <w:rPr>
          <w:sz w:val="20"/>
          <w:szCs w:val="20"/>
        </w:rPr>
        <w:t>136</w:t>
      </w:r>
      <w:r w:rsidRPr="00A9055A">
        <w:rPr>
          <w:sz w:val="20"/>
          <w:szCs w:val="20"/>
        </w:rPr>
        <w:tab/>
        <w:t>401-11.02</w:t>
      </w:r>
      <w:r w:rsidRPr="00A9055A">
        <w:rPr>
          <w:sz w:val="20"/>
          <w:szCs w:val="20"/>
        </w:rPr>
        <w:tab/>
        <w:t>Centrálny riadiaci systém tunela</w:t>
      </w:r>
    </w:p>
    <w:p w14:paraId="752EF730" w14:textId="77777777" w:rsidR="00A9055A" w:rsidRPr="00A9055A" w:rsidRDefault="00A9055A" w:rsidP="00A8181E">
      <w:pPr>
        <w:tabs>
          <w:tab w:val="left" w:pos="1346"/>
        </w:tabs>
        <w:spacing w:after="0" w:line="240" w:lineRule="auto"/>
        <w:ind w:left="55"/>
        <w:rPr>
          <w:sz w:val="20"/>
          <w:szCs w:val="20"/>
        </w:rPr>
      </w:pPr>
      <w:r w:rsidRPr="00A9055A">
        <w:rPr>
          <w:sz w:val="20"/>
          <w:szCs w:val="20"/>
        </w:rPr>
        <w:t>137</w:t>
      </w:r>
      <w:r w:rsidRPr="00A9055A">
        <w:rPr>
          <w:sz w:val="20"/>
          <w:szCs w:val="20"/>
        </w:rPr>
        <w:tab/>
        <w:t>401-11.03</w:t>
      </w:r>
      <w:r w:rsidRPr="00A9055A">
        <w:rPr>
          <w:sz w:val="20"/>
          <w:szCs w:val="20"/>
        </w:rPr>
        <w:tab/>
        <w:t>Vetranie tunela</w:t>
      </w:r>
    </w:p>
    <w:p w14:paraId="25CDEB85" w14:textId="77777777" w:rsidR="00A9055A" w:rsidRPr="00A9055A" w:rsidRDefault="00A9055A" w:rsidP="00A8181E">
      <w:pPr>
        <w:tabs>
          <w:tab w:val="left" w:pos="1346"/>
        </w:tabs>
        <w:spacing w:after="0" w:line="240" w:lineRule="auto"/>
        <w:ind w:left="55"/>
        <w:rPr>
          <w:sz w:val="20"/>
          <w:szCs w:val="20"/>
        </w:rPr>
      </w:pPr>
      <w:r w:rsidRPr="00A9055A">
        <w:rPr>
          <w:sz w:val="20"/>
          <w:szCs w:val="20"/>
        </w:rPr>
        <w:t>138</w:t>
      </w:r>
      <w:r w:rsidRPr="00A9055A">
        <w:rPr>
          <w:sz w:val="20"/>
          <w:szCs w:val="20"/>
        </w:rPr>
        <w:tab/>
        <w:t>401-11.04</w:t>
      </w:r>
      <w:r w:rsidRPr="00A9055A">
        <w:rPr>
          <w:sz w:val="20"/>
          <w:szCs w:val="20"/>
        </w:rPr>
        <w:tab/>
        <w:t>Osvetlenie tunela</w:t>
      </w:r>
    </w:p>
    <w:p w14:paraId="67D10330" w14:textId="77777777" w:rsidR="00A9055A" w:rsidRPr="00A9055A" w:rsidRDefault="00A9055A" w:rsidP="00A8181E">
      <w:pPr>
        <w:tabs>
          <w:tab w:val="left" w:pos="1346"/>
        </w:tabs>
        <w:spacing w:after="0" w:line="240" w:lineRule="auto"/>
        <w:ind w:left="55"/>
        <w:rPr>
          <w:sz w:val="20"/>
          <w:szCs w:val="20"/>
        </w:rPr>
      </w:pPr>
      <w:r w:rsidRPr="00A9055A">
        <w:rPr>
          <w:sz w:val="20"/>
          <w:szCs w:val="20"/>
        </w:rPr>
        <w:t>139</w:t>
      </w:r>
      <w:r w:rsidRPr="00A9055A">
        <w:rPr>
          <w:sz w:val="20"/>
          <w:szCs w:val="20"/>
        </w:rPr>
        <w:tab/>
        <w:t>401-11.05</w:t>
      </w:r>
      <w:r w:rsidRPr="00A9055A">
        <w:rPr>
          <w:sz w:val="20"/>
          <w:szCs w:val="20"/>
        </w:rPr>
        <w:tab/>
        <w:t>Dopravný systém</w:t>
      </w:r>
    </w:p>
    <w:p w14:paraId="58743947" w14:textId="77777777" w:rsidR="00A9055A" w:rsidRPr="00A9055A" w:rsidRDefault="00A9055A" w:rsidP="00A8181E">
      <w:pPr>
        <w:tabs>
          <w:tab w:val="left" w:pos="1346"/>
        </w:tabs>
        <w:spacing w:after="0" w:line="240" w:lineRule="auto"/>
        <w:ind w:left="55"/>
        <w:rPr>
          <w:sz w:val="20"/>
          <w:szCs w:val="20"/>
        </w:rPr>
      </w:pPr>
      <w:r w:rsidRPr="00A9055A">
        <w:rPr>
          <w:sz w:val="20"/>
          <w:szCs w:val="20"/>
        </w:rPr>
        <w:t>140</w:t>
      </w:r>
      <w:r w:rsidRPr="00A9055A">
        <w:rPr>
          <w:sz w:val="20"/>
          <w:szCs w:val="20"/>
        </w:rPr>
        <w:tab/>
        <w:t>401-11.06</w:t>
      </w:r>
      <w:r w:rsidRPr="00A9055A">
        <w:rPr>
          <w:sz w:val="20"/>
          <w:szCs w:val="20"/>
        </w:rPr>
        <w:tab/>
        <w:t>Kamerový dohľad a videodetekcia</w:t>
      </w:r>
    </w:p>
    <w:p w14:paraId="7DC647C2" w14:textId="77777777" w:rsidR="00A9055A" w:rsidRPr="00A9055A" w:rsidRDefault="00A9055A" w:rsidP="00A8181E">
      <w:pPr>
        <w:tabs>
          <w:tab w:val="left" w:pos="1346"/>
        </w:tabs>
        <w:spacing w:after="0" w:line="240" w:lineRule="auto"/>
        <w:ind w:left="55"/>
        <w:rPr>
          <w:sz w:val="20"/>
          <w:szCs w:val="20"/>
        </w:rPr>
      </w:pPr>
      <w:r w:rsidRPr="00A9055A">
        <w:rPr>
          <w:sz w:val="20"/>
          <w:szCs w:val="20"/>
        </w:rPr>
        <w:t>141</w:t>
      </w:r>
      <w:r w:rsidRPr="00A9055A">
        <w:rPr>
          <w:sz w:val="20"/>
          <w:szCs w:val="20"/>
        </w:rPr>
        <w:tab/>
        <w:t>401-11.07</w:t>
      </w:r>
      <w:r w:rsidRPr="00A9055A">
        <w:rPr>
          <w:sz w:val="20"/>
          <w:szCs w:val="20"/>
        </w:rPr>
        <w:tab/>
        <w:t>Meranie fyzikálnych veličín v tuneli</w:t>
      </w:r>
    </w:p>
    <w:p w14:paraId="3ABBDE0E" w14:textId="77777777" w:rsidR="00A9055A" w:rsidRPr="00A9055A" w:rsidRDefault="00A9055A" w:rsidP="00A8181E">
      <w:pPr>
        <w:tabs>
          <w:tab w:val="left" w:pos="1346"/>
        </w:tabs>
        <w:spacing w:after="0" w:line="240" w:lineRule="auto"/>
        <w:ind w:left="55"/>
        <w:rPr>
          <w:sz w:val="20"/>
          <w:szCs w:val="20"/>
        </w:rPr>
      </w:pPr>
      <w:r w:rsidRPr="00A9055A">
        <w:rPr>
          <w:sz w:val="20"/>
          <w:szCs w:val="20"/>
        </w:rPr>
        <w:t>142</w:t>
      </w:r>
      <w:r w:rsidRPr="00A9055A">
        <w:rPr>
          <w:sz w:val="20"/>
          <w:szCs w:val="20"/>
        </w:rPr>
        <w:tab/>
        <w:t>401-11.08</w:t>
      </w:r>
      <w:r w:rsidRPr="00A9055A">
        <w:rPr>
          <w:sz w:val="20"/>
          <w:szCs w:val="20"/>
        </w:rPr>
        <w:tab/>
        <w:t>SOS výklenky</w:t>
      </w:r>
    </w:p>
    <w:p w14:paraId="54428D3C" w14:textId="77777777" w:rsidR="00A9055A" w:rsidRPr="00A9055A" w:rsidRDefault="00A9055A" w:rsidP="00A8181E">
      <w:pPr>
        <w:tabs>
          <w:tab w:val="left" w:pos="1346"/>
        </w:tabs>
        <w:spacing w:after="0" w:line="240" w:lineRule="auto"/>
        <w:ind w:left="55"/>
        <w:rPr>
          <w:sz w:val="20"/>
          <w:szCs w:val="20"/>
        </w:rPr>
      </w:pPr>
      <w:r w:rsidRPr="00A9055A">
        <w:rPr>
          <w:sz w:val="20"/>
          <w:szCs w:val="20"/>
        </w:rPr>
        <w:t>143</w:t>
      </w:r>
      <w:r w:rsidRPr="00A9055A">
        <w:rPr>
          <w:sz w:val="20"/>
          <w:szCs w:val="20"/>
        </w:rPr>
        <w:tab/>
        <w:t>401-11.09</w:t>
      </w:r>
      <w:r w:rsidRPr="00A9055A">
        <w:rPr>
          <w:sz w:val="20"/>
          <w:szCs w:val="20"/>
        </w:rPr>
        <w:tab/>
        <w:t>Rádiové spojenie a dopravné rádio</w:t>
      </w:r>
    </w:p>
    <w:p w14:paraId="183121F2" w14:textId="77777777" w:rsidR="00A9055A" w:rsidRPr="00A9055A" w:rsidRDefault="00A9055A" w:rsidP="00A8181E">
      <w:pPr>
        <w:tabs>
          <w:tab w:val="left" w:pos="1346"/>
        </w:tabs>
        <w:spacing w:after="0" w:line="240" w:lineRule="auto"/>
        <w:ind w:left="55"/>
        <w:rPr>
          <w:sz w:val="20"/>
          <w:szCs w:val="20"/>
        </w:rPr>
      </w:pPr>
      <w:r w:rsidRPr="00A9055A">
        <w:rPr>
          <w:sz w:val="20"/>
          <w:szCs w:val="20"/>
        </w:rPr>
        <w:t>144</w:t>
      </w:r>
      <w:r w:rsidRPr="00A9055A">
        <w:rPr>
          <w:sz w:val="20"/>
          <w:szCs w:val="20"/>
        </w:rPr>
        <w:tab/>
        <w:t>401-11.10</w:t>
      </w:r>
      <w:r w:rsidRPr="00A9055A">
        <w:rPr>
          <w:sz w:val="20"/>
          <w:szCs w:val="20"/>
        </w:rPr>
        <w:tab/>
        <w:t>Tunelový rozhlas</w:t>
      </w:r>
    </w:p>
    <w:p w14:paraId="2FF01104" w14:textId="77777777" w:rsidR="00A9055A" w:rsidRPr="00A9055A" w:rsidRDefault="00A9055A" w:rsidP="00A8181E">
      <w:pPr>
        <w:tabs>
          <w:tab w:val="left" w:pos="1346"/>
        </w:tabs>
        <w:spacing w:after="0" w:line="240" w:lineRule="auto"/>
        <w:ind w:left="55"/>
        <w:rPr>
          <w:sz w:val="20"/>
          <w:szCs w:val="20"/>
        </w:rPr>
      </w:pPr>
      <w:r w:rsidRPr="00A9055A">
        <w:rPr>
          <w:sz w:val="20"/>
          <w:szCs w:val="20"/>
        </w:rPr>
        <w:t>145</w:t>
      </w:r>
      <w:r w:rsidRPr="00A9055A">
        <w:rPr>
          <w:sz w:val="20"/>
          <w:szCs w:val="20"/>
        </w:rPr>
        <w:tab/>
        <w:t>401-11.11</w:t>
      </w:r>
      <w:r w:rsidRPr="00A9055A">
        <w:rPr>
          <w:sz w:val="20"/>
          <w:szCs w:val="20"/>
        </w:rPr>
        <w:tab/>
        <w:t>Technologické vybavenie protipožiarneho vodovodu</w:t>
      </w:r>
    </w:p>
    <w:p w14:paraId="27C98099" w14:textId="77777777" w:rsidR="00A9055A" w:rsidRPr="00A9055A" w:rsidRDefault="00A9055A" w:rsidP="00A8181E">
      <w:pPr>
        <w:tabs>
          <w:tab w:val="left" w:pos="1346"/>
        </w:tabs>
        <w:spacing w:after="0" w:line="240" w:lineRule="auto"/>
        <w:ind w:left="55"/>
        <w:rPr>
          <w:sz w:val="20"/>
          <w:szCs w:val="20"/>
        </w:rPr>
      </w:pPr>
      <w:r w:rsidRPr="00A9055A">
        <w:rPr>
          <w:sz w:val="20"/>
          <w:szCs w:val="20"/>
        </w:rPr>
        <w:t>146</w:t>
      </w:r>
      <w:r w:rsidRPr="00A9055A">
        <w:rPr>
          <w:sz w:val="20"/>
          <w:szCs w:val="20"/>
        </w:rPr>
        <w:tab/>
        <w:t>401-11.12</w:t>
      </w:r>
      <w:r w:rsidRPr="00A9055A">
        <w:rPr>
          <w:sz w:val="20"/>
          <w:szCs w:val="20"/>
        </w:rPr>
        <w:tab/>
        <w:t>Elektrická požiarna signalizácia</w:t>
      </w:r>
    </w:p>
    <w:p w14:paraId="7857459F" w14:textId="77777777" w:rsidR="00A9055A" w:rsidRPr="00A9055A" w:rsidRDefault="00A9055A" w:rsidP="00A8181E">
      <w:pPr>
        <w:tabs>
          <w:tab w:val="left" w:pos="1346"/>
        </w:tabs>
        <w:spacing w:after="0" w:line="240" w:lineRule="auto"/>
        <w:ind w:left="55"/>
        <w:rPr>
          <w:sz w:val="20"/>
          <w:szCs w:val="20"/>
        </w:rPr>
      </w:pPr>
      <w:r w:rsidRPr="00A9055A">
        <w:rPr>
          <w:sz w:val="20"/>
          <w:szCs w:val="20"/>
        </w:rPr>
        <w:t>147</w:t>
      </w:r>
      <w:r w:rsidRPr="00A9055A">
        <w:rPr>
          <w:sz w:val="20"/>
          <w:szCs w:val="20"/>
        </w:rPr>
        <w:tab/>
        <w:t>401-11.13</w:t>
      </w:r>
      <w:r w:rsidRPr="00A9055A">
        <w:rPr>
          <w:sz w:val="20"/>
          <w:szCs w:val="20"/>
        </w:rPr>
        <w:tab/>
        <w:t>Uzemňovacia sústava</w:t>
      </w:r>
    </w:p>
    <w:p w14:paraId="4716CF03" w14:textId="77777777" w:rsidR="00A9055A" w:rsidRPr="00A9055A" w:rsidRDefault="00A9055A" w:rsidP="00A8181E">
      <w:pPr>
        <w:tabs>
          <w:tab w:val="left" w:pos="1346"/>
        </w:tabs>
        <w:spacing w:after="0" w:line="240" w:lineRule="auto"/>
        <w:ind w:left="55"/>
        <w:rPr>
          <w:sz w:val="20"/>
          <w:szCs w:val="20"/>
        </w:rPr>
      </w:pPr>
      <w:r w:rsidRPr="00A9055A">
        <w:rPr>
          <w:sz w:val="20"/>
          <w:szCs w:val="20"/>
        </w:rPr>
        <w:t>148</w:t>
      </w:r>
      <w:r w:rsidRPr="00A9055A">
        <w:rPr>
          <w:sz w:val="20"/>
          <w:szCs w:val="20"/>
        </w:rPr>
        <w:tab/>
        <w:t>402-00.01</w:t>
      </w:r>
      <w:r w:rsidRPr="00A9055A">
        <w:rPr>
          <w:sz w:val="20"/>
          <w:szCs w:val="20"/>
        </w:rPr>
        <w:tab/>
        <w:t>Východný portál Žilina</w:t>
      </w:r>
    </w:p>
    <w:p w14:paraId="51106F72" w14:textId="77777777" w:rsidR="00A9055A" w:rsidRPr="00A9055A" w:rsidRDefault="00A9055A" w:rsidP="00A8181E">
      <w:pPr>
        <w:tabs>
          <w:tab w:val="left" w:pos="1346"/>
        </w:tabs>
        <w:spacing w:after="0" w:line="240" w:lineRule="auto"/>
        <w:ind w:left="55"/>
        <w:rPr>
          <w:sz w:val="20"/>
          <w:szCs w:val="20"/>
        </w:rPr>
      </w:pPr>
      <w:r w:rsidRPr="00A9055A">
        <w:rPr>
          <w:sz w:val="20"/>
          <w:szCs w:val="20"/>
        </w:rPr>
        <w:lastRenderedPageBreak/>
        <w:t>149</w:t>
      </w:r>
      <w:r w:rsidRPr="00A9055A">
        <w:rPr>
          <w:sz w:val="20"/>
          <w:szCs w:val="20"/>
        </w:rPr>
        <w:tab/>
        <w:t>402-00.02</w:t>
      </w:r>
      <w:r w:rsidRPr="00A9055A">
        <w:rPr>
          <w:sz w:val="20"/>
          <w:szCs w:val="20"/>
        </w:rPr>
        <w:tab/>
        <w:t>Západný portál Čadca</w:t>
      </w:r>
    </w:p>
    <w:p w14:paraId="7E903B95" w14:textId="77777777" w:rsidR="00A9055A" w:rsidRPr="00A9055A" w:rsidRDefault="00A9055A" w:rsidP="00A8181E">
      <w:pPr>
        <w:tabs>
          <w:tab w:val="left" w:pos="1346"/>
        </w:tabs>
        <w:spacing w:after="0" w:line="240" w:lineRule="auto"/>
        <w:ind w:left="55"/>
        <w:rPr>
          <w:sz w:val="20"/>
          <w:szCs w:val="20"/>
        </w:rPr>
      </w:pPr>
      <w:r w:rsidRPr="00A9055A">
        <w:rPr>
          <w:sz w:val="20"/>
          <w:szCs w:val="20"/>
        </w:rPr>
        <w:t>150</w:t>
      </w:r>
      <w:r w:rsidRPr="00A9055A">
        <w:rPr>
          <w:sz w:val="20"/>
          <w:szCs w:val="20"/>
        </w:rPr>
        <w:tab/>
        <w:t>402-00.03</w:t>
      </w:r>
      <w:r w:rsidRPr="00A9055A">
        <w:rPr>
          <w:sz w:val="20"/>
          <w:szCs w:val="20"/>
        </w:rPr>
        <w:tab/>
        <w:t>Ľavá tunelová rúra</w:t>
      </w:r>
    </w:p>
    <w:p w14:paraId="7E4AB4CB" w14:textId="77777777" w:rsidR="00A9055A" w:rsidRPr="00A9055A" w:rsidRDefault="00A9055A" w:rsidP="00A8181E">
      <w:pPr>
        <w:tabs>
          <w:tab w:val="left" w:pos="1346"/>
        </w:tabs>
        <w:spacing w:after="0" w:line="240" w:lineRule="auto"/>
        <w:ind w:left="55"/>
        <w:rPr>
          <w:sz w:val="20"/>
          <w:szCs w:val="20"/>
        </w:rPr>
      </w:pPr>
      <w:r w:rsidRPr="00A9055A">
        <w:rPr>
          <w:sz w:val="20"/>
          <w:szCs w:val="20"/>
        </w:rPr>
        <w:t>151</w:t>
      </w:r>
      <w:r w:rsidRPr="00A9055A">
        <w:rPr>
          <w:sz w:val="20"/>
          <w:szCs w:val="20"/>
        </w:rPr>
        <w:tab/>
        <w:t>402-00.04</w:t>
      </w:r>
      <w:r w:rsidRPr="00A9055A">
        <w:rPr>
          <w:sz w:val="20"/>
          <w:szCs w:val="20"/>
        </w:rPr>
        <w:tab/>
        <w:t>Vybavenosť tunela</w:t>
      </w:r>
    </w:p>
    <w:p w14:paraId="1306BEB8" w14:textId="77777777" w:rsidR="00A9055A" w:rsidRPr="00A9055A" w:rsidRDefault="00A9055A" w:rsidP="00A8181E">
      <w:pPr>
        <w:tabs>
          <w:tab w:val="left" w:pos="1346"/>
        </w:tabs>
        <w:spacing w:after="0" w:line="240" w:lineRule="auto"/>
        <w:ind w:left="55"/>
        <w:rPr>
          <w:sz w:val="20"/>
          <w:szCs w:val="20"/>
        </w:rPr>
      </w:pPr>
      <w:r w:rsidRPr="00A9055A">
        <w:rPr>
          <w:sz w:val="20"/>
          <w:szCs w:val="20"/>
        </w:rPr>
        <w:t>152</w:t>
      </w:r>
      <w:r w:rsidRPr="00A9055A">
        <w:rPr>
          <w:sz w:val="20"/>
          <w:szCs w:val="20"/>
        </w:rPr>
        <w:tab/>
        <w:t>402-00.05</w:t>
      </w:r>
      <w:r w:rsidRPr="00A9055A">
        <w:rPr>
          <w:sz w:val="20"/>
          <w:szCs w:val="20"/>
        </w:rPr>
        <w:tab/>
        <w:t>Odvodnenie tunela</w:t>
      </w:r>
    </w:p>
    <w:p w14:paraId="04CF4CC6" w14:textId="77777777" w:rsidR="00A9055A" w:rsidRPr="00A9055A" w:rsidRDefault="00A9055A" w:rsidP="00A8181E">
      <w:pPr>
        <w:tabs>
          <w:tab w:val="left" w:pos="1346"/>
        </w:tabs>
        <w:spacing w:after="0" w:line="240" w:lineRule="auto"/>
        <w:ind w:left="55"/>
        <w:rPr>
          <w:sz w:val="20"/>
          <w:szCs w:val="20"/>
        </w:rPr>
      </w:pPr>
      <w:r w:rsidRPr="00A9055A">
        <w:rPr>
          <w:sz w:val="20"/>
          <w:szCs w:val="20"/>
        </w:rPr>
        <w:t>153</w:t>
      </w:r>
      <w:r w:rsidRPr="00A9055A">
        <w:rPr>
          <w:sz w:val="20"/>
          <w:szCs w:val="20"/>
        </w:rPr>
        <w:tab/>
        <w:t>402-00.06</w:t>
      </w:r>
      <w:r w:rsidRPr="00A9055A">
        <w:rPr>
          <w:sz w:val="20"/>
          <w:szCs w:val="20"/>
        </w:rPr>
        <w:tab/>
        <w:t>Cesta I/11 v km 2,579 - 3,289</w:t>
      </w:r>
    </w:p>
    <w:p w14:paraId="1FC0F6B0" w14:textId="77777777" w:rsidR="00A9055A" w:rsidRPr="00A9055A" w:rsidRDefault="00A9055A" w:rsidP="00A8181E">
      <w:pPr>
        <w:tabs>
          <w:tab w:val="left" w:pos="1346"/>
        </w:tabs>
        <w:spacing w:after="0" w:line="240" w:lineRule="auto"/>
        <w:ind w:left="55"/>
        <w:rPr>
          <w:sz w:val="20"/>
          <w:szCs w:val="20"/>
        </w:rPr>
      </w:pPr>
      <w:r w:rsidRPr="00A9055A">
        <w:rPr>
          <w:sz w:val="20"/>
          <w:szCs w:val="20"/>
        </w:rPr>
        <w:t>154</w:t>
      </w:r>
      <w:r w:rsidRPr="00A9055A">
        <w:rPr>
          <w:sz w:val="20"/>
          <w:szCs w:val="20"/>
        </w:rPr>
        <w:tab/>
        <w:t>402-00.07</w:t>
      </w:r>
      <w:r w:rsidRPr="00A9055A">
        <w:rPr>
          <w:sz w:val="20"/>
          <w:szCs w:val="20"/>
        </w:rPr>
        <w:tab/>
        <w:t>Úniková cesta</w:t>
      </w:r>
    </w:p>
    <w:p w14:paraId="48C47E9A" w14:textId="77777777" w:rsidR="00A9055A" w:rsidRPr="00A9055A" w:rsidRDefault="00A9055A" w:rsidP="00A8181E">
      <w:pPr>
        <w:tabs>
          <w:tab w:val="left" w:pos="1346"/>
        </w:tabs>
        <w:spacing w:after="0" w:line="240" w:lineRule="auto"/>
        <w:ind w:left="55"/>
        <w:rPr>
          <w:sz w:val="20"/>
          <w:szCs w:val="20"/>
        </w:rPr>
      </w:pPr>
      <w:r w:rsidRPr="00A9055A">
        <w:rPr>
          <w:sz w:val="20"/>
          <w:szCs w:val="20"/>
        </w:rPr>
        <w:t>155</w:t>
      </w:r>
      <w:r w:rsidRPr="00A9055A">
        <w:rPr>
          <w:sz w:val="20"/>
          <w:szCs w:val="20"/>
        </w:rPr>
        <w:tab/>
        <w:t>402-11.01</w:t>
      </w:r>
      <w:r w:rsidRPr="00A9055A">
        <w:rPr>
          <w:sz w:val="20"/>
          <w:szCs w:val="20"/>
        </w:rPr>
        <w:tab/>
        <w:t>Napájanie elektrickou energiou + VO</w:t>
      </w:r>
    </w:p>
    <w:p w14:paraId="3539AA6B" w14:textId="77777777" w:rsidR="00A9055A" w:rsidRPr="00A9055A" w:rsidRDefault="00A9055A" w:rsidP="00A8181E">
      <w:pPr>
        <w:tabs>
          <w:tab w:val="left" w:pos="1346"/>
        </w:tabs>
        <w:spacing w:after="0" w:line="240" w:lineRule="auto"/>
        <w:ind w:left="55"/>
        <w:rPr>
          <w:sz w:val="20"/>
          <w:szCs w:val="20"/>
        </w:rPr>
      </w:pPr>
      <w:r w:rsidRPr="00A9055A">
        <w:rPr>
          <w:sz w:val="20"/>
          <w:szCs w:val="20"/>
        </w:rPr>
        <w:t>156</w:t>
      </w:r>
      <w:r w:rsidRPr="00A9055A">
        <w:rPr>
          <w:sz w:val="20"/>
          <w:szCs w:val="20"/>
        </w:rPr>
        <w:tab/>
        <w:t>402-11.02</w:t>
      </w:r>
      <w:r w:rsidRPr="00A9055A">
        <w:rPr>
          <w:sz w:val="20"/>
          <w:szCs w:val="20"/>
        </w:rPr>
        <w:tab/>
        <w:t>Centrálny riadiaci systém + Meranie fyzikálnych veličín v tuneli</w:t>
      </w:r>
    </w:p>
    <w:p w14:paraId="004BA7DC" w14:textId="77777777" w:rsidR="00A9055A" w:rsidRPr="00A9055A" w:rsidRDefault="00A9055A" w:rsidP="00A8181E">
      <w:pPr>
        <w:tabs>
          <w:tab w:val="left" w:pos="1346"/>
        </w:tabs>
        <w:spacing w:after="0" w:line="240" w:lineRule="auto"/>
        <w:ind w:left="55"/>
        <w:rPr>
          <w:sz w:val="20"/>
          <w:szCs w:val="20"/>
        </w:rPr>
      </w:pPr>
      <w:r w:rsidRPr="00A9055A">
        <w:rPr>
          <w:sz w:val="20"/>
          <w:szCs w:val="20"/>
        </w:rPr>
        <w:t>157</w:t>
      </w:r>
      <w:r w:rsidRPr="00A9055A">
        <w:rPr>
          <w:sz w:val="20"/>
          <w:szCs w:val="20"/>
        </w:rPr>
        <w:tab/>
        <w:t>402-11.03</w:t>
      </w:r>
      <w:r w:rsidRPr="00A9055A">
        <w:rPr>
          <w:sz w:val="20"/>
          <w:szCs w:val="20"/>
        </w:rPr>
        <w:tab/>
        <w:t>SOS Kabíny</w:t>
      </w:r>
    </w:p>
    <w:p w14:paraId="7173665B" w14:textId="77777777" w:rsidR="00A9055A" w:rsidRPr="00A9055A" w:rsidRDefault="00A9055A" w:rsidP="00A8181E">
      <w:pPr>
        <w:tabs>
          <w:tab w:val="left" w:pos="1346"/>
        </w:tabs>
        <w:spacing w:after="0" w:line="240" w:lineRule="auto"/>
        <w:ind w:left="55"/>
        <w:rPr>
          <w:sz w:val="20"/>
          <w:szCs w:val="20"/>
        </w:rPr>
      </w:pPr>
      <w:r w:rsidRPr="00A9055A">
        <w:rPr>
          <w:sz w:val="20"/>
          <w:szCs w:val="20"/>
        </w:rPr>
        <w:t>158</w:t>
      </w:r>
      <w:r w:rsidRPr="00A9055A">
        <w:rPr>
          <w:sz w:val="20"/>
          <w:szCs w:val="20"/>
        </w:rPr>
        <w:tab/>
        <w:t>402-11.04</w:t>
      </w:r>
      <w:r w:rsidRPr="00A9055A">
        <w:rPr>
          <w:sz w:val="20"/>
          <w:szCs w:val="20"/>
        </w:rPr>
        <w:tab/>
        <w:t>Uzavretý TV okruh</w:t>
      </w:r>
    </w:p>
    <w:p w14:paraId="732A9D2E" w14:textId="77777777" w:rsidR="00A9055A" w:rsidRPr="00A9055A" w:rsidRDefault="00A9055A" w:rsidP="00A8181E">
      <w:pPr>
        <w:tabs>
          <w:tab w:val="left" w:pos="1346"/>
        </w:tabs>
        <w:spacing w:after="0" w:line="240" w:lineRule="auto"/>
        <w:ind w:left="55"/>
        <w:rPr>
          <w:sz w:val="20"/>
          <w:szCs w:val="20"/>
        </w:rPr>
      </w:pPr>
      <w:r w:rsidRPr="00A9055A">
        <w:rPr>
          <w:sz w:val="20"/>
          <w:szCs w:val="20"/>
        </w:rPr>
        <w:t>159</w:t>
      </w:r>
      <w:r w:rsidRPr="00A9055A">
        <w:rPr>
          <w:sz w:val="20"/>
          <w:szCs w:val="20"/>
        </w:rPr>
        <w:tab/>
        <w:t>402-11.05</w:t>
      </w:r>
      <w:r w:rsidRPr="00A9055A">
        <w:rPr>
          <w:sz w:val="20"/>
          <w:szCs w:val="20"/>
        </w:rPr>
        <w:tab/>
        <w:t>Tunelový rozhlas</w:t>
      </w:r>
    </w:p>
    <w:p w14:paraId="44DCDA22" w14:textId="77777777" w:rsidR="00A9055A" w:rsidRPr="00A9055A" w:rsidRDefault="00A9055A" w:rsidP="00A8181E">
      <w:pPr>
        <w:tabs>
          <w:tab w:val="left" w:pos="1346"/>
        </w:tabs>
        <w:spacing w:after="0" w:line="240" w:lineRule="auto"/>
        <w:ind w:left="55"/>
        <w:rPr>
          <w:sz w:val="20"/>
          <w:szCs w:val="20"/>
        </w:rPr>
      </w:pPr>
      <w:r w:rsidRPr="00A9055A">
        <w:rPr>
          <w:sz w:val="20"/>
          <w:szCs w:val="20"/>
        </w:rPr>
        <w:t>160</w:t>
      </w:r>
      <w:r w:rsidRPr="00A9055A">
        <w:rPr>
          <w:sz w:val="20"/>
          <w:szCs w:val="20"/>
        </w:rPr>
        <w:tab/>
        <w:t>402-11.06</w:t>
      </w:r>
      <w:r w:rsidRPr="00A9055A">
        <w:rPr>
          <w:sz w:val="20"/>
          <w:szCs w:val="20"/>
        </w:rPr>
        <w:tab/>
        <w:t>Elektrická požiarna signalizácia</w:t>
      </w:r>
    </w:p>
    <w:p w14:paraId="67A91DE5" w14:textId="77777777" w:rsidR="00A9055A" w:rsidRPr="00A9055A" w:rsidRDefault="00A9055A" w:rsidP="00A8181E">
      <w:pPr>
        <w:tabs>
          <w:tab w:val="left" w:pos="1346"/>
        </w:tabs>
        <w:spacing w:after="0" w:line="240" w:lineRule="auto"/>
        <w:ind w:left="55"/>
        <w:rPr>
          <w:sz w:val="20"/>
          <w:szCs w:val="20"/>
        </w:rPr>
      </w:pPr>
      <w:r w:rsidRPr="00A9055A">
        <w:rPr>
          <w:sz w:val="20"/>
          <w:szCs w:val="20"/>
        </w:rPr>
        <w:t>161</w:t>
      </w:r>
      <w:r w:rsidRPr="00A9055A">
        <w:rPr>
          <w:sz w:val="20"/>
          <w:szCs w:val="20"/>
        </w:rPr>
        <w:tab/>
        <w:t>402-11.07</w:t>
      </w:r>
      <w:r w:rsidRPr="00A9055A">
        <w:rPr>
          <w:sz w:val="20"/>
          <w:szCs w:val="20"/>
        </w:rPr>
        <w:tab/>
        <w:t>Bezdrôtové spojenie</w:t>
      </w:r>
    </w:p>
    <w:p w14:paraId="5DECC856" w14:textId="77777777" w:rsidR="00A9055A" w:rsidRPr="00A9055A" w:rsidRDefault="00A9055A" w:rsidP="00A8181E">
      <w:pPr>
        <w:tabs>
          <w:tab w:val="left" w:pos="1346"/>
        </w:tabs>
        <w:spacing w:after="0" w:line="240" w:lineRule="auto"/>
        <w:ind w:left="55"/>
        <w:rPr>
          <w:sz w:val="20"/>
          <w:szCs w:val="20"/>
        </w:rPr>
      </w:pPr>
      <w:r w:rsidRPr="00A9055A">
        <w:rPr>
          <w:sz w:val="20"/>
          <w:szCs w:val="20"/>
        </w:rPr>
        <w:t>162</w:t>
      </w:r>
      <w:r w:rsidRPr="00A9055A">
        <w:rPr>
          <w:sz w:val="20"/>
          <w:szCs w:val="20"/>
        </w:rPr>
        <w:tab/>
        <w:t>402-11.08</w:t>
      </w:r>
      <w:r w:rsidRPr="00A9055A">
        <w:rPr>
          <w:sz w:val="20"/>
          <w:szCs w:val="20"/>
        </w:rPr>
        <w:tab/>
        <w:t>Osvetlenie tunela</w:t>
      </w:r>
    </w:p>
    <w:p w14:paraId="5FCE6587" w14:textId="77777777" w:rsidR="00A9055A" w:rsidRPr="00A9055A" w:rsidRDefault="00A9055A" w:rsidP="00A8181E">
      <w:pPr>
        <w:tabs>
          <w:tab w:val="left" w:pos="1346"/>
        </w:tabs>
        <w:spacing w:after="0" w:line="240" w:lineRule="auto"/>
        <w:ind w:left="55"/>
        <w:rPr>
          <w:sz w:val="20"/>
          <w:szCs w:val="20"/>
        </w:rPr>
      </w:pPr>
      <w:r w:rsidRPr="00A9055A">
        <w:rPr>
          <w:sz w:val="20"/>
          <w:szCs w:val="20"/>
        </w:rPr>
        <w:t>163</w:t>
      </w:r>
      <w:r w:rsidRPr="00A9055A">
        <w:rPr>
          <w:sz w:val="20"/>
          <w:szCs w:val="20"/>
        </w:rPr>
        <w:tab/>
        <w:t>402-11.09</w:t>
      </w:r>
      <w:r w:rsidRPr="00A9055A">
        <w:rPr>
          <w:sz w:val="20"/>
          <w:szCs w:val="20"/>
        </w:rPr>
        <w:tab/>
        <w:t>Vetranie tunela</w:t>
      </w:r>
    </w:p>
    <w:p w14:paraId="0C19E787" w14:textId="77777777" w:rsidR="00A9055A" w:rsidRPr="00A9055A" w:rsidRDefault="00A9055A" w:rsidP="00A8181E">
      <w:pPr>
        <w:tabs>
          <w:tab w:val="left" w:pos="1346"/>
        </w:tabs>
        <w:spacing w:after="0" w:line="240" w:lineRule="auto"/>
        <w:ind w:left="55"/>
        <w:rPr>
          <w:sz w:val="20"/>
          <w:szCs w:val="20"/>
        </w:rPr>
      </w:pPr>
      <w:r w:rsidRPr="00A9055A">
        <w:rPr>
          <w:sz w:val="20"/>
          <w:szCs w:val="20"/>
        </w:rPr>
        <w:t>164</w:t>
      </w:r>
      <w:r w:rsidRPr="00A9055A">
        <w:rPr>
          <w:sz w:val="20"/>
          <w:szCs w:val="20"/>
        </w:rPr>
        <w:tab/>
        <w:t>402-11.10</w:t>
      </w:r>
      <w:r w:rsidRPr="00A9055A">
        <w:rPr>
          <w:sz w:val="20"/>
          <w:szCs w:val="20"/>
        </w:rPr>
        <w:tab/>
        <w:t>Riadenie dopravy</w:t>
      </w:r>
    </w:p>
    <w:p w14:paraId="58D3E6B4" w14:textId="77777777" w:rsidR="00A9055A" w:rsidRPr="00A9055A" w:rsidRDefault="00A9055A" w:rsidP="00A8181E">
      <w:pPr>
        <w:tabs>
          <w:tab w:val="left" w:pos="1346"/>
        </w:tabs>
        <w:spacing w:after="0" w:line="240" w:lineRule="auto"/>
        <w:ind w:left="55"/>
        <w:rPr>
          <w:sz w:val="20"/>
          <w:szCs w:val="20"/>
        </w:rPr>
      </w:pPr>
      <w:r w:rsidRPr="00A9055A">
        <w:rPr>
          <w:sz w:val="20"/>
          <w:szCs w:val="20"/>
        </w:rPr>
        <w:t>165</w:t>
      </w:r>
      <w:r w:rsidRPr="00A9055A">
        <w:rPr>
          <w:sz w:val="20"/>
          <w:szCs w:val="20"/>
        </w:rPr>
        <w:tab/>
        <w:t>501-00</w:t>
      </w:r>
      <w:r w:rsidRPr="00A9055A">
        <w:rPr>
          <w:sz w:val="20"/>
          <w:szCs w:val="20"/>
        </w:rPr>
        <w:tab/>
        <w:t>Dažďová kanalizácia diaľnice</w:t>
      </w:r>
    </w:p>
    <w:p w14:paraId="54467E3A" w14:textId="77777777" w:rsidR="00A9055A" w:rsidRPr="00A9055A" w:rsidRDefault="00A9055A" w:rsidP="00A8181E">
      <w:pPr>
        <w:tabs>
          <w:tab w:val="left" w:pos="1346"/>
        </w:tabs>
        <w:spacing w:after="0" w:line="240" w:lineRule="auto"/>
        <w:ind w:left="55"/>
        <w:rPr>
          <w:sz w:val="20"/>
          <w:szCs w:val="20"/>
        </w:rPr>
      </w:pPr>
      <w:r w:rsidRPr="00A9055A">
        <w:rPr>
          <w:sz w:val="20"/>
          <w:szCs w:val="20"/>
        </w:rPr>
        <w:t>166</w:t>
      </w:r>
      <w:r w:rsidRPr="00A9055A">
        <w:rPr>
          <w:sz w:val="20"/>
          <w:szCs w:val="20"/>
        </w:rPr>
        <w:tab/>
        <w:t>502-00</w:t>
      </w:r>
      <w:r w:rsidRPr="00A9055A">
        <w:rPr>
          <w:sz w:val="20"/>
          <w:szCs w:val="20"/>
        </w:rPr>
        <w:tab/>
        <w:t>Kanalizácia cesty I/11</w:t>
      </w:r>
    </w:p>
    <w:p w14:paraId="2F65540F" w14:textId="77777777" w:rsidR="00A9055A" w:rsidRPr="00A9055A" w:rsidRDefault="00A9055A" w:rsidP="00A8181E">
      <w:pPr>
        <w:tabs>
          <w:tab w:val="left" w:pos="1346"/>
        </w:tabs>
        <w:spacing w:after="0" w:line="240" w:lineRule="auto"/>
        <w:ind w:left="55"/>
        <w:rPr>
          <w:sz w:val="20"/>
          <w:szCs w:val="20"/>
        </w:rPr>
      </w:pPr>
      <w:r w:rsidRPr="00A9055A">
        <w:rPr>
          <w:sz w:val="20"/>
          <w:szCs w:val="20"/>
        </w:rPr>
        <w:t>167</w:t>
      </w:r>
      <w:r w:rsidRPr="00A9055A">
        <w:rPr>
          <w:sz w:val="20"/>
          <w:szCs w:val="20"/>
        </w:rPr>
        <w:tab/>
        <w:t>510-00</w:t>
      </w:r>
      <w:r w:rsidRPr="00A9055A">
        <w:rPr>
          <w:sz w:val="20"/>
          <w:szCs w:val="20"/>
        </w:rPr>
        <w:tab/>
        <w:t>Kanalizácia z vodovodnej šachty v km 33,615</w:t>
      </w:r>
    </w:p>
    <w:p w14:paraId="5D5686E2" w14:textId="77777777" w:rsidR="00A9055A" w:rsidRPr="00A9055A" w:rsidRDefault="00A9055A" w:rsidP="00A8181E">
      <w:pPr>
        <w:tabs>
          <w:tab w:val="left" w:pos="1346"/>
        </w:tabs>
        <w:spacing w:after="0" w:line="240" w:lineRule="auto"/>
        <w:ind w:left="55"/>
        <w:rPr>
          <w:sz w:val="20"/>
          <w:szCs w:val="20"/>
        </w:rPr>
      </w:pPr>
      <w:r w:rsidRPr="00A9055A">
        <w:rPr>
          <w:sz w:val="20"/>
          <w:szCs w:val="20"/>
        </w:rPr>
        <w:t>168</w:t>
      </w:r>
      <w:r w:rsidRPr="00A9055A">
        <w:rPr>
          <w:sz w:val="20"/>
          <w:szCs w:val="20"/>
        </w:rPr>
        <w:tab/>
        <w:t>511-00</w:t>
      </w:r>
      <w:r w:rsidRPr="00A9055A">
        <w:rPr>
          <w:sz w:val="20"/>
          <w:szCs w:val="20"/>
        </w:rPr>
        <w:tab/>
        <w:t>Preložka kanalizácie cesty III/2013 (01159)</w:t>
      </w:r>
    </w:p>
    <w:p w14:paraId="5B817839" w14:textId="77777777" w:rsidR="00A9055A" w:rsidRPr="00A9055A" w:rsidRDefault="00A9055A" w:rsidP="00A8181E">
      <w:pPr>
        <w:tabs>
          <w:tab w:val="left" w:pos="1346"/>
        </w:tabs>
        <w:spacing w:after="0" w:line="240" w:lineRule="auto"/>
        <w:ind w:left="55"/>
        <w:rPr>
          <w:sz w:val="20"/>
          <w:szCs w:val="20"/>
        </w:rPr>
      </w:pPr>
      <w:r w:rsidRPr="00A9055A">
        <w:rPr>
          <w:sz w:val="20"/>
          <w:szCs w:val="20"/>
        </w:rPr>
        <w:t>169</w:t>
      </w:r>
      <w:r w:rsidRPr="00A9055A">
        <w:rPr>
          <w:sz w:val="20"/>
          <w:szCs w:val="20"/>
        </w:rPr>
        <w:tab/>
        <w:t>512-00</w:t>
      </w:r>
      <w:r w:rsidRPr="00A9055A">
        <w:rPr>
          <w:sz w:val="20"/>
          <w:szCs w:val="20"/>
        </w:rPr>
        <w:tab/>
        <w:t>Úprava odvodnenia v km 34,275</w:t>
      </w:r>
    </w:p>
    <w:p w14:paraId="10EE00AC" w14:textId="77777777" w:rsidR="00A9055A" w:rsidRPr="00A9055A" w:rsidRDefault="00A9055A" w:rsidP="00A8181E">
      <w:pPr>
        <w:tabs>
          <w:tab w:val="left" w:pos="1346"/>
        </w:tabs>
        <w:spacing w:after="0" w:line="240" w:lineRule="auto"/>
        <w:ind w:left="55"/>
        <w:rPr>
          <w:sz w:val="20"/>
          <w:szCs w:val="20"/>
        </w:rPr>
      </w:pPr>
      <w:r w:rsidRPr="00A9055A">
        <w:rPr>
          <w:sz w:val="20"/>
          <w:szCs w:val="20"/>
        </w:rPr>
        <w:t>170</w:t>
      </w:r>
      <w:r w:rsidRPr="00A9055A">
        <w:rPr>
          <w:sz w:val="20"/>
          <w:szCs w:val="20"/>
        </w:rPr>
        <w:tab/>
        <w:t>513-00</w:t>
      </w:r>
      <w:r w:rsidRPr="00A9055A">
        <w:rPr>
          <w:sz w:val="20"/>
          <w:szCs w:val="20"/>
        </w:rPr>
        <w:tab/>
        <w:t>Rekonštrukcia kanalizácie v km 35,330</w:t>
      </w:r>
    </w:p>
    <w:p w14:paraId="159C716C" w14:textId="77777777" w:rsidR="00A9055A" w:rsidRPr="00A9055A" w:rsidRDefault="00A9055A" w:rsidP="00A8181E">
      <w:pPr>
        <w:tabs>
          <w:tab w:val="left" w:pos="1346"/>
        </w:tabs>
        <w:spacing w:after="0" w:line="240" w:lineRule="auto"/>
        <w:ind w:left="55"/>
        <w:rPr>
          <w:sz w:val="20"/>
          <w:szCs w:val="20"/>
        </w:rPr>
      </w:pPr>
      <w:r w:rsidRPr="00A9055A">
        <w:rPr>
          <w:sz w:val="20"/>
          <w:szCs w:val="20"/>
        </w:rPr>
        <w:t>171</w:t>
      </w:r>
      <w:r w:rsidRPr="00A9055A">
        <w:rPr>
          <w:sz w:val="20"/>
          <w:szCs w:val="20"/>
        </w:rPr>
        <w:tab/>
        <w:t>520-00</w:t>
      </w:r>
      <w:r w:rsidRPr="00A9055A">
        <w:rPr>
          <w:sz w:val="20"/>
          <w:szCs w:val="20"/>
        </w:rPr>
        <w:tab/>
        <w:t>Úprava brehov potoka Oščadnica</w:t>
      </w:r>
    </w:p>
    <w:p w14:paraId="2DB7F2C9" w14:textId="77777777" w:rsidR="00A9055A" w:rsidRPr="00A9055A" w:rsidRDefault="00A9055A" w:rsidP="00A8181E">
      <w:pPr>
        <w:tabs>
          <w:tab w:val="left" w:pos="1346"/>
        </w:tabs>
        <w:spacing w:after="0" w:line="240" w:lineRule="auto"/>
        <w:ind w:left="55"/>
        <w:rPr>
          <w:sz w:val="20"/>
          <w:szCs w:val="20"/>
        </w:rPr>
      </w:pPr>
      <w:r w:rsidRPr="00A9055A">
        <w:rPr>
          <w:sz w:val="20"/>
          <w:szCs w:val="20"/>
        </w:rPr>
        <w:t>172</w:t>
      </w:r>
      <w:r w:rsidRPr="00A9055A">
        <w:rPr>
          <w:sz w:val="20"/>
          <w:szCs w:val="20"/>
        </w:rPr>
        <w:tab/>
        <w:t>521-00</w:t>
      </w:r>
      <w:r w:rsidRPr="00A9055A">
        <w:rPr>
          <w:sz w:val="20"/>
          <w:szCs w:val="20"/>
        </w:rPr>
        <w:tab/>
        <w:t>Úprava bezmenného potoka v km 34,055</w:t>
      </w:r>
    </w:p>
    <w:p w14:paraId="04E9C57E" w14:textId="77777777" w:rsidR="00A9055A" w:rsidRPr="00A9055A" w:rsidRDefault="00A9055A" w:rsidP="00A8181E">
      <w:pPr>
        <w:tabs>
          <w:tab w:val="left" w:pos="1346"/>
        </w:tabs>
        <w:spacing w:after="0" w:line="240" w:lineRule="auto"/>
        <w:ind w:left="55"/>
        <w:rPr>
          <w:sz w:val="20"/>
          <w:szCs w:val="20"/>
        </w:rPr>
      </w:pPr>
      <w:r w:rsidRPr="00A9055A">
        <w:rPr>
          <w:sz w:val="20"/>
          <w:szCs w:val="20"/>
        </w:rPr>
        <w:t>173</w:t>
      </w:r>
      <w:r w:rsidRPr="00A9055A">
        <w:rPr>
          <w:sz w:val="20"/>
          <w:szCs w:val="20"/>
        </w:rPr>
        <w:tab/>
        <w:t>522-00</w:t>
      </w:r>
      <w:r w:rsidRPr="00A9055A">
        <w:rPr>
          <w:sz w:val="20"/>
          <w:szCs w:val="20"/>
        </w:rPr>
        <w:tab/>
        <w:t>Úprava bezmenného potoka v km 34,342</w:t>
      </w:r>
    </w:p>
    <w:p w14:paraId="174A164B" w14:textId="77777777" w:rsidR="00A9055A" w:rsidRPr="00A9055A" w:rsidRDefault="00A9055A" w:rsidP="00A8181E">
      <w:pPr>
        <w:tabs>
          <w:tab w:val="left" w:pos="1346"/>
        </w:tabs>
        <w:spacing w:after="0" w:line="240" w:lineRule="auto"/>
        <w:ind w:left="55"/>
        <w:rPr>
          <w:sz w:val="20"/>
          <w:szCs w:val="20"/>
        </w:rPr>
      </w:pPr>
      <w:r w:rsidRPr="00A9055A">
        <w:rPr>
          <w:sz w:val="20"/>
          <w:szCs w:val="20"/>
        </w:rPr>
        <w:t>174</w:t>
      </w:r>
      <w:r w:rsidRPr="00A9055A">
        <w:rPr>
          <w:sz w:val="20"/>
          <w:szCs w:val="20"/>
        </w:rPr>
        <w:tab/>
        <w:t>523-00</w:t>
      </w:r>
      <w:r w:rsidRPr="00A9055A">
        <w:rPr>
          <w:sz w:val="20"/>
          <w:szCs w:val="20"/>
        </w:rPr>
        <w:tab/>
        <w:t>Úprava bezmenného potoka v km 34,506</w:t>
      </w:r>
    </w:p>
    <w:p w14:paraId="1045F279" w14:textId="77777777" w:rsidR="00A9055A" w:rsidRPr="00A9055A" w:rsidRDefault="00A9055A" w:rsidP="00A8181E">
      <w:pPr>
        <w:tabs>
          <w:tab w:val="left" w:pos="1346"/>
        </w:tabs>
        <w:spacing w:after="0" w:line="240" w:lineRule="auto"/>
        <w:ind w:left="55"/>
        <w:rPr>
          <w:sz w:val="20"/>
          <w:szCs w:val="20"/>
        </w:rPr>
      </w:pPr>
      <w:r w:rsidRPr="00A9055A">
        <w:rPr>
          <w:sz w:val="20"/>
          <w:szCs w:val="20"/>
        </w:rPr>
        <w:t>175</w:t>
      </w:r>
      <w:r w:rsidRPr="00A9055A">
        <w:rPr>
          <w:sz w:val="20"/>
          <w:szCs w:val="20"/>
        </w:rPr>
        <w:tab/>
        <w:t>551-00</w:t>
      </w:r>
      <w:r w:rsidRPr="00A9055A">
        <w:rPr>
          <w:sz w:val="20"/>
          <w:szCs w:val="20"/>
        </w:rPr>
        <w:tab/>
        <w:t>Preložka vodovodu OC DN 150 v km 33,161</w:t>
      </w:r>
    </w:p>
    <w:p w14:paraId="6673BA69" w14:textId="77777777" w:rsidR="00A9055A" w:rsidRPr="00A9055A" w:rsidRDefault="00A9055A" w:rsidP="00A8181E">
      <w:pPr>
        <w:tabs>
          <w:tab w:val="left" w:pos="1346"/>
        </w:tabs>
        <w:spacing w:after="0" w:line="240" w:lineRule="auto"/>
        <w:ind w:left="55"/>
        <w:rPr>
          <w:sz w:val="20"/>
          <w:szCs w:val="20"/>
        </w:rPr>
      </w:pPr>
      <w:r w:rsidRPr="00A9055A">
        <w:rPr>
          <w:sz w:val="20"/>
          <w:szCs w:val="20"/>
        </w:rPr>
        <w:t>176</w:t>
      </w:r>
      <w:r w:rsidRPr="00A9055A">
        <w:rPr>
          <w:sz w:val="20"/>
          <w:szCs w:val="20"/>
        </w:rPr>
        <w:tab/>
        <w:t>552-00</w:t>
      </w:r>
      <w:r w:rsidRPr="00A9055A">
        <w:rPr>
          <w:sz w:val="20"/>
          <w:szCs w:val="20"/>
        </w:rPr>
        <w:tab/>
        <w:t>Preložka vodovodu OC/PVC DN 150 v km 33,371</w:t>
      </w:r>
    </w:p>
    <w:p w14:paraId="00C33FAA" w14:textId="77777777" w:rsidR="00A9055A" w:rsidRPr="00A9055A" w:rsidRDefault="00A9055A" w:rsidP="00A8181E">
      <w:pPr>
        <w:tabs>
          <w:tab w:val="left" w:pos="1346"/>
        </w:tabs>
        <w:spacing w:after="0" w:line="240" w:lineRule="auto"/>
        <w:ind w:left="55"/>
        <w:rPr>
          <w:sz w:val="20"/>
          <w:szCs w:val="20"/>
        </w:rPr>
      </w:pPr>
      <w:r w:rsidRPr="00A9055A">
        <w:rPr>
          <w:sz w:val="20"/>
          <w:szCs w:val="20"/>
        </w:rPr>
        <w:t>177</w:t>
      </w:r>
      <w:r w:rsidRPr="00A9055A">
        <w:rPr>
          <w:sz w:val="20"/>
          <w:szCs w:val="20"/>
        </w:rPr>
        <w:tab/>
        <w:t>553-00</w:t>
      </w:r>
      <w:r w:rsidRPr="00A9055A">
        <w:rPr>
          <w:sz w:val="20"/>
          <w:szCs w:val="20"/>
        </w:rPr>
        <w:tab/>
        <w:t>Preložka vodovodu PE DN 50 v km 33,919</w:t>
      </w:r>
    </w:p>
    <w:p w14:paraId="5D6E175A" w14:textId="77777777" w:rsidR="00A9055A" w:rsidRPr="00A9055A" w:rsidRDefault="00A9055A" w:rsidP="00A8181E">
      <w:pPr>
        <w:tabs>
          <w:tab w:val="left" w:pos="1346"/>
        </w:tabs>
        <w:spacing w:after="0" w:line="240" w:lineRule="auto"/>
        <w:ind w:left="55"/>
        <w:rPr>
          <w:sz w:val="20"/>
          <w:szCs w:val="20"/>
        </w:rPr>
      </w:pPr>
      <w:r w:rsidRPr="00A9055A">
        <w:rPr>
          <w:sz w:val="20"/>
          <w:szCs w:val="20"/>
        </w:rPr>
        <w:t>178</w:t>
      </w:r>
      <w:r w:rsidRPr="00A9055A">
        <w:rPr>
          <w:sz w:val="20"/>
          <w:szCs w:val="20"/>
        </w:rPr>
        <w:tab/>
        <w:t>554-00</w:t>
      </w:r>
      <w:r w:rsidRPr="00A9055A">
        <w:rPr>
          <w:sz w:val="20"/>
          <w:szCs w:val="20"/>
        </w:rPr>
        <w:tab/>
        <w:t>Preložka vodovodu PE DN 25 v km 34.240</w:t>
      </w:r>
    </w:p>
    <w:p w14:paraId="6382B32F" w14:textId="77777777" w:rsidR="00A9055A" w:rsidRPr="00A9055A" w:rsidRDefault="00A9055A" w:rsidP="00A8181E">
      <w:pPr>
        <w:tabs>
          <w:tab w:val="left" w:pos="1346"/>
        </w:tabs>
        <w:spacing w:after="0" w:line="240" w:lineRule="auto"/>
        <w:ind w:left="55"/>
        <w:rPr>
          <w:sz w:val="20"/>
          <w:szCs w:val="20"/>
        </w:rPr>
      </w:pPr>
      <w:r w:rsidRPr="00A9055A">
        <w:rPr>
          <w:sz w:val="20"/>
          <w:szCs w:val="20"/>
        </w:rPr>
        <w:t>179</w:t>
      </w:r>
      <w:r w:rsidRPr="00A9055A">
        <w:rPr>
          <w:sz w:val="20"/>
          <w:szCs w:val="20"/>
        </w:rPr>
        <w:tab/>
        <w:t>555-00</w:t>
      </w:r>
      <w:r w:rsidRPr="00A9055A">
        <w:rPr>
          <w:sz w:val="20"/>
          <w:szCs w:val="20"/>
        </w:rPr>
        <w:tab/>
        <w:t>Preložka vodovodu PE DN 50 v km 34,337</w:t>
      </w:r>
    </w:p>
    <w:p w14:paraId="2820EF10" w14:textId="77777777" w:rsidR="00A9055A" w:rsidRPr="00A9055A" w:rsidRDefault="00A9055A" w:rsidP="00A8181E">
      <w:pPr>
        <w:tabs>
          <w:tab w:val="left" w:pos="1346"/>
        </w:tabs>
        <w:spacing w:after="0" w:line="240" w:lineRule="auto"/>
        <w:ind w:left="55"/>
        <w:rPr>
          <w:sz w:val="20"/>
          <w:szCs w:val="20"/>
        </w:rPr>
      </w:pPr>
      <w:r w:rsidRPr="00A9055A">
        <w:rPr>
          <w:sz w:val="20"/>
          <w:szCs w:val="20"/>
        </w:rPr>
        <w:t>180</w:t>
      </w:r>
      <w:r w:rsidRPr="00A9055A">
        <w:rPr>
          <w:sz w:val="20"/>
          <w:szCs w:val="20"/>
        </w:rPr>
        <w:tab/>
        <w:t>556-00</w:t>
      </w:r>
      <w:r w:rsidRPr="00A9055A">
        <w:rPr>
          <w:sz w:val="20"/>
          <w:szCs w:val="20"/>
        </w:rPr>
        <w:tab/>
        <w:t>Preložka vodovodu PE DN 25 v km 34.491</w:t>
      </w:r>
    </w:p>
    <w:p w14:paraId="127FFC40" w14:textId="77777777" w:rsidR="00A9055A" w:rsidRPr="00A9055A" w:rsidRDefault="00A9055A" w:rsidP="00A8181E">
      <w:pPr>
        <w:tabs>
          <w:tab w:val="left" w:pos="1346"/>
        </w:tabs>
        <w:spacing w:after="0" w:line="240" w:lineRule="auto"/>
        <w:ind w:left="55"/>
        <w:rPr>
          <w:sz w:val="20"/>
          <w:szCs w:val="20"/>
        </w:rPr>
      </w:pPr>
      <w:r w:rsidRPr="00A9055A">
        <w:rPr>
          <w:sz w:val="20"/>
          <w:szCs w:val="20"/>
        </w:rPr>
        <w:t>181</w:t>
      </w:r>
      <w:r w:rsidRPr="00A9055A">
        <w:rPr>
          <w:sz w:val="20"/>
          <w:szCs w:val="20"/>
        </w:rPr>
        <w:tab/>
        <w:t>557-00</w:t>
      </w:r>
      <w:r w:rsidRPr="00A9055A">
        <w:rPr>
          <w:sz w:val="20"/>
          <w:szCs w:val="20"/>
        </w:rPr>
        <w:tab/>
        <w:t>Preložka vodovodu LT DN 150 v km 36,798</w:t>
      </w:r>
    </w:p>
    <w:p w14:paraId="52FCE902" w14:textId="77777777" w:rsidR="00A9055A" w:rsidRPr="00A9055A" w:rsidRDefault="00A9055A" w:rsidP="00A8181E">
      <w:pPr>
        <w:tabs>
          <w:tab w:val="left" w:pos="1346"/>
        </w:tabs>
        <w:spacing w:after="0" w:line="240" w:lineRule="auto"/>
        <w:ind w:left="55"/>
        <w:rPr>
          <w:sz w:val="20"/>
          <w:szCs w:val="20"/>
        </w:rPr>
      </w:pPr>
      <w:r w:rsidRPr="00A9055A">
        <w:rPr>
          <w:sz w:val="20"/>
          <w:szCs w:val="20"/>
        </w:rPr>
        <w:t>182</w:t>
      </w:r>
      <w:r w:rsidRPr="00A9055A">
        <w:rPr>
          <w:sz w:val="20"/>
          <w:szCs w:val="20"/>
        </w:rPr>
        <w:tab/>
        <w:t>558-00</w:t>
      </w:r>
      <w:r w:rsidRPr="00A9055A">
        <w:rPr>
          <w:sz w:val="20"/>
          <w:szCs w:val="20"/>
        </w:rPr>
        <w:tab/>
        <w:t>Preložka vodovodu DN 32 v km 36.002</w:t>
      </w:r>
    </w:p>
    <w:p w14:paraId="4B83CFB0" w14:textId="77777777" w:rsidR="00A9055A" w:rsidRPr="00A9055A" w:rsidRDefault="00A9055A" w:rsidP="00A8181E">
      <w:pPr>
        <w:tabs>
          <w:tab w:val="left" w:pos="1346"/>
        </w:tabs>
        <w:spacing w:after="0" w:line="240" w:lineRule="auto"/>
        <w:ind w:left="55"/>
        <w:rPr>
          <w:sz w:val="20"/>
          <w:szCs w:val="20"/>
        </w:rPr>
      </w:pPr>
      <w:r w:rsidRPr="00A9055A">
        <w:rPr>
          <w:sz w:val="20"/>
          <w:szCs w:val="20"/>
        </w:rPr>
        <w:t>183</w:t>
      </w:r>
      <w:r w:rsidRPr="00A9055A">
        <w:rPr>
          <w:sz w:val="20"/>
          <w:szCs w:val="20"/>
        </w:rPr>
        <w:tab/>
        <w:t>559-00</w:t>
      </w:r>
      <w:r w:rsidRPr="00A9055A">
        <w:rPr>
          <w:sz w:val="20"/>
          <w:szCs w:val="20"/>
        </w:rPr>
        <w:tab/>
        <w:t>Preložka odkalovacieho potrubia vodovodu DN600 v km 33.257</w:t>
      </w:r>
    </w:p>
    <w:p w14:paraId="1AC3643D" w14:textId="77777777" w:rsidR="00A9055A" w:rsidRPr="00A9055A" w:rsidRDefault="00A9055A" w:rsidP="00A8181E">
      <w:pPr>
        <w:tabs>
          <w:tab w:val="left" w:pos="1346"/>
        </w:tabs>
        <w:spacing w:after="0" w:line="240" w:lineRule="auto"/>
        <w:ind w:left="55"/>
        <w:rPr>
          <w:sz w:val="20"/>
          <w:szCs w:val="20"/>
        </w:rPr>
      </w:pPr>
      <w:r w:rsidRPr="00A9055A">
        <w:rPr>
          <w:sz w:val="20"/>
          <w:szCs w:val="20"/>
        </w:rPr>
        <w:t>184</w:t>
      </w:r>
      <w:r w:rsidRPr="00A9055A">
        <w:rPr>
          <w:sz w:val="20"/>
          <w:szCs w:val="20"/>
        </w:rPr>
        <w:tab/>
        <w:t>560-00</w:t>
      </w:r>
      <w:r w:rsidRPr="00A9055A">
        <w:rPr>
          <w:sz w:val="20"/>
          <w:szCs w:val="20"/>
        </w:rPr>
        <w:tab/>
        <w:t>Preložka vodovodu DN150 v km 33.182 - 33.913</w:t>
      </w:r>
    </w:p>
    <w:p w14:paraId="54E92EB5" w14:textId="77777777" w:rsidR="00A9055A" w:rsidRPr="00A9055A" w:rsidRDefault="00A9055A" w:rsidP="00A8181E">
      <w:pPr>
        <w:tabs>
          <w:tab w:val="left" w:pos="1346"/>
        </w:tabs>
        <w:spacing w:after="0" w:line="240" w:lineRule="auto"/>
        <w:ind w:left="55"/>
        <w:rPr>
          <w:sz w:val="20"/>
          <w:szCs w:val="20"/>
        </w:rPr>
      </w:pPr>
      <w:r w:rsidRPr="00A9055A">
        <w:rPr>
          <w:sz w:val="20"/>
          <w:szCs w:val="20"/>
        </w:rPr>
        <w:t>185</w:t>
      </w:r>
      <w:r w:rsidRPr="00A9055A">
        <w:rPr>
          <w:sz w:val="20"/>
          <w:szCs w:val="20"/>
        </w:rPr>
        <w:tab/>
        <w:t>561-00</w:t>
      </w:r>
      <w:r w:rsidRPr="00A9055A">
        <w:rPr>
          <w:sz w:val="20"/>
          <w:szCs w:val="20"/>
        </w:rPr>
        <w:tab/>
        <w:t>Preložka vodovodu DN600 v km 33.435 - 33.911</w:t>
      </w:r>
    </w:p>
    <w:p w14:paraId="10B1B896" w14:textId="77777777" w:rsidR="00A9055A" w:rsidRPr="00A9055A" w:rsidRDefault="00A9055A" w:rsidP="00A8181E">
      <w:pPr>
        <w:tabs>
          <w:tab w:val="left" w:pos="1346"/>
        </w:tabs>
        <w:spacing w:after="0" w:line="240" w:lineRule="auto"/>
        <w:ind w:left="55"/>
        <w:rPr>
          <w:sz w:val="20"/>
          <w:szCs w:val="20"/>
        </w:rPr>
      </w:pPr>
      <w:r w:rsidRPr="00A9055A">
        <w:rPr>
          <w:sz w:val="20"/>
          <w:szCs w:val="20"/>
        </w:rPr>
        <w:t>186</w:t>
      </w:r>
      <w:r w:rsidRPr="00A9055A">
        <w:rPr>
          <w:sz w:val="20"/>
          <w:szCs w:val="20"/>
        </w:rPr>
        <w:tab/>
        <w:t>562-00</w:t>
      </w:r>
      <w:r w:rsidRPr="00A9055A">
        <w:rPr>
          <w:sz w:val="20"/>
          <w:szCs w:val="20"/>
        </w:rPr>
        <w:tab/>
        <w:t>Úprava odvodňovacích zariadení na ceste I/11</w:t>
      </w:r>
    </w:p>
    <w:p w14:paraId="0D031C60" w14:textId="77777777" w:rsidR="00A9055A" w:rsidRPr="00A9055A" w:rsidRDefault="00A9055A" w:rsidP="00A8181E">
      <w:pPr>
        <w:tabs>
          <w:tab w:val="left" w:pos="1346"/>
        </w:tabs>
        <w:spacing w:after="0" w:line="240" w:lineRule="auto"/>
        <w:ind w:left="55"/>
        <w:rPr>
          <w:sz w:val="20"/>
          <w:szCs w:val="20"/>
        </w:rPr>
      </w:pPr>
      <w:r w:rsidRPr="00A9055A">
        <w:rPr>
          <w:sz w:val="20"/>
          <w:szCs w:val="20"/>
        </w:rPr>
        <w:t>187</w:t>
      </w:r>
      <w:r w:rsidRPr="00A9055A">
        <w:rPr>
          <w:sz w:val="20"/>
          <w:szCs w:val="20"/>
        </w:rPr>
        <w:tab/>
        <w:t>620-00</w:t>
      </w:r>
      <w:r w:rsidRPr="00A9055A">
        <w:rPr>
          <w:sz w:val="20"/>
          <w:szCs w:val="20"/>
        </w:rPr>
        <w:tab/>
        <w:t>Úprava vedenia 22kV - preložky v km 36,957</w:t>
      </w:r>
    </w:p>
    <w:p w14:paraId="4B644619" w14:textId="77777777" w:rsidR="00A9055A" w:rsidRPr="00A9055A" w:rsidRDefault="00A9055A" w:rsidP="00A8181E">
      <w:pPr>
        <w:tabs>
          <w:tab w:val="left" w:pos="1346"/>
        </w:tabs>
        <w:spacing w:after="0" w:line="240" w:lineRule="auto"/>
        <w:ind w:left="55"/>
        <w:rPr>
          <w:sz w:val="20"/>
          <w:szCs w:val="20"/>
        </w:rPr>
      </w:pPr>
      <w:r w:rsidRPr="00A9055A">
        <w:rPr>
          <w:sz w:val="20"/>
          <w:szCs w:val="20"/>
        </w:rPr>
        <w:t>188</w:t>
      </w:r>
      <w:r w:rsidRPr="00A9055A">
        <w:rPr>
          <w:sz w:val="20"/>
          <w:szCs w:val="20"/>
        </w:rPr>
        <w:tab/>
        <w:t>621-00</w:t>
      </w:r>
      <w:r w:rsidRPr="00A9055A">
        <w:rPr>
          <w:sz w:val="20"/>
          <w:szCs w:val="20"/>
        </w:rPr>
        <w:tab/>
        <w:t>Úprava vedenia 0,4kV - preložky v km 36.787</w:t>
      </w:r>
    </w:p>
    <w:p w14:paraId="60E201E6" w14:textId="77777777" w:rsidR="00A9055A" w:rsidRPr="00A9055A" w:rsidRDefault="00A9055A" w:rsidP="00A8181E">
      <w:pPr>
        <w:tabs>
          <w:tab w:val="left" w:pos="1346"/>
        </w:tabs>
        <w:spacing w:after="0" w:line="240" w:lineRule="auto"/>
        <w:ind w:left="55"/>
        <w:rPr>
          <w:sz w:val="20"/>
          <w:szCs w:val="20"/>
        </w:rPr>
      </w:pPr>
      <w:r w:rsidRPr="00A9055A">
        <w:rPr>
          <w:sz w:val="20"/>
          <w:szCs w:val="20"/>
        </w:rPr>
        <w:t>189</w:t>
      </w:r>
      <w:r w:rsidRPr="00A9055A">
        <w:rPr>
          <w:sz w:val="20"/>
          <w:szCs w:val="20"/>
        </w:rPr>
        <w:tab/>
        <w:t>622-00</w:t>
      </w:r>
      <w:r w:rsidRPr="00A9055A">
        <w:rPr>
          <w:sz w:val="20"/>
          <w:szCs w:val="20"/>
        </w:rPr>
        <w:tab/>
        <w:t>Úprava vedenia 0,4kV - preložky v km 36.016</w:t>
      </w:r>
    </w:p>
    <w:p w14:paraId="596FC612" w14:textId="77777777" w:rsidR="00A9055A" w:rsidRPr="00A9055A" w:rsidRDefault="00A9055A" w:rsidP="00A8181E">
      <w:pPr>
        <w:tabs>
          <w:tab w:val="left" w:pos="1346"/>
        </w:tabs>
        <w:spacing w:after="0" w:line="240" w:lineRule="auto"/>
        <w:ind w:left="55"/>
        <w:rPr>
          <w:sz w:val="20"/>
          <w:szCs w:val="20"/>
        </w:rPr>
      </w:pPr>
      <w:r w:rsidRPr="00A9055A">
        <w:rPr>
          <w:sz w:val="20"/>
          <w:szCs w:val="20"/>
        </w:rPr>
        <w:t>190</w:t>
      </w:r>
      <w:r w:rsidRPr="00A9055A">
        <w:rPr>
          <w:sz w:val="20"/>
          <w:szCs w:val="20"/>
        </w:rPr>
        <w:tab/>
        <w:t>623-00</w:t>
      </w:r>
      <w:r w:rsidRPr="00A9055A">
        <w:rPr>
          <w:sz w:val="20"/>
          <w:szCs w:val="20"/>
        </w:rPr>
        <w:tab/>
        <w:t>Úprava vedenia 22kV - preložky v km 34,539</w:t>
      </w:r>
    </w:p>
    <w:p w14:paraId="300E817F" w14:textId="77777777" w:rsidR="00A9055A" w:rsidRPr="00A9055A" w:rsidRDefault="00A9055A" w:rsidP="00A8181E">
      <w:pPr>
        <w:tabs>
          <w:tab w:val="left" w:pos="1346"/>
        </w:tabs>
        <w:spacing w:after="0" w:line="240" w:lineRule="auto"/>
        <w:ind w:left="55"/>
        <w:rPr>
          <w:sz w:val="20"/>
          <w:szCs w:val="20"/>
        </w:rPr>
      </w:pPr>
      <w:r w:rsidRPr="00A9055A">
        <w:rPr>
          <w:sz w:val="20"/>
          <w:szCs w:val="20"/>
        </w:rPr>
        <w:t>191</w:t>
      </w:r>
      <w:r w:rsidRPr="00A9055A">
        <w:rPr>
          <w:sz w:val="20"/>
          <w:szCs w:val="20"/>
        </w:rPr>
        <w:tab/>
        <w:t>624-00</w:t>
      </w:r>
      <w:r w:rsidRPr="00A9055A">
        <w:rPr>
          <w:sz w:val="20"/>
          <w:szCs w:val="20"/>
        </w:rPr>
        <w:tab/>
        <w:t>Úprava vedenia 22kV - preložky v km 34,502</w:t>
      </w:r>
    </w:p>
    <w:p w14:paraId="378AC0A0" w14:textId="77777777" w:rsidR="00A9055A" w:rsidRPr="00A9055A" w:rsidRDefault="00A9055A" w:rsidP="00A8181E">
      <w:pPr>
        <w:tabs>
          <w:tab w:val="left" w:pos="1346"/>
        </w:tabs>
        <w:spacing w:after="0" w:line="240" w:lineRule="auto"/>
        <w:ind w:left="55"/>
        <w:rPr>
          <w:sz w:val="20"/>
          <w:szCs w:val="20"/>
        </w:rPr>
      </w:pPr>
      <w:r w:rsidRPr="00A9055A">
        <w:rPr>
          <w:sz w:val="20"/>
          <w:szCs w:val="20"/>
        </w:rPr>
        <w:t>192</w:t>
      </w:r>
      <w:r w:rsidRPr="00A9055A">
        <w:rPr>
          <w:sz w:val="20"/>
          <w:szCs w:val="20"/>
        </w:rPr>
        <w:tab/>
        <w:t>625-00</w:t>
      </w:r>
      <w:r w:rsidRPr="00A9055A">
        <w:rPr>
          <w:sz w:val="20"/>
          <w:szCs w:val="20"/>
        </w:rPr>
        <w:tab/>
        <w:t>Úprava vedenia 0,4kV - preložky v km 34,270</w:t>
      </w:r>
    </w:p>
    <w:p w14:paraId="610C8BA5" w14:textId="77777777" w:rsidR="00A9055A" w:rsidRPr="00A9055A" w:rsidRDefault="00A9055A" w:rsidP="00A8181E">
      <w:pPr>
        <w:tabs>
          <w:tab w:val="left" w:pos="1346"/>
        </w:tabs>
        <w:spacing w:after="0" w:line="240" w:lineRule="auto"/>
        <w:ind w:left="55"/>
        <w:rPr>
          <w:sz w:val="20"/>
          <w:szCs w:val="20"/>
        </w:rPr>
      </w:pPr>
      <w:r w:rsidRPr="00A9055A">
        <w:rPr>
          <w:sz w:val="20"/>
          <w:szCs w:val="20"/>
        </w:rPr>
        <w:t>193</w:t>
      </w:r>
      <w:r w:rsidRPr="00A9055A">
        <w:rPr>
          <w:sz w:val="20"/>
          <w:szCs w:val="20"/>
        </w:rPr>
        <w:tab/>
        <w:t>626-00</w:t>
      </w:r>
      <w:r w:rsidRPr="00A9055A">
        <w:rPr>
          <w:sz w:val="20"/>
          <w:szCs w:val="20"/>
        </w:rPr>
        <w:tab/>
        <w:t>Úprava vedenia 0,4kV - preložky v km 33,928</w:t>
      </w:r>
    </w:p>
    <w:p w14:paraId="39562AC2" w14:textId="77777777" w:rsidR="00A9055A" w:rsidRPr="00A9055A" w:rsidRDefault="00A9055A" w:rsidP="00A8181E">
      <w:pPr>
        <w:tabs>
          <w:tab w:val="left" w:pos="1346"/>
        </w:tabs>
        <w:spacing w:after="0" w:line="240" w:lineRule="auto"/>
        <w:ind w:left="55"/>
        <w:rPr>
          <w:sz w:val="20"/>
          <w:szCs w:val="20"/>
        </w:rPr>
      </w:pPr>
      <w:r w:rsidRPr="00A9055A">
        <w:rPr>
          <w:sz w:val="20"/>
          <w:szCs w:val="20"/>
        </w:rPr>
        <w:t>194</w:t>
      </w:r>
      <w:r w:rsidRPr="00A9055A">
        <w:rPr>
          <w:sz w:val="20"/>
          <w:szCs w:val="20"/>
        </w:rPr>
        <w:tab/>
        <w:t>627-00</w:t>
      </w:r>
      <w:r w:rsidRPr="00A9055A">
        <w:rPr>
          <w:sz w:val="20"/>
          <w:szCs w:val="20"/>
        </w:rPr>
        <w:tab/>
        <w:t>Úprava vedenia 22kV - preložky v km 33,280</w:t>
      </w:r>
    </w:p>
    <w:p w14:paraId="39B32AF2" w14:textId="77777777" w:rsidR="00A9055A" w:rsidRPr="00A9055A" w:rsidRDefault="00A9055A" w:rsidP="00A8181E">
      <w:pPr>
        <w:tabs>
          <w:tab w:val="left" w:pos="1346"/>
        </w:tabs>
        <w:spacing w:after="0" w:line="240" w:lineRule="auto"/>
        <w:ind w:left="55"/>
        <w:rPr>
          <w:sz w:val="20"/>
          <w:szCs w:val="20"/>
        </w:rPr>
      </w:pPr>
      <w:r w:rsidRPr="00A9055A">
        <w:rPr>
          <w:sz w:val="20"/>
          <w:szCs w:val="20"/>
        </w:rPr>
        <w:t>195</w:t>
      </w:r>
      <w:r w:rsidRPr="00A9055A">
        <w:rPr>
          <w:sz w:val="20"/>
          <w:szCs w:val="20"/>
        </w:rPr>
        <w:tab/>
        <w:t>628-00</w:t>
      </w:r>
      <w:r w:rsidRPr="00A9055A">
        <w:rPr>
          <w:sz w:val="20"/>
          <w:szCs w:val="20"/>
        </w:rPr>
        <w:tab/>
        <w:t>Úprava vedenia 22kV - preložky v km 33,211</w:t>
      </w:r>
    </w:p>
    <w:p w14:paraId="298350EB" w14:textId="77777777" w:rsidR="00A9055A" w:rsidRPr="00A9055A" w:rsidRDefault="00A9055A" w:rsidP="00A8181E">
      <w:pPr>
        <w:tabs>
          <w:tab w:val="left" w:pos="1346"/>
        </w:tabs>
        <w:spacing w:after="0" w:line="240" w:lineRule="auto"/>
        <w:ind w:left="55"/>
        <w:rPr>
          <w:sz w:val="20"/>
          <w:szCs w:val="20"/>
        </w:rPr>
      </w:pPr>
      <w:r w:rsidRPr="00A9055A">
        <w:rPr>
          <w:sz w:val="20"/>
          <w:szCs w:val="20"/>
        </w:rPr>
        <w:t>196</w:t>
      </w:r>
      <w:r w:rsidRPr="00A9055A">
        <w:rPr>
          <w:sz w:val="20"/>
          <w:szCs w:val="20"/>
        </w:rPr>
        <w:tab/>
        <w:t>629-00</w:t>
      </w:r>
      <w:r w:rsidRPr="00A9055A">
        <w:rPr>
          <w:sz w:val="20"/>
          <w:szCs w:val="20"/>
        </w:rPr>
        <w:tab/>
        <w:t>Úprava vedenia 0,4kV - preložky v km 33,036</w:t>
      </w:r>
    </w:p>
    <w:p w14:paraId="2DC41A65" w14:textId="77777777" w:rsidR="00A9055A" w:rsidRPr="00A9055A" w:rsidRDefault="00A9055A" w:rsidP="00A8181E">
      <w:pPr>
        <w:tabs>
          <w:tab w:val="left" w:pos="1346"/>
        </w:tabs>
        <w:spacing w:after="0" w:line="240" w:lineRule="auto"/>
        <w:ind w:left="55"/>
        <w:rPr>
          <w:sz w:val="20"/>
          <w:szCs w:val="20"/>
        </w:rPr>
      </w:pPr>
      <w:r w:rsidRPr="00A9055A">
        <w:rPr>
          <w:sz w:val="20"/>
          <w:szCs w:val="20"/>
        </w:rPr>
        <w:t>197</w:t>
      </w:r>
      <w:r w:rsidRPr="00A9055A">
        <w:rPr>
          <w:sz w:val="20"/>
          <w:szCs w:val="20"/>
        </w:rPr>
        <w:tab/>
        <w:t>630-00</w:t>
      </w:r>
      <w:r w:rsidRPr="00A9055A">
        <w:rPr>
          <w:sz w:val="20"/>
          <w:szCs w:val="20"/>
        </w:rPr>
        <w:tab/>
        <w:t>Preložky oznamovacích vedení T-COM, km 33,035</w:t>
      </w:r>
    </w:p>
    <w:p w14:paraId="5735520E" w14:textId="77777777" w:rsidR="00A9055A" w:rsidRPr="00A9055A" w:rsidRDefault="00A9055A" w:rsidP="00A8181E">
      <w:pPr>
        <w:tabs>
          <w:tab w:val="left" w:pos="1346"/>
        </w:tabs>
        <w:spacing w:after="0" w:line="240" w:lineRule="auto"/>
        <w:ind w:left="55"/>
        <w:rPr>
          <w:sz w:val="20"/>
          <w:szCs w:val="20"/>
        </w:rPr>
      </w:pPr>
      <w:r w:rsidRPr="00A9055A">
        <w:rPr>
          <w:sz w:val="20"/>
          <w:szCs w:val="20"/>
        </w:rPr>
        <w:t>198</w:t>
      </w:r>
      <w:r w:rsidRPr="00A9055A">
        <w:rPr>
          <w:sz w:val="20"/>
          <w:szCs w:val="20"/>
        </w:rPr>
        <w:tab/>
        <w:t>631-00</w:t>
      </w:r>
      <w:r w:rsidRPr="00A9055A">
        <w:rPr>
          <w:sz w:val="20"/>
          <w:szCs w:val="20"/>
        </w:rPr>
        <w:tab/>
        <w:t>Preložky oznamovacích vedení T-COM, km 34,306 - 34.543</w:t>
      </w:r>
    </w:p>
    <w:p w14:paraId="3399DA39" w14:textId="77777777" w:rsidR="00A9055A" w:rsidRPr="00A9055A" w:rsidRDefault="00A9055A" w:rsidP="00A8181E">
      <w:pPr>
        <w:tabs>
          <w:tab w:val="left" w:pos="1346"/>
        </w:tabs>
        <w:spacing w:after="0" w:line="240" w:lineRule="auto"/>
        <w:ind w:left="55"/>
        <w:rPr>
          <w:sz w:val="20"/>
          <w:szCs w:val="20"/>
        </w:rPr>
      </w:pPr>
      <w:r w:rsidRPr="00A9055A">
        <w:rPr>
          <w:sz w:val="20"/>
          <w:szCs w:val="20"/>
        </w:rPr>
        <w:t>199</w:t>
      </w:r>
      <w:r w:rsidRPr="00A9055A">
        <w:rPr>
          <w:sz w:val="20"/>
          <w:szCs w:val="20"/>
        </w:rPr>
        <w:tab/>
        <w:t>632-00</w:t>
      </w:r>
      <w:r w:rsidRPr="00A9055A">
        <w:rPr>
          <w:sz w:val="20"/>
          <w:szCs w:val="20"/>
        </w:rPr>
        <w:tab/>
        <w:t>Preložky oznamovacích vedení T-COM, km 34,954</w:t>
      </w:r>
    </w:p>
    <w:p w14:paraId="30558F34" w14:textId="77777777" w:rsidR="00A9055A" w:rsidRPr="00A9055A" w:rsidRDefault="00A9055A" w:rsidP="00A8181E">
      <w:pPr>
        <w:tabs>
          <w:tab w:val="left" w:pos="1346"/>
        </w:tabs>
        <w:spacing w:after="0" w:line="240" w:lineRule="auto"/>
        <w:ind w:left="55"/>
        <w:rPr>
          <w:sz w:val="20"/>
          <w:szCs w:val="20"/>
        </w:rPr>
      </w:pPr>
      <w:r w:rsidRPr="00A9055A">
        <w:rPr>
          <w:sz w:val="20"/>
          <w:szCs w:val="20"/>
        </w:rPr>
        <w:t>200</w:t>
      </w:r>
      <w:r w:rsidRPr="00A9055A">
        <w:rPr>
          <w:sz w:val="20"/>
          <w:szCs w:val="20"/>
        </w:rPr>
        <w:tab/>
        <w:t>633-00</w:t>
      </w:r>
      <w:r w:rsidRPr="00A9055A">
        <w:rPr>
          <w:sz w:val="20"/>
          <w:szCs w:val="20"/>
        </w:rPr>
        <w:tab/>
        <w:t>Preložky oznamovacích vedení T-COM, km 36,775 - 36,850</w:t>
      </w:r>
    </w:p>
    <w:p w14:paraId="5D639734" w14:textId="77777777" w:rsidR="00A9055A" w:rsidRPr="00A9055A" w:rsidRDefault="00A9055A" w:rsidP="00A8181E">
      <w:pPr>
        <w:tabs>
          <w:tab w:val="left" w:pos="1346"/>
        </w:tabs>
        <w:spacing w:after="0" w:line="240" w:lineRule="auto"/>
        <w:ind w:left="55"/>
        <w:rPr>
          <w:sz w:val="20"/>
          <w:szCs w:val="20"/>
        </w:rPr>
      </w:pPr>
      <w:r w:rsidRPr="00A9055A">
        <w:rPr>
          <w:sz w:val="20"/>
          <w:szCs w:val="20"/>
        </w:rPr>
        <w:t>201</w:t>
      </w:r>
      <w:r w:rsidRPr="00A9055A">
        <w:rPr>
          <w:sz w:val="20"/>
          <w:szCs w:val="20"/>
        </w:rPr>
        <w:tab/>
        <w:t>634-00</w:t>
      </w:r>
      <w:r w:rsidRPr="00A9055A">
        <w:rPr>
          <w:sz w:val="20"/>
          <w:szCs w:val="20"/>
        </w:rPr>
        <w:tab/>
        <w:t>Preložka oznamovacích vedení T-com pri ceste I/11</w:t>
      </w:r>
    </w:p>
    <w:p w14:paraId="50AC9383" w14:textId="77777777" w:rsidR="00A9055A" w:rsidRPr="00A9055A" w:rsidRDefault="00A9055A" w:rsidP="00A8181E">
      <w:pPr>
        <w:tabs>
          <w:tab w:val="left" w:pos="1346"/>
        </w:tabs>
        <w:spacing w:after="0" w:line="240" w:lineRule="auto"/>
        <w:ind w:left="55"/>
        <w:rPr>
          <w:sz w:val="20"/>
          <w:szCs w:val="20"/>
        </w:rPr>
      </w:pPr>
      <w:r w:rsidRPr="00A9055A">
        <w:rPr>
          <w:sz w:val="20"/>
          <w:szCs w:val="20"/>
        </w:rPr>
        <w:t>202</w:t>
      </w:r>
      <w:r w:rsidRPr="00A9055A">
        <w:rPr>
          <w:sz w:val="20"/>
          <w:szCs w:val="20"/>
        </w:rPr>
        <w:tab/>
        <w:t>635-00</w:t>
      </w:r>
      <w:r w:rsidRPr="00A9055A">
        <w:rPr>
          <w:sz w:val="20"/>
          <w:szCs w:val="20"/>
        </w:rPr>
        <w:tab/>
        <w:t>Preložka oznamovacích vedení T-com v km 33.750</w:t>
      </w:r>
    </w:p>
    <w:p w14:paraId="07A3D878" w14:textId="77777777" w:rsidR="00A9055A" w:rsidRPr="00A9055A" w:rsidRDefault="00A9055A" w:rsidP="00A8181E">
      <w:pPr>
        <w:tabs>
          <w:tab w:val="left" w:pos="1346"/>
        </w:tabs>
        <w:spacing w:after="0" w:line="240" w:lineRule="auto"/>
        <w:ind w:left="55"/>
        <w:rPr>
          <w:sz w:val="20"/>
          <w:szCs w:val="20"/>
        </w:rPr>
      </w:pPr>
      <w:r w:rsidRPr="00A9055A">
        <w:rPr>
          <w:sz w:val="20"/>
          <w:szCs w:val="20"/>
        </w:rPr>
        <w:t>203</w:t>
      </w:r>
      <w:r w:rsidRPr="00A9055A">
        <w:rPr>
          <w:sz w:val="20"/>
          <w:szCs w:val="20"/>
        </w:rPr>
        <w:tab/>
        <w:t>636-00</w:t>
      </w:r>
      <w:r w:rsidRPr="00A9055A">
        <w:rPr>
          <w:sz w:val="20"/>
          <w:szCs w:val="20"/>
        </w:rPr>
        <w:tab/>
        <w:t>Preložka oznamovacích vedení T-com v križovatke I/11 a III/2013</w:t>
      </w:r>
    </w:p>
    <w:p w14:paraId="33B418D6" w14:textId="77777777" w:rsidR="00A9055A" w:rsidRPr="00A9055A" w:rsidRDefault="00A9055A" w:rsidP="00A8181E">
      <w:pPr>
        <w:tabs>
          <w:tab w:val="left" w:pos="1346"/>
        </w:tabs>
        <w:spacing w:after="0" w:line="240" w:lineRule="auto"/>
        <w:ind w:left="55"/>
        <w:rPr>
          <w:sz w:val="20"/>
          <w:szCs w:val="20"/>
        </w:rPr>
      </w:pPr>
      <w:r w:rsidRPr="00A9055A">
        <w:rPr>
          <w:sz w:val="20"/>
          <w:szCs w:val="20"/>
        </w:rPr>
        <w:t>204</w:t>
      </w:r>
      <w:r w:rsidRPr="00A9055A">
        <w:rPr>
          <w:sz w:val="20"/>
          <w:szCs w:val="20"/>
        </w:rPr>
        <w:tab/>
        <w:t>640-00</w:t>
      </w:r>
      <w:r w:rsidRPr="00A9055A">
        <w:rPr>
          <w:sz w:val="20"/>
          <w:szCs w:val="20"/>
        </w:rPr>
        <w:tab/>
        <w:t>Preložka stožiarovej trafostanice na prístupovej komunikácii 800-01</w:t>
      </w:r>
    </w:p>
    <w:p w14:paraId="1F2987C9" w14:textId="77777777" w:rsidR="00A9055A" w:rsidRPr="00A9055A" w:rsidRDefault="00A9055A" w:rsidP="00A8181E">
      <w:pPr>
        <w:tabs>
          <w:tab w:val="left" w:pos="1346"/>
        </w:tabs>
        <w:spacing w:after="0" w:line="240" w:lineRule="auto"/>
        <w:ind w:left="55"/>
        <w:rPr>
          <w:sz w:val="20"/>
          <w:szCs w:val="20"/>
        </w:rPr>
      </w:pPr>
      <w:r w:rsidRPr="00A9055A">
        <w:rPr>
          <w:sz w:val="20"/>
          <w:szCs w:val="20"/>
        </w:rPr>
        <w:t>205</w:t>
      </w:r>
      <w:r w:rsidRPr="00A9055A">
        <w:rPr>
          <w:sz w:val="20"/>
          <w:szCs w:val="20"/>
        </w:rPr>
        <w:tab/>
        <w:t>641-00</w:t>
      </w:r>
      <w:r w:rsidRPr="00A9055A">
        <w:rPr>
          <w:sz w:val="20"/>
          <w:szCs w:val="20"/>
        </w:rPr>
        <w:tab/>
        <w:t>Preložka nadzemného vedenia NN pri bezmennom toku obj. 522-00</w:t>
      </w:r>
    </w:p>
    <w:p w14:paraId="174AECC9" w14:textId="77777777" w:rsidR="00A9055A" w:rsidRPr="00A9055A" w:rsidRDefault="00A9055A" w:rsidP="00A8181E">
      <w:pPr>
        <w:tabs>
          <w:tab w:val="left" w:pos="1346"/>
        </w:tabs>
        <w:spacing w:after="0" w:line="240" w:lineRule="auto"/>
        <w:ind w:left="55"/>
        <w:rPr>
          <w:sz w:val="20"/>
          <w:szCs w:val="20"/>
        </w:rPr>
      </w:pPr>
      <w:r w:rsidRPr="00A9055A">
        <w:rPr>
          <w:sz w:val="20"/>
          <w:szCs w:val="20"/>
        </w:rPr>
        <w:t>206</w:t>
      </w:r>
      <w:r w:rsidRPr="00A9055A">
        <w:rPr>
          <w:sz w:val="20"/>
          <w:szCs w:val="20"/>
        </w:rPr>
        <w:tab/>
        <w:t>642-00</w:t>
      </w:r>
      <w:r w:rsidRPr="00A9055A">
        <w:rPr>
          <w:sz w:val="20"/>
          <w:szCs w:val="20"/>
        </w:rPr>
        <w:tab/>
        <w:t>Preložka NN nadzemných vedení v križovatke ciest I/11 a III/2013</w:t>
      </w:r>
    </w:p>
    <w:p w14:paraId="306A886D" w14:textId="77777777" w:rsidR="00A9055A" w:rsidRPr="00A9055A" w:rsidRDefault="00A9055A" w:rsidP="00A8181E">
      <w:pPr>
        <w:tabs>
          <w:tab w:val="left" w:pos="1346"/>
        </w:tabs>
        <w:spacing w:after="0" w:line="240" w:lineRule="auto"/>
        <w:ind w:left="55"/>
        <w:rPr>
          <w:sz w:val="20"/>
          <w:szCs w:val="20"/>
        </w:rPr>
      </w:pPr>
      <w:r w:rsidRPr="00A9055A">
        <w:rPr>
          <w:sz w:val="20"/>
          <w:szCs w:val="20"/>
        </w:rPr>
        <w:t>207</w:t>
      </w:r>
      <w:r w:rsidRPr="00A9055A">
        <w:rPr>
          <w:sz w:val="20"/>
          <w:szCs w:val="20"/>
        </w:rPr>
        <w:tab/>
        <w:t>660-00</w:t>
      </w:r>
      <w:r w:rsidRPr="00A9055A">
        <w:rPr>
          <w:sz w:val="20"/>
          <w:szCs w:val="20"/>
        </w:rPr>
        <w:tab/>
        <w:t>Verejné osvetlenie pri chodníku v km 33,900</w:t>
      </w:r>
    </w:p>
    <w:p w14:paraId="02009A4A" w14:textId="77777777" w:rsidR="00A9055A" w:rsidRPr="00A9055A" w:rsidRDefault="00A9055A" w:rsidP="00A8181E">
      <w:pPr>
        <w:tabs>
          <w:tab w:val="left" w:pos="1346"/>
        </w:tabs>
        <w:spacing w:after="0" w:line="240" w:lineRule="auto"/>
        <w:ind w:left="55"/>
        <w:rPr>
          <w:sz w:val="20"/>
          <w:szCs w:val="20"/>
        </w:rPr>
      </w:pPr>
      <w:r w:rsidRPr="00A9055A">
        <w:rPr>
          <w:sz w:val="20"/>
          <w:szCs w:val="20"/>
        </w:rPr>
        <w:t>208</w:t>
      </w:r>
      <w:r w:rsidRPr="00A9055A">
        <w:rPr>
          <w:sz w:val="20"/>
          <w:szCs w:val="20"/>
        </w:rPr>
        <w:tab/>
        <w:t>661-00</w:t>
      </w:r>
      <w:r w:rsidRPr="00A9055A">
        <w:rPr>
          <w:sz w:val="20"/>
          <w:szCs w:val="20"/>
        </w:rPr>
        <w:tab/>
        <w:t>Verejné osvetlenie pri MK v km 36,798</w:t>
      </w:r>
    </w:p>
    <w:p w14:paraId="6C2BB071" w14:textId="77777777" w:rsidR="00A9055A" w:rsidRPr="00A9055A" w:rsidRDefault="00A9055A" w:rsidP="00A8181E">
      <w:pPr>
        <w:tabs>
          <w:tab w:val="left" w:pos="1346"/>
        </w:tabs>
        <w:spacing w:after="0" w:line="240" w:lineRule="auto"/>
        <w:ind w:left="55"/>
        <w:rPr>
          <w:sz w:val="20"/>
          <w:szCs w:val="20"/>
        </w:rPr>
      </w:pPr>
      <w:r w:rsidRPr="00A9055A">
        <w:rPr>
          <w:sz w:val="20"/>
          <w:szCs w:val="20"/>
        </w:rPr>
        <w:lastRenderedPageBreak/>
        <w:t>209</w:t>
      </w:r>
      <w:r w:rsidRPr="00A9055A">
        <w:rPr>
          <w:sz w:val="20"/>
          <w:szCs w:val="20"/>
        </w:rPr>
        <w:tab/>
        <w:t>662-00</w:t>
      </w:r>
      <w:r w:rsidRPr="00A9055A">
        <w:rPr>
          <w:sz w:val="20"/>
          <w:szCs w:val="20"/>
        </w:rPr>
        <w:tab/>
        <w:t>Verejné osvetlenie cesty I/11, k.u. Horelica</w:t>
      </w:r>
    </w:p>
    <w:p w14:paraId="631CDBA8" w14:textId="77777777" w:rsidR="00A9055A" w:rsidRPr="00A9055A" w:rsidRDefault="00A9055A" w:rsidP="00A8181E">
      <w:pPr>
        <w:tabs>
          <w:tab w:val="left" w:pos="1346"/>
        </w:tabs>
        <w:spacing w:after="0" w:line="240" w:lineRule="auto"/>
        <w:ind w:left="55"/>
        <w:rPr>
          <w:sz w:val="20"/>
          <w:szCs w:val="20"/>
        </w:rPr>
      </w:pPr>
      <w:r w:rsidRPr="00A9055A">
        <w:rPr>
          <w:sz w:val="20"/>
          <w:szCs w:val="20"/>
        </w:rPr>
        <w:t>210</w:t>
      </w:r>
      <w:r w:rsidRPr="00A9055A">
        <w:rPr>
          <w:sz w:val="20"/>
          <w:szCs w:val="20"/>
        </w:rPr>
        <w:tab/>
        <w:t>663-00</w:t>
      </w:r>
      <w:r w:rsidRPr="00A9055A">
        <w:rPr>
          <w:sz w:val="20"/>
          <w:szCs w:val="20"/>
        </w:rPr>
        <w:tab/>
        <w:t>Verejné osvetlenie v k.ú. Oščadnica</w:t>
      </w:r>
    </w:p>
    <w:p w14:paraId="6523AF7E" w14:textId="77777777" w:rsidR="00A9055A" w:rsidRPr="00A9055A" w:rsidRDefault="00A9055A" w:rsidP="00A8181E">
      <w:pPr>
        <w:tabs>
          <w:tab w:val="left" w:pos="1346"/>
        </w:tabs>
        <w:spacing w:after="0" w:line="240" w:lineRule="auto"/>
        <w:ind w:left="55"/>
        <w:rPr>
          <w:sz w:val="20"/>
          <w:szCs w:val="20"/>
        </w:rPr>
      </w:pPr>
      <w:r w:rsidRPr="00A9055A">
        <w:rPr>
          <w:sz w:val="20"/>
          <w:szCs w:val="20"/>
        </w:rPr>
        <w:t>211</w:t>
      </w:r>
      <w:r w:rsidRPr="00A9055A">
        <w:rPr>
          <w:sz w:val="20"/>
          <w:szCs w:val="20"/>
        </w:rPr>
        <w:tab/>
        <w:t>680-00</w:t>
      </w:r>
      <w:r w:rsidRPr="00A9055A">
        <w:rPr>
          <w:sz w:val="20"/>
          <w:szCs w:val="20"/>
        </w:rPr>
        <w:tab/>
        <w:t>Informačný systém diaľnice - stavebná časť</w:t>
      </w:r>
    </w:p>
    <w:p w14:paraId="25107175" w14:textId="77777777" w:rsidR="00A9055A" w:rsidRPr="00A9055A" w:rsidRDefault="00A9055A" w:rsidP="00A8181E">
      <w:pPr>
        <w:tabs>
          <w:tab w:val="left" w:pos="1346"/>
        </w:tabs>
        <w:spacing w:after="0" w:line="240" w:lineRule="auto"/>
        <w:ind w:left="55"/>
        <w:rPr>
          <w:sz w:val="20"/>
          <w:szCs w:val="20"/>
        </w:rPr>
      </w:pPr>
      <w:r w:rsidRPr="00A9055A">
        <w:rPr>
          <w:sz w:val="20"/>
          <w:szCs w:val="20"/>
        </w:rPr>
        <w:t>212</w:t>
      </w:r>
      <w:r w:rsidRPr="00A9055A">
        <w:rPr>
          <w:sz w:val="20"/>
          <w:szCs w:val="20"/>
        </w:rPr>
        <w:tab/>
        <w:t>680-11</w:t>
      </w:r>
      <w:r w:rsidRPr="00A9055A">
        <w:rPr>
          <w:sz w:val="20"/>
          <w:szCs w:val="20"/>
        </w:rPr>
        <w:tab/>
        <w:t>Informačný systém diaľnice - technologická časť</w:t>
      </w:r>
    </w:p>
    <w:p w14:paraId="02DD5293" w14:textId="77777777" w:rsidR="00A9055A" w:rsidRPr="00A9055A" w:rsidRDefault="00A9055A" w:rsidP="00A8181E">
      <w:pPr>
        <w:tabs>
          <w:tab w:val="left" w:pos="1346"/>
        </w:tabs>
        <w:spacing w:after="0" w:line="240" w:lineRule="auto"/>
        <w:ind w:left="55"/>
        <w:rPr>
          <w:sz w:val="20"/>
          <w:szCs w:val="20"/>
        </w:rPr>
      </w:pPr>
      <w:r w:rsidRPr="00A9055A">
        <w:rPr>
          <w:sz w:val="20"/>
          <w:szCs w:val="20"/>
        </w:rPr>
        <w:t>213</w:t>
      </w:r>
      <w:r w:rsidRPr="00A9055A">
        <w:rPr>
          <w:sz w:val="20"/>
          <w:szCs w:val="20"/>
        </w:rPr>
        <w:tab/>
        <w:t>701-00</w:t>
      </w:r>
      <w:r w:rsidRPr="00A9055A">
        <w:rPr>
          <w:sz w:val="20"/>
          <w:szCs w:val="20"/>
        </w:rPr>
        <w:tab/>
        <w:t>Úprava chráničky VTL plynovodu v km 33,169</w:t>
      </w:r>
    </w:p>
    <w:p w14:paraId="7FB5864C" w14:textId="77777777" w:rsidR="00A9055A" w:rsidRPr="00A9055A" w:rsidRDefault="00A9055A" w:rsidP="00A8181E">
      <w:pPr>
        <w:tabs>
          <w:tab w:val="left" w:pos="1346"/>
        </w:tabs>
        <w:spacing w:after="0" w:line="240" w:lineRule="auto"/>
        <w:ind w:left="55"/>
        <w:rPr>
          <w:sz w:val="20"/>
          <w:szCs w:val="20"/>
        </w:rPr>
      </w:pPr>
      <w:r w:rsidRPr="00A9055A">
        <w:rPr>
          <w:sz w:val="20"/>
          <w:szCs w:val="20"/>
        </w:rPr>
        <w:t>214</w:t>
      </w:r>
      <w:r w:rsidRPr="00A9055A">
        <w:rPr>
          <w:sz w:val="20"/>
          <w:szCs w:val="20"/>
        </w:rPr>
        <w:tab/>
        <w:t>702-00</w:t>
      </w:r>
      <w:r w:rsidRPr="00A9055A">
        <w:rPr>
          <w:sz w:val="20"/>
          <w:szCs w:val="20"/>
        </w:rPr>
        <w:tab/>
        <w:t>Úprava chráničky STL plynovodu v km 33,174</w:t>
      </w:r>
    </w:p>
    <w:p w14:paraId="71EE1AF4" w14:textId="77777777" w:rsidR="00A9055A" w:rsidRPr="00A9055A" w:rsidRDefault="00A9055A" w:rsidP="00A8181E">
      <w:pPr>
        <w:tabs>
          <w:tab w:val="left" w:pos="1346"/>
        </w:tabs>
        <w:spacing w:after="0" w:line="240" w:lineRule="auto"/>
        <w:ind w:left="55"/>
        <w:rPr>
          <w:sz w:val="20"/>
          <w:szCs w:val="20"/>
        </w:rPr>
      </w:pPr>
      <w:r w:rsidRPr="00A9055A">
        <w:rPr>
          <w:sz w:val="20"/>
          <w:szCs w:val="20"/>
        </w:rPr>
        <w:t>215</w:t>
      </w:r>
      <w:r w:rsidRPr="00A9055A">
        <w:rPr>
          <w:sz w:val="20"/>
          <w:szCs w:val="20"/>
        </w:rPr>
        <w:tab/>
        <w:t>703-00</w:t>
      </w:r>
      <w:r w:rsidRPr="00A9055A">
        <w:rPr>
          <w:sz w:val="20"/>
          <w:szCs w:val="20"/>
        </w:rPr>
        <w:tab/>
        <w:t>Preložky-úpravy-ochrany STL plynovodu v km 34,500</w:t>
      </w:r>
    </w:p>
    <w:p w14:paraId="568CF175" w14:textId="77777777" w:rsidR="00A9055A" w:rsidRPr="00A9055A" w:rsidRDefault="00A9055A" w:rsidP="00A8181E">
      <w:pPr>
        <w:tabs>
          <w:tab w:val="left" w:pos="1346"/>
        </w:tabs>
        <w:spacing w:after="0" w:line="240" w:lineRule="auto"/>
        <w:ind w:left="55"/>
        <w:rPr>
          <w:sz w:val="20"/>
          <w:szCs w:val="20"/>
        </w:rPr>
      </w:pPr>
      <w:r w:rsidRPr="00A9055A">
        <w:rPr>
          <w:sz w:val="20"/>
          <w:szCs w:val="20"/>
        </w:rPr>
        <w:t>216</w:t>
      </w:r>
      <w:r w:rsidRPr="00A9055A">
        <w:rPr>
          <w:sz w:val="20"/>
          <w:szCs w:val="20"/>
        </w:rPr>
        <w:tab/>
        <w:t>704-00</w:t>
      </w:r>
      <w:r w:rsidRPr="00A9055A">
        <w:rPr>
          <w:sz w:val="20"/>
          <w:szCs w:val="20"/>
        </w:rPr>
        <w:tab/>
        <w:t>Preložka STL plynovodu d 110 v km 33,156 D3</w:t>
      </w:r>
    </w:p>
    <w:p w14:paraId="78180837" w14:textId="77777777" w:rsidR="00A9055A" w:rsidRPr="00A9055A" w:rsidRDefault="00A9055A" w:rsidP="00A8181E">
      <w:pPr>
        <w:tabs>
          <w:tab w:val="left" w:pos="1346"/>
        </w:tabs>
        <w:spacing w:after="0" w:line="240" w:lineRule="auto"/>
        <w:ind w:left="55"/>
        <w:rPr>
          <w:sz w:val="20"/>
          <w:szCs w:val="20"/>
        </w:rPr>
      </w:pPr>
      <w:r w:rsidRPr="00A9055A">
        <w:rPr>
          <w:sz w:val="20"/>
          <w:szCs w:val="20"/>
        </w:rPr>
        <w:t>217</w:t>
      </w:r>
      <w:r w:rsidRPr="00A9055A">
        <w:rPr>
          <w:sz w:val="20"/>
          <w:szCs w:val="20"/>
        </w:rPr>
        <w:tab/>
        <w:t>705-00</w:t>
      </w:r>
      <w:r w:rsidRPr="00A9055A">
        <w:rPr>
          <w:sz w:val="20"/>
          <w:szCs w:val="20"/>
        </w:rPr>
        <w:tab/>
        <w:t>Preložky -úpravy-ochrany STL plynovodu D63</w:t>
      </w:r>
    </w:p>
    <w:p w14:paraId="4D0029B4" w14:textId="77777777" w:rsidR="00A9055A" w:rsidRPr="00A9055A" w:rsidRDefault="00A9055A" w:rsidP="00A8181E">
      <w:pPr>
        <w:tabs>
          <w:tab w:val="left" w:pos="1346"/>
        </w:tabs>
        <w:spacing w:after="0" w:line="240" w:lineRule="auto"/>
        <w:ind w:left="55"/>
        <w:rPr>
          <w:sz w:val="20"/>
          <w:szCs w:val="20"/>
        </w:rPr>
      </w:pPr>
      <w:r w:rsidRPr="00A9055A">
        <w:rPr>
          <w:sz w:val="20"/>
          <w:szCs w:val="20"/>
        </w:rPr>
        <w:t>218</w:t>
      </w:r>
      <w:r w:rsidRPr="00A9055A">
        <w:rPr>
          <w:sz w:val="20"/>
          <w:szCs w:val="20"/>
        </w:rPr>
        <w:tab/>
        <w:t>800-01</w:t>
      </w:r>
      <w:r w:rsidRPr="00A9055A">
        <w:rPr>
          <w:sz w:val="20"/>
          <w:szCs w:val="20"/>
        </w:rPr>
        <w:tab/>
        <w:t>Prístup na stavenisko SO 204-00</w:t>
      </w:r>
    </w:p>
    <w:p w14:paraId="1A4CC4D2" w14:textId="77777777" w:rsidR="00A9055A" w:rsidRPr="00A9055A" w:rsidRDefault="00A9055A" w:rsidP="00A8181E">
      <w:pPr>
        <w:tabs>
          <w:tab w:val="left" w:pos="1346"/>
        </w:tabs>
        <w:spacing w:after="0" w:line="240" w:lineRule="auto"/>
        <w:ind w:left="55"/>
        <w:rPr>
          <w:sz w:val="20"/>
          <w:szCs w:val="20"/>
        </w:rPr>
      </w:pPr>
      <w:r w:rsidRPr="00A9055A">
        <w:rPr>
          <w:sz w:val="20"/>
          <w:szCs w:val="20"/>
        </w:rPr>
        <w:t>219</w:t>
      </w:r>
      <w:r w:rsidRPr="00A9055A">
        <w:rPr>
          <w:sz w:val="20"/>
          <w:szCs w:val="20"/>
        </w:rPr>
        <w:tab/>
        <w:t>800-02</w:t>
      </w:r>
      <w:r w:rsidRPr="00A9055A">
        <w:rPr>
          <w:sz w:val="20"/>
          <w:szCs w:val="20"/>
        </w:rPr>
        <w:tab/>
        <w:t>Prístup na stavenisko SO 206-00</w:t>
      </w:r>
    </w:p>
    <w:p w14:paraId="0E276B62" w14:textId="77777777" w:rsidR="00A9055A" w:rsidRPr="00A9055A" w:rsidRDefault="00A9055A" w:rsidP="00A8181E">
      <w:pPr>
        <w:tabs>
          <w:tab w:val="left" w:pos="1346"/>
        </w:tabs>
        <w:spacing w:after="0" w:line="240" w:lineRule="auto"/>
        <w:ind w:left="55"/>
        <w:rPr>
          <w:sz w:val="20"/>
          <w:szCs w:val="20"/>
        </w:rPr>
      </w:pPr>
      <w:r w:rsidRPr="00A9055A">
        <w:rPr>
          <w:sz w:val="20"/>
          <w:szCs w:val="20"/>
        </w:rPr>
        <w:t>220</w:t>
      </w:r>
      <w:r w:rsidRPr="00A9055A">
        <w:rPr>
          <w:sz w:val="20"/>
          <w:szCs w:val="20"/>
        </w:rPr>
        <w:tab/>
        <w:t>800-03</w:t>
      </w:r>
      <w:r w:rsidRPr="00A9055A">
        <w:rPr>
          <w:sz w:val="20"/>
          <w:szCs w:val="20"/>
        </w:rPr>
        <w:tab/>
        <w:t>Prístup na stavenisko SO 207-00</w:t>
      </w:r>
    </w:p>
    <w:p w14:paraId="194F3FD5" w14:textId="77777777" w:rsidR="00A9055A" w:rsidRPr="00A9055A" w:rsidRDefault="00A9055A" w:rsidP="00A8181E">
      <w:pPr>
        <w:tabs>
          <w:tab w:val="left" w:pos="1346"/>
        </w:tabs>
        <w:spacing w:after="0" w:line="240" w:lineRule="auto"/>
        <w:ind w:left="55"/>
        <w:rPr>
          <w:sz w:val="20"/>
          <w:szCs w:val="20"/>
        </w:rPr>
      </w:pPr>
      <w:r w:rsidRPr="00A9055A">
        <w:rPr>
          <w:sz w:val="20"/>
          <w:szCs w:val="20"/>
        </w:rPr>
        <w:t>221</w:t>
      </w:r>
      <w:r w:rsidRPr="00A9055A">
        <w:rPr>
          <w:sz w:val="20"/>
          <w:szCs w:val="20"/>
        </w:rPr>
        <w:tab/>
        <w:t>800-05</w:t>
      </w:r>
      <w:r w:rsidRPr="00A9055A">
        <w:rPr>
          <w:sz w:val="20"/>
          <w:szCs w:val="20"/>
        </w:rPr>
        <w:tab/>
        <w:t>Obnova krytu na existujúcich cestách I. triedy</w:t>
      </w:r>
    </w:p>
    <w:p w14:paraId="10508ED2" w14:textId="77777777" w:rsidR="00A9055A" w:rsidRPr="00A9055A" w:rsidRDefault="00A9055A" w:rsidP="00A8181E">
      <w:pPr>
        <w:tabs>
          <w:tab w:val="left" w:pos="1346"/>
        </w:tabs>
        <w:spacing w:after="0" w:line="240" w:lineRule="auto"/>
        <w:ind w:left="55"/>
        <w:rPr>
          <w:sz w:val="20"/>
          <w:szCs w:val="20"/>
        </w:rPr>
      </w:pPr>
      <w:r w:rsidRPr="00A9055A">
        <w:rPr>
          <w:sz w:val="20"/>
          <w:szCs w:val="20"/>
        </w:rPr>
        <w:t>222</w:t>
      </w:r>
      <w:r w:rsidRPr="00A9055A">
        <w:rPr>
          <w:sz w:val="20"/>
          <w:szCs w:val="20"/>
        </w:rPr>
        <w:tab/>
        <w:t>800-06</w:t>
      </w:r>
      <w:r w:rsidRPr="00A9055A">
        <w:rPr>
          <w:sz w:val="20"/>
          <w:szCs w:val="20"/>
        </w:rPr>
        <w:tab/>
        <w:t>Obnova krytu na existujúcich cestách III. triedy</w:t>
      </w:r>
    </w:p>
    <w:p w14:paraId="7D83C9DB" w14:textId="77777777" w:rsidR="00A9055A" w:rsidRPr="00A9055A" w:rsidRDefault="00A9055A" w:rsidP="00A8181E">
      <w:pPr>
        <w:tabs>
          <w:tab w:val="left" w:pos="1346"/>
        </w:tabs>
        <w:spacing w:after="0" w:line="240" w:lineRule="auto"/>
        <w:ind w:left="55"/>
        <w:rPr>
          <w:sz w:val="20"/>
          <w:szCs w:val="20"/>
        </w:rPr>
      </w:pPr>
      <w:r w:rsidRPr="00A9055A">
        <w:rPr>
          <w:sz w:val="20"/>
          <w:szCs w:val="20"/>
        </w:rPr>
        <w:t>223</w:t>
      </w:r>
      <w:r w:rsidRPr="00A9055A">
        <w:rPr>
          <w:sz w:val="20"/>
          <w:szCs w:val="20"/>
        </w:rPr>
        <w:tab/>
        <w:t>800-07</w:t>
      </w:r>
      <w:r w:rsidRPr="00A9055A">
        <w:rPr>
          <w:sz w:val="20"/>
          <w:szCs w:val="20"/>
        </w:rPr>
        <w:tab/>
        <w:t>Obnova krytu na existujúcich miestnych komunikáciách</w:t>
      </w:r>
    </w:p>
    <w:p w14:paraId="43E3BFE8" w14:textId="77777777" w:rsidR="00A9055A" w:rsidRDefault="00A9055A" w:rsidP="00C811F7"/>
    <w:p w14:paraId="1346101C" w14:textId="77777777" w:rsidR="00C811F7" w:rsidRPr="00E816D3" w:rsidRDefault="00C811F7" w:rsidP="00C811F7">
      <w:pPr>
        <w:rPr>
          <w:b/>
          <w:u w:val="single"/>
        </w:rPr>
      </w:pPr>
      <w:r w:rsidRPr="00E816D3">
        <w:rPr>
          <w:b/>
          <w:u w:val="single"/>
        </w:rPr>
        <w:t xml:space="preserve">časť B D3 </w:t>
      </w:r>
      <w:r w:rsidR="00F133E1" w:rsidRPr="00E816D3">
        <w:rPr>
          <w:b/>
          <w:u w:val="single"/>
        </w:rPr>
        <w:t>Ky</w:t>
      </w:r>
      <w:r w:rsidR="00E816D3" w:rsidRPr="00E816D3">
        <w:rPr>
          <w:b/>
          <w:u w:val="single"/>
        </w:rPr>
        <w:t>sucké Nové Mesto-Oščadnica</w:t>
      </w:r>
      <w:r w:rsidRPr="00E816D3">
        <w:rPr>
          <w:b/>
          <w:u w:val="single"/>
        </w:rPr>
        <w:t xml:space="preserve">  </w:t>
      </w:r>
    </w:p>
    <w:p w14:paraId="01E4BA13" w14:textId="77777777" w:rsidR="00C811F7" w:rsidRPr="0000690A" w:rsidRDefault="00C811F7" w:rsidP="00C811F7">
      <w:r w:rsidRPr="0000690A">
        <w:t xml:space="preserve">Hranica trvalého záberu, ktorá je zadefinovaná v dokumentácii pre </w:t>
      </w:r>
      <w:r w:rsidR="002C4E68">
        <w:t xml:space="preserve">stavebné povolenie </w:t>
      </w:r>
      <w:r w:rsidRPr="0000690A">
        <w:t xml:space="preserve"> je pre budúceho zhotoviteľa záväzná.</w:t>
      </w:r>
    </w:p>
    <w:p w14:paraId="3EC30B59" w14:textId="77777777" w:rsidR="00C811F7" w:rsidRPr="0000690A" w:rsidRDefault="00C811F7" w:rsidP="00C811F7">
      <w:r w:rsidRPr="0000690A">
        <w:t>V rámci platného územného rozhodnutia</w:t>
      </w:r>
      <w:r w:rsidR="002C4E68">
        <w:t>/stavebného povolenia</w:t>
      </w:r>
      <w:r w:rsidRPr="0000690A">
        <w:t xml:space="preserve"> je zhotoviteľovi umožnené navrhnúť ekonomicky výhodné úpravy technického riešenia.</w:t>
      </w:r>
    </w:p>
    <w:p w14:paraId="5B9721C3" w14:textId="77777777" w:rsidR="00C811F7" w:rsidRDefault="00C811F7" w:rsidP="00C811F7">
      <w:r w:rsidRPr="0000690A">
        <w:t>Ak budú zmeny technického riešenia predložené zhotoviteľom vyžadovať zmenu stavby pred dokončením, bude zhotoviteľ zodpovedný za vybavenie zmeny stavebného p</w:t>
      </w:r>
      <w:r w:rsidR="0015361A">
        <w:t>ov</w:t>
      </w:r>
      <w:r w:rsidRPr="0000690A">
        <w:t>olenia vrátane všetkých potrebných dokumentácií.</w:t>
      </w:r>
    </w:p>
    <w:p w14:paraId="4FF70ACF" w14:textId="77777777" w:rsidR="00F21908" w:rsidRDefault="00F21908" w:rsidP="00F21908">
      <w:pPr>
        <w:rPr>
          <w:rFonts w:cs="Arial"/>
        </w:rPr>
      </w:pPr>
      <w:r w:rsidRPr="00B12BF7">
        <w:rPr>
          <w:rFonts w:cs="Arial"/>
        </w:rPr>
        <w:t>Zhotoviteľ bude zodpovedný za vypracovanie dokumentácie pre</w:t>
      </w:r>
      <w:r>
        <w:rPr>
          <w:rFonts w:cs="Arial"/>
        </w:rPr>
        <w:t xml:space="preserve"> zmenu </w:t>
      </w:r>
      <w:r w:rsidRPr="00B12BF7">
        <w:rPr>
          <w:rFonts w:cs="Arial"/>
        </w:rPr>
        <w:t>stavebné</w:t>
      </w:r>
      <w:r>
        <w:rPr>
          <w:rFonts w:cs="Arial"/>
        </w:rPr>
        <w:t>ho</w:t>
      </w:r>
      <w:r w:rsidRPr="00B12BF7">
        <w:rPr>
          <w:rFonts w:cs="Arial"/>
        </w:rPr>
        <w:t xml:space="preserve"> povo</w:t>
      </w:r>
      <w:r>
        <w:rPr>
          <w:rFonts w:cs="Arial"/>
        </w:rPr>
        <w:t>lenia</w:t>
      </w:r>
      <w:r w:rsidRPr="00545F39">
        <w:rPr>
          <w:rFonts w:cs="Arial"/>
        </w:rPr>
        <w:t xml:space="preserve"> v zmysle platnej legislatívy, technických noriem a nariadení platných na území Slovenskej republiky.</w:t>
      </w:r>
    </w:p>
    <w:p w14:paraId="5366804A" w14:textId="77777777" w:rsidR="005509EF" w:rsidRPr="005509EF" w:rsidRDefault="005509EF" w:rsidP="005509EF">
      <w:pPr>
        <w:rPr>
          <w:u w:val="single"/>
        </w:rPr>
      </w:pPr>
      <w:r w:rsidRPr="005509EF">
        <w:rPr>
          <w:u w:val="single"/>
        </w:rPr>
        <w:t>Zoznam objektov potrebných pre realizáciu časti B.</w:t>
      </w:r>
    </w:p>
    <w:p w14:paraId="1E546F9A" w14:textId="77777777" w:rsidR="005509EF" w:rsidRPr="005509EF" w:rsidRDefault="005509EF" w:rsidP="005509EF">
      <w:pPr>
        <w:tabs>
          <w:tab w:val="left" w:pos="538"/>
        </w:tabs>
        <w:spacing w:after="0" w:line="240" w:lineRule="auto"/>
        <w:rPr>
          <w:b/>
          <w:sz w:val="20"/>
          <w:szCs w:val="20"/>
        </w:rPr>
      </w:pPr>
      <w:r w:rsidRPr="005509EF">
        <w:rPr>
          <w:b/>
          <w:sz w:val="20"/>
          <w:szCs w:val="20"/>
        </w:rPr>
        <w:t>D.1</w:t>
      </w:r>
      <w:r w:rsidRPr="005509EF">
        <w:rPr>
          <w:b/>
          <w:sz w:val="20"/>
          <w:szCs w:val="20"/>
        </w:rPr>
        <w:tab/>
        <w:t>Demolácie a pozemné komunikácie</w:t>
      </w:r>
    </w:p>
    <w:p w14:paraId="284A1CD2" w14:textId="77777777" w:rsidR="005509EF" w:rsidRPr="005509EF" w:rsidRDefault="005509EF" w:rsidP="005509EF">
      <w:pPr>
        <w:tabs>
          <w:tab w:val="left" w:pos="1346"/>
        </w:tabs>
        <w:spacing w:after="0" w:line="240" w:lineRule="auto"/>
        <w:ind w:left="55"/>
        <w:rPr>
          <w:sz w:val="20"/>
          <w:szCs w:val="20"/>
        </w:rPr>
      </w:pPr>
      <w:r w:rsidRPr="005509EF">
        <w:rPr>
          <w:sz w:val="20"/>
          <w:szCs w:val="20"/>
        </w:rPr>
        <w:t>029-02</w:t>
      </w:r>
      <w:r w:rsidRPr="005509EF">
        <w:rPr>
          <w:sz w:val="20"/>
          <w:szCs w:val="20"/>
        </w:rPr>
        <w:tab/>
        <w:t>Demolácia mosta v km 32,270</w:t>
      </w:r>
    </w:p>
    <w:p w14:paraId="3E406EC5" w14:textId="77777777" w:rsidR="005509EF" w:rsidRPr="005509EF" w:rsidRDefault="005509EF" w:rsidP="005509EF">
      <w:pPr>
        <w:tabs>
          <w:tab w:val="left" w:pos="1346"/>
        </w:tabs>
        <w:spacing w:after="0" w:line="240" w:lineRule="auto"/>
        <w:ind w:left="55"/>
        <w:rPr>
          <w:sz w:val="20"/>
          <w:szCs w:val="20"/>
        </w:rPr>
      </w:pPr>
      <w:r w:rsidRPr="005509EF">
        <w:rPr>
          <w:sz w:val="20"/>
          <w:szCs w:val="20"/>
        </w:rPr>
        <w:t>031-00</w:t>
      </w:r>
      <w:r w:rsidRPr="005509EF">
        <w:rPr>
          <w:sz w:val="20"/>
          <w:szCs w:val="20"/>
        </w:rPr>
        <w:tab/>
        <w:t>Vegetačné úpravy diaľnice D3</w:t>
      </w:r>
    </w:p>
    <w:p w14:paraId="48E6442C" w14:textId="77777777" w:rsidR="005509EF" w:rsidRPr="005509EF" w:rsidRDefault="005509EF" w:rsidP="005509EF">
      <w:pPr>
        <w:tabs>
          <w:tab w:val="left" w:pos="1346"/>
        </w:tabs>
        <w:spacing w:after="0" w:line="240" w:lineRule="auto"/>
        <w:ind w:left="55"/>
        <w:rPr>
          <w:sz w:val="20"/>
          <w:szCs w:val="20"/>
        </w:rPr>
      </w:pPr>
      <w:r w:rsidRPr="005509EF">
        <w:rPr>
          <w:sz w:val="20"/>
          <w:szCs w:val="20"/>
        </w:rPr>
        <w:t>032-00</w:t>
      </w:r>
      <w:r w:rsidRPr="005509EF">
        <w:rPr>
          <w:sz w:val="20"/>
          <w:szCs w:val="20"/>
        </w:rPr>
        <w:tab/>
        <w:t>Vegetačné úpravy cesty I/11</w:t>
      </w:r>
    </w:p>
    <w:p w14:paraId="44D22633" w14:textId="77777777" w:rsidR="005509EF" w:rsidRPr="005509EF" w:rsidRDefault="005509EF" w:rsidP="005509EF">
      <w:pPr>
        <w:tabs>
          <w:tab w:val="left" w:pos="1346"/>
        </w:tabs>
        <w:spacing w:after="0" w:line="240" w:lineRule="auto"/>
        <w:ind w:left="55"/>
        <w:rPr>
          <w:sz w:val="20"/>
          <w:szCs w:val="20"/>
        </w:rPr>
      </w:pPr>
      <w:r w:rsidRPr="005509EF">
        <w:rPr>
          <w:sz w:val="20"/>
          <w:szCs w:val="20"/>
        </w:rPr>
        <w:t>052-01</w:t>
      </w:r>
      <w:r w:rsidRPr="005509EF">
        <w:rPr>
          <w:sz w:val="20"/>
          <w:szCs w:val="20"/>
        </w:rPr>
        <w:tab/>
        <w:t>Rekultivácia dočasných záberov PP</w:t>
      </w:r>
    </w:p>
    <w:p w14:paraId="4D1040AD" w14:textId="77777777" w:rsidR="005509EF" w:rsidRPr="005509EF" w:rsidRDefault="005509EF" w:rsidP="005509EF">
      <w:pPr>
        <w:tabs>
          <w:tab w:val="left" w:pos="1346"/>
        </w:tabs>
        <w:spacing w:after="0" w:line="240" w:lineRule="auto"/>
        <w:ind w:left="55"/>
        <w:rPr>
          <w:sz w:val="20"/>
          <w:szCs w:val="20"/>
        </w:rPr>
      </w:pPr>
      <w:r w:rsidRPr="005509EF">
        <w:rPr>
          <w:sz w:val="20"/>
          <w:szCs w:val="20"/>
        </w:rPr>
        <w:t>052-02</w:t>
      </w:r>
      <w:r w:rsidRPr="005509EF">
        <w:rPr>
          <w:sz w:val="20"/>
          <w:szCs w:val="20"/>
        </w:rPr>
        <w:tab/>
        <w:t>Rekultivácia dočasných záberov LP</w:t>
      </w:r>
    </w:p>
    <w:p w14:paraId="038E1800" w14:textId="77777777" w:rsidR="005509EF" w:rsidRPr="005509EF" w:rsidRDefault="005509EF" w:rsidP="005509EF">
      <w:pPr>
        <w:tabs>
          <w:tab w:val="left" w:pos="1346"/>
        </w:tabs>
        <w:spacing w:after="0" w:line="240" w:lineRule="auto"/>
        <w:ind w:left="55"/>
        <w:rPr>
          <w:sz w:val="20"/>
          <w:szCs w:val="20"/>
        </w:rPr>
      </w:pPr>
      <w:r w:rsidRPr="005509EF">
        <w:rPr>
          <w:sz w:val="20"/>
          <w:szCs w:val="20"/>
        </w:rPr>
        <w:t>101-00</w:t>
      </w:r>
      <w:r w:rsidRPr="005509EF">
        <w:rPr>
          <w:sz w:val="20"/>
          <w:szCs w:val="20"/>
        </w:rPr>
        <w:tab/>
        <w:t>Diaľnica D3 – úsek v km 31,925 - 33,017</w:t>
      </w:r>
    </w:p>
    <w:p w14:paraId="7D3B61BB" w14:textId="77777777" w:rsidR="005509EF" w:rsidRPr="005509EF" w:rsidRDefault="005509EF" w:rsidP="005509EF">
      <w:pPr>
        <w:tabs>
          <w:tab w:val="left" w:pos="1346"/>
        </w:tabs>
        <w:spacing w:after="0" w:line="240" w:lineRule="auto"/>
        <w:ind w:left="55"/>
        <w:rPr>
          <w:sz w:val="20"/>
          <w:szCs w:val="20"/>
        </w:rPr>
      </w:pPr>
      <w:r w:rsidRPr="005509EF">
        <w:rPr>
          <w:sz w:val="20"/>
          <w:szCs w:val="20"/>
        </w:rPr>
        <w:t>103-00</w:t>
      </w:r>
      <w:r w:rsidRPr="005509EF">
        <w:rPr>
          <w:sz w:val="20"/>
          <w:szCs w:val="20"/>
        </w:rPr>
        <w:tab/>
        <w:t>Napojenie SSÚD na diaľnicu D3</w:t>
      </w:r>
    </w:p>
    <w:p w14:paraId="6A2149CD" w14:textId="77777777" w:rsidR="005509EF" w:rsidRPr="005509EF" w:rsidRDefault="005509EF" w:rsidP="005509EF">
      <w:pPr>
        <w:tabs>
          <w:tab w:val="left" w:pos="1346"/>
        </w:tabs>
        <w:spacing w:after="0" w:line="240" w:lineRule="auto"/>
        <w:ind w:left="55"/>
        <w:rPr>
          <w:sz w:val="20"/>
          <w:szCs w:val="20"/>
        </w:rPr>
      </w:pPr>
      <w:r w:rsidRPr="005509EF">
        <w:rPr>
          <w:sz w:val="20"/>
          <w:szCs w:val="20"/>
        </w:rPr>
        <w:t>113-00</w:t>
      </w:r>
      <w:r w:rsidRPr="005509EF">
        <w:rPr>
          <w:sz w:val="20"/>
          <w:szCs w:val="20"/>
        </w:rPr>
        <w:tab/>
        <w:t>Preložka cesty I/11 úsek v km 31,950-32,500 D3</w:t>
      </w:r>
    </w:p>
    <w:p w14:paraId="1A193BE1" w14:textId="77777777" w:rsidR="005509EF" w:rsidRPr="005509EF" w:rsidRDefault="005509EF" w:rsidP="005509EF">
      <w:pPr>
        <w:tabs>
          <w:tab w:val="left" w:pos="1346"/>
        </w:tabs>
        <w:spacing w:after="0" w:line="240" w:lineRule="auto"/>
        <w:ind w:left="55"/>
        <w:rPr>
          <w:sz w:val="20"/>
          <w:szCs w:val="20"/>
        </w:rPr>
      </w:pPr>
      <w:r w:rsidRPr="005509EF">
        <w:rPr>
          <w:sz w:val="20"/>
          <w:szCs w:val="20"/>
        </w:rPr>
        <w:t>126-00</w:t>
      </w:r>
      <w:r w:rsidRPr="005509EF">
        <w:rPr>
          <w:sz w:val="20"/>
          <w:szCs w:val="20"/>
        </w:rPr>
        <w:tab/>
        <w:t>Prístupová cesta pre SSÚD</w:t>
      </w:r>
    </w:p>
    <w:p w14:paraId="551AEA9F" w14:textId="77777777" w:rsidR="005509EF" w:rsidRPr="005509EF" w:rsidRDefault="005509EF" w:rsidP="005509EF">
      <w:pPr>
        <w:tabs>
          <w:tab w:val="left" w:pos="1346"/>
        </w:tabs>
        <w:spacing w:after="0" w:line="240" w:lineRule="auto"/>
        <w:ind w:left="55"/>
        <w:rPr>
          <w:sz w:val="20"/>
          <w:szCs w:val="20"/>
        </w:rPr>
      </w:pPr>
      <w:r w:rsidRPr="005509EF">
        <w:rPr>
          <w:sz w:val="20"/>
          <w:szCs w:val="20"/>
        </w:rPr>
        <w:t>136-00</w:t>
      </w:r>
      <w:r w:rsidRPr="005509EF">
        <w:rPr>
          <w:sz w:val="20"/>
          <w:szCs w:val="20"/>
        </w:rPr>
        <w:tab/>
        <w:t>Poľná cesta pri SSÚD</w:t>
      </w:r>
    </w:p>
    <w:p w14:paraId="04A7C555" w14:textId="77777777" w:rsidR="005509EF" w:rsidRPr="005509EF" w:rsidRDefault="005509EF" w:rsidP="005509EF">
      <w:pPr>
        <w:tabs>
          <w:tab w:val="left" w:pos="1346"/>
        </w:tabs>
        <w:spacing w:after="0" w:line="240" w:lineRule="auto"/>
        <w:ind w:left="55"/>
        <w:rPr>
          <w:sz w:val="20"/>
          <w:szCs w:val="20"/>
        </w:rPr>
      </w:pPr>
      <w:r w:rsidRPr="005509EF">
        <w:rPr>
          <w:sz w:val="20"/>
          <w:szCs w:val="20"/>
        </w:rPr>
        <w:t>171-01</w:t>
      </w:r>
      <w:r w:rsidRPr="005509EF">
        <w:rPr>
          <w:sz w:val="20"/>
          <w:szCs w:val="20"/>
        </w:rPr>
        <w:tab/>
        <w:t>Chodník pre peších v Krásne nad Kysucou</w:t>
      </w:r>
    </w:p>
    <w:p w14:paraId="334A131D" w14:textId="77777777" w:rsidR="005509EF" w:rsidRPr="005509EF" w:rsidRDefault="005509EF" w:rsidP="005509EF">
      <w:pPr>
        <w:tabs>
          <w:tab w:val="left" w:pos="1346"/>
        </w:tabs>
        <w:spacing w:after="0" w:line="240" w:lineRule="auto"/>
        <w:ind w:left="57"/>
        <w:rPr>
          <w:sz w:val="20"/>
          <w:szCs w:val="20"/>
        </w:rPr>
      </w:pPr>
      <w:r w:rsidRPr="005509EF">
        <w:rPr>
          <w:sz w:val="20"/>
          <w:szCs w:val="20"/>
        </w:rPr>
        <w:t>171-02</w:t>
      </w:r>
      <w:r w:rsidRPr="005509EF">
        <w:rPr>
          <w:sz w:val="20"/>
          <w:szCs w:val="20"/>
        </w:rPr>
        <w:tab/>
        <w:t>Chodník pre peších v Oščadnici</w:t>
      </w:r>
    </w:p>
    <w:p w14:paraId="3BCC1315" w14:textId="77777777" w:rsidR="00EE6BD4" w:rsidRDefault="00EE6BD4" w:rsidP="00EE6BD4">
      <w:pPr>
        <w:tabs>
          <w:tab w:val="left" w:pos="538"/>
        </w:tabs>
        <w:spacing w:after="0"/>
        <w:rPr>
          <w:b/>
          <w:sz w:val="20"/>
          <w:szCs w:val="20"/>
        </w:rPr>
      </w:pPr>
    </w:p>
    <w:p w14:paraId="1F04D46A" w14:textId="77777777" w:rsidR="005509EF" w:rsidRPr="005509EF" w:rsidRDefault="005509EF" w:rsidP="00EE6BD4">
      <w:pPr>
        <w:tabs>
          <w:tab w:val="left" w:pos="538"/>
        </w:tabs>
        <w:spacing w:after="0"/>
        <w:rPr>
          <w:b/>
          <w:sz w:val="20"/>
          <w:szCs w:val="20"/>
        </w:rPr>
      </w:pPr>
      <w:r w:rsidRPr="005509EF">
        <w:rPr>
          <w:b/>
          <w:sz w:val="20"/>
          <w:szCs w:val="20"/>
        </w:rPr>
        <w:t>D.2</w:t>
      </w:r>
      <w:r w:rsidRPr="005509EF">
        <w:rPr>
          <w:b/>
          <w:sz w:val="20"/>
          <w:szCs w:val="20"/>
        </w:rPr>
        <w:tab/>
        <w:t>Mosty</w:t>
      </w:r>
    </w:p>
    <w:p w14:paraId="17559A70" w14:textId="77777777" w:rsidR="005509EF" w:rsidRPr="005509EF" w:rsidRDefault="005509EF" w:rsidP="005509EF">
      <w:pPr>
        <w:tabs>
          <w:tab w:val="left" w:pos="1346"/>
        </w:tabs>
        <w:ind w:left="55"/>
        <w:rPr>
          <w:sz w:val="20"/>
          <w:szCs w:val="20"/>
        </w:rPr>
      </w:pPr>
      <w:r w:rsidRPr="005509EF">
        <w:rPr>
          <w:sz w:val="20"/>
          <w:szCs w:val="20"/>
        </w:rPr>
        <w:t>217-00</w:t>
      </w:r>
      <w:r w:rsidRPr="005509EF">
        <w:rPr>
          <w:sz w:val="20"/>
          <w:szCs w:val="20"/>
        </w:rPr>
        <w:tab/>
        <w:t>Most nad diaľnicou D3 v km 32,891</w:t>
      </w:r>
    </w:p>
    <w:p w14:paraId="4A126971" w14:textId="77777777" w:rsidR="005509EF" w:rsidRPr="00A8181E" w:rsidRDefault="005509EF" w:rsidP="005509EF">
      <w:pPr>
        <w:tabs>
          <w:tab w:val="left" w:pos="1346"/>
        </w:tabs>
        <w:spacing w:after="0" w:line="240" w:lineRule="auto"/>
        <w:ind w:left="55"/>
        <w:rPr>
          <w:b/>
          <w:sz w:val="20"/>
          <w:szCs w:val="20"/>
        </w:rPr>
      </w:pPr>
      <w:r w:rsidRPr="00A8181E">
        <w:rPr>
          <w:b/>
          <w:sz w:val="20"/>
          <w:szCs w:val="20"/>
        </w:rPr>
        <w:t>D.3</w:t>
      </w:r>
      <w:r w:rsidRPr="00A8181E">
        <w:rPr>
          <w:b/>
          <w:sz w:val="20"/>
          <w:szCs w:val="20"/>
        </w:rPr>
        <w:tab/>
        <w:t>Oporné múry a protihlukové steny</w:t>
      </w:r>
    </w:p>
    <w:p w14:paraId="3F63FB14" w14:textId="77777777" w:rsidR="005509EF" w:rsidRPr="005509EF" w:rsidRDefault="005509EF" w:rsidP="005509EF">
      <w:pPr>
        <w:tabs>
          <w:tab w:val="left" w:pos="1346"/>
        </w:tabs>
        <w:spacing w:after="0" w:line="240" w:lineRule="auto"/>
        <w:ind w:left="55"/>
        <w:rPr>
          <w:sz w:val="20"/>
          <w:szCs w:val="20"/>
        </w:rPr>
      </w:pPr>
      <w:r w:rsidRPr="005509EF">
        <w:rPr>
          <w:sz w:val="20"/>
          <w:szCs w:val="20"/>
        </w:rPr>
        <w:t>238-00</w:t>
      </w:r>
      <w:r w:rsidRPr="005509EF">
        <w:rPr>
          <w:sz w:val="20"/>
          <w:szCs w:val="20"/>
        </w:rPr>
        <w:tab/>
        <w:t>Oporný múr na D3 v km 31,974-32,138 vpravo</w:t>
      </w:r>
    </w:p>
    <w:p w14:paraId="79A3FEBC" w14:textId="77777777" w:rsidR="005509EF" w:rsidRPr="005509EF" w:rsidRDefault="005509EF" w:rsidP="005509EF">
      <w:pPr>
        <w:tabs>
          <w:tab w:val="left" w:pos="1346"/>
        </w:tabs>
        <w:spacing w:after="0" w:line="240" w:lineRule="auto"/>
        <w:ind w:left="55"/>
        <w:rPr>
          <w:sz w:val="20"/>
          <w:szCs w:val="20"/>
        </w:rPr>
      </w:pPr>
      <w:r w:rsidRPr="005509EF">
        <w:rPr>
          <w:sz w:val="20"/>
          <w:szCs w:val="20"/>
        </w:rPr>
        <w:t>263-00</w:t>
      </w:r>
      <w:r w:rsidRPr="005509EF">
        <w:rPr>
          <w:sz w:val="20"/>
          <w:szCs w:val="20"/>
        </w:rPr>
        <w:tab/>
        <w:t>Oporný múr na vetve napojenia SSÚD</w:t>
      </w:r>
    </w:p>
    <w:p w14:paraId="237075A6" w14:textId="77777777" w:rsidR="005509EF" w:rsidRPr="005509EF" w:rsidRDefault="005509EF" w:rsidP="005509EF">
      <w:pPr>
        <w:tabs>
          <w:tab w:val="left" w:pos="1346"/>
        </w:tabs>
        <w:spacing w:after="0" w:line="240" w:lineRule="auto"/>
        <w:ind w:left="55"/>
        <w:rPr>
          <w:sz w:val="20"/>
          <w:szCs w:val="20"/>
        </w:rPr>
      </w:pPr>
      <w:r w:rsidRPr="005509EF">
        <w:rPr>
          <w:sz w:val="20"/>
          <w:szCs w:val="20"/>
        </w:rPr>
        <w:t>290-15</w:t>
      </w:r>
      <w:r w:rsidRPr="005509EF">
        <w:rPr>
          <w:sz w:val="20"/>
          <w:szCs w:val="20"/>
        </w:rPr>
        <w:tab/>
        <w:t>Protihluková stena na D3 v km 32,450-32,700 vľavo</w:t>
      </w:r>
    </w:p>
    <w:p w14:paraId="2C5E24D1" w14:textId="77777777" w:rsidR="005509EF" w:rsidRPr="005509EF" w:rsidRDefault="005509EF" w:rsidP="005509EF">
      <w:pPr>
        <w:tabs>
          <w:tab w:val="left" w:pos="1346"/>
        </w:tabs>
        <w:spacing w:after="0" w:line="240" w:lineRule="auto"/>
        <w:ind w:left="55"/>
        <w:rPr>
          <w:sz w:val="20"/>
          <w:szCs w:val="20"/>
        </w:rPr>
      </w:pPr>
      <w:r w:rsidRPr="005509EF">
        <w:rPr>
          <w:sz w:val="20"/>
          <w:szCs w:val="20"/>
        </w:rPr>
        <w:t>290-16</w:t>
      </w:r>
      <w:r w:rsidRPr="005509EF">
        <w:rPr>
          <w:sz w:val="20"/>
          <w:szCs w:val="20"/>
        </w:rPr>
        <w:tab/>
        <w:t>Protihluková stena na D3 v km 32,975-33,017 vľavo</w:t>
      </w:r>
    </w:p>
    <w:p w14:paraId="32B732A7" w14:textId="77777777" w:rsidR="005509EF" w:rsidRPr="005509EF" w:rsidRDefault="005509EF" w:rsidP="005509EF">
      <w:pPr>
        <w:tabs>
          <w:tab w:val="left" w:pos="1346"/>
        </w:tabs>
        <w:spacing w:after="0" w:line="240" w:lineRule="auto"/>
        <w:ind w:left="55"/>
        <w:rPr>
          <w:sz w:val="20"/>
          <w:szCs w:val="20"/>
        </w:rPr>
      </w:pPr>
      <w:r w:rsidRPr="005509EF">
        <w:rPr>
          <w:sz w:val="20"/>
          <w:szCs w:val="20"/>
        </w:rPr>
        <w:lastRenderedPageBreak/>
        <w:t>301-00</w:t>
      </w:r>
      <w:r w:rsidRPr="005509EF">
        <w:rPr>
          <w:sz w:val="20"/>
          <w:szCs w:val="20"/>
        </w:rPr>
        <w:tab/>
        <w:t xml:space="preserve">Oplotenie diaľnice D3 </w:t>
      </w:r>
    </w:p>
    <w:p w14:paraId="391F0A82" w14:textId="77777777" w:rsidR="005509EF" w:rsidRPr="005509EF" w:rsidRDefault="005509EF" w:rsidP="005509EF">
      <w:pPr>
        <w:tabs>
          <w:tab w:val="left" w:pos="1346"/>
        </w:tabs>
        <w:spacing w:after="0" w:line="240" w:lineRule="auto"/>
        <w:ind w:left="55"/>
        <w:rPr>
          <w:sz w:val="20"/>
          <w:szCs w:val="20"/>
        </w:rPr>
      </w:pPr>
      <w:r w:rsidRPr="005509EF">
        <w:rPr>
          <w:sz w:val="20"/>
          <w:szCs w:val="20"/>
        </w:rPr>
        <w:t>302-00</w:t>
      </w:r>
      <w:r w:rsidRPr="005509EF">
        <w:rPr>
          <w:sz w:val="20"/>
          <w:szCs w:val="20"/>
        </w:rPr>
        <w:tab/>
        <w:t>Náhradné oplotenie</w:t>
      </w:r>
    </w:p>
    <w:p w14:paraId="76E2EEE5" w14:textId="77777777" w:rsidR="005509EF" w:rsidRPr="005509EF" w:rsidRDefault="005509EF" w:rsidP="005509EF">
      <w:pPr>
        <w:tabs>
          <w:tab w:val="left" w:pos="538"/>
        </w:tabs>
        <w:spacing w:after="120"/>
        <w:rPr>
          <w:b/>
          <w:sz w:val="20"/>
          <w:szCs w:val="20"/>
        </w:rPr>
      </w:pPr>
      <w:r w:rsidRPr="005509EF">
        <w:rPr>
          <w:sz w:val="20"/>
          <w:szCs w:val="20"/>
        </w:rPr>
        <w:t>D.4</w:t>
      </w:r>
      <w:r w:rsidRPr="005509EF">
        <w:rPr>
          <w:b/>
          <w:sz w:val="20"/>
          <w:szCs w:val="20"/>
        </w:rPr>
        <w:tab/>
      </w:r>
      <w:r w:rsidRPr="005509EF">
        <w:rPr>
          <w:sz w:val="20"/>
          <w:szCs w:val="20"/>
        </w:rPr>
        <w:t>NEOBSADENÉ</w:t>
      </w:r>
    </w:p>
    <w:p w14:paraId="7AF3C6F1" w14:textId="77777777" w:rsidR="005509EF" w:rsidRPr="005509EF" w:rsidRDefault="005509EF" w:rsidP="00EE6BD4">
      <w:pPr>
        <w:tabs>
          <w:tab w:val="left" w:pos="538"/>
        </w:tabs>
        <w:spacing w:after="0"/>
        <w:rPr>
          <w:b/>
          <w:sz w:val="20"/>
          <w:szCs w:val="20"/>
        </w:rPr>
      </w:pPr>
      <w:r w:rsidRPr="005509EF">
        <w:rPr>
          <w:b/>
          <w:sz w:val="20"/>
          <w:szCs w:val="20"/>
        </w:rPr>
        <w:t>D.5</w:t>
      </w:r>
      <w:r w:rsidRPr="005509EF">
        <w:rPr>
          <w:b/>
          <w:sz w:val="20"/>
          <w:szCs w:val="20"/>
        </w:rPr>
        <w:tab/>
        <w:t>Pravostranné odpočívadlo Oščadnica</w:t>
      </w:r>
    </w:p>
    <w:p w14:paraId="75240036" w14:textId="77777777" w:rsidR="005509EF" w:rsidRPr="005509EF" w:rsidRDefault="005509EF" w:rsidP="00A8181E">
      <w:pPr>
        <w:tabs>
          <w:tab w:val="left" w:pos="1346"/>
        </w:tabs>
        <w:spacing w:after="0" w:line="240" w:lineRule="auto"/>
        <w:ind w:left="55"/>
        <w:rPr>
          <w:sz w:val="20"/>
          <w:szCs w:val="20"/>
        </w:rPr>
      </w:pPr>
      <w:r w:rsidRPr="005509EF">
        <w:rPr>
          <w:sz w:val="20"/>
          <w:szCs w:val="20"/>
        </w:rPr>
        <w:t>321-01</w:t>
      </w:r>
      <w:r w:rsidRPr="005509EF">
        <w:rPr>
          <w:sz w:val="20"/>
          <w:szCs w:val="20"/>
        </w:rPr>
        <w:tab/>
        <w:t>Sadovnícke úpravy</w:t>
      </w:r>
    </w:p>
    <w:p w14:paraId="012910C8" w14:textId="77777777" w:rsidR="005509EF" w:rsidRPr="005509EF" w:rsidRDefault="005509EF" w:rsidP="00A8181E">
      <w:pPr>
        <w:tabs>
          <w:tab w:val="left" w:pos="1346"/>
        </w:tabs>
        <w:spacing w:after="0" w:line="240" w:lineRule="auto"/>
        <w:ind w:left="55"/>
        <w:rPr>
          <w:sz w:val="20"/>
          <w:szCs w:val="20"/>
        </w:rPr>
      </w:pPr>
      <w:r w:rsidRPr="005509EF">
        <w:rPr>
          <w:sz w:val="20"/>
          <w:szCs w:val="20"/>
        </w:rPr>
        <w:t>321-02</w:t>
      </w:r>
      <w:r w:rsidRPr="005509EF">
        <w:rPr>
          <w:sz w:val="20"/>
          <w:szCs w:val="20"/>
        </w:rPr>
        <w:tab/>
        <w:t>Terénne úpravy</w:t>
      </w:r>
    </w:p>
    <w:p w14:paraId="1F757132" w14:textId="77777777" w:rsidR="005509EF" w:rsidRPr="005509EF" w:rsidRDefault="005509EF" w:rsidP="00A8181E">
      <w:pPr>
        <w:tabs>
          <w:tab w:val="left" w:pos="1346"/>
        </w:tabs>
        <w:spacing w:after="0" w:line="240" w:lineRule="auto"/>
        <w:ind w:left="55"/>
        <w:rPr>
          <w:sz w:val="20"/>
          <w:szCs w:val="20"/>
        </w:rPr>
      </w:pPr>
      <w:r w:rsidRPr="005509EF">
        <w:rPr>
          <w:sz w:val="20"/>
          <w:szCs w:val="20"/>
        </w:rPr>
        <w:t>321-11</w:t>
      </w:r>
      <w:r w:rsidRPr="005509EF">
        <w:rPr>
          <w:sz w:val="20"/>
          <w:szCs w:val="20"/>
        </w:rPr>
        <w:tab/>
        <w:t>Spevnené plochy</w:t>
      </w:r>
    </w:p>
    <w:p w14:paraId="778448E7" w14:textId="77777777" w:rsidR="005509EF" w:rsidRPr="005509EF" w:rsidRDefault="005509EF" w:rsidP="00A8181E">
      <w:pPr>
        <w:tabs>
          <w:tab w:val="left" w:pos="1346"/>
        </w:tabs>
        <w:spacing w:after="0" w:line="240" w:lineRule="auto"/>
        <w:ind w:left="55"/>
        <w:rPr>
          <w:sz w:val="20"/>
          <w:szCs w:val="20"/>
        </w:rPr>
      </w:pPr>
      <w:r w:rsidRPr="005509EF">
        <w:rPr>
          <w:sz w:val="20"/>
          <w:szCs w:val="20"/>
        </w:rPr>
        <w:t>321-31</w:t>
      </w:r>
      <w:r w:rsidRPr="005509EF">
        <w:rPr>
          <w:sz w:val="20"/>
          <w:szCs w:val="20"/>
        </w:rPr>
        <w:tab/>
        <w:t>Drobná architektúra</w:t>
      </w:r>
    </w:p>
    <w:p w14:paraId="28EDC509" w14:textId="77777777" w:rsidR="005509EF" w:rsidRPr="005509EF" w:rsidRDefault="005509EF" w:rsidP="00A8181E">
      <w:pPr>
        <w:tabs>
          <w:tab w:val="left" w:pos="1346"/>
        </w:tabs>
        <w:spacing w:after="0" w:line="240" w:lineRule="auto"/>
        <w:ind w:left="55"/>
        <w:rPr>
          <w:sz w:val="20"/>
          <w:szCs w:val="20"/>
        </w:rPr>
      </w:pPr>
      <w:r w:rsidRPr="005509EF">
        <w:rPr>
          <w:sz w:val="20"/>
          <w:szCs w:val="20"/>
        </w:rPr>
        <w:t>321-51</w:t>
      </w:r>
      <w:r w:rsidRPr="005509EF">
        <w:rPr>
          <w:sz w:val="20"/>
          <w:szCs w:val="20"/>
        </w:rPr>
        <w:tab/>
        <w:t>Vonkajšia kanalizácia dažďová a odlučovač ropných látok</w:t>
      </w:r>
    </w:p>
    <w:p w14:paraId="44ACB6EC" w14:textId="77777777" w:rsidR="005509EF" w:rsidRPr="005509EF" w:rsidRDefault="005509EF" w:rsidP="00A8181E">
      <w:pPr>
        <w:tabs>
          <w:tab w:val="left" w:pos="1346"/>
        </w:tabs>
        <w:spacing w:after="0" w:line="240" w:lineRule="auto"/>
        <w:ind w:left="55"/>
        <w:rPr>
          <w:sz w:val="20"/>
          <w:szCs w:val="20"/>
        </w:rPr>
      </w:pPr>
      <w:r w:rsidRPr="005509EF">
        <w:rPr>
          <w:sz w:val="20"/>
          <w:szCs w:val="20"/>
        </w:rPr>
        <w:t>321-52</w:t>
      </w:r>
      <w:r w:rsidRPr="005509EF">
        <w:rPr>
          <w:sz w:val="20"/>
          <w:szCs w:val="20"/>
        </w:rPr>
        <w:tab/>
        <w:t>Vonkajšia kanalizácia splašková</w:t>
      </w:r>
    </w:p>
    <w:p w14:paraId="30F24E9B" w14:textId="77777777" w:rsidR="005509EF" w:rsidRPr="005509EF" w:rsidRDefault="005509EF" w:rsidP="00A8181E">
      <w:pPr>
        <w:tabs>
          <w:tab w:val="left" w:pos="1346"/>
        </w:tabs>
        <w:spacing w:after="0" w:line="240" w:lineRule="auto"/>
        <w:ind w:left="55"/>
        <w:rPr>
          <w:sz w:val="20"/>
          <w:szCs w:val="20"/>
        </w:rPr>
      </w:pPr>
      <w:r w:rsidRPr="005509EF">
        <w:rPr>
          <w:sz w:val="20"/>
          <w:szCs w:val="20"/>
        </w:rPr>
        <w:t>321-53</w:t>
      </w:r>
      <w:r w:rsidRPr="005509EF">
        <w:rPr>
          <w:sz w:val="20"/>
          <w:szCs w:val="20"/>
        </w:rPr>
        <w:tab/>
        <w:t>Vodovodná prípojka pre odpočívadlo</w:t>
      </w:r>
    </w:p>
    <w:p w14:paraId="5ABE661A" w14:textId="77777777" w:rsidR="005509EF" w:rsidRPr="005509EF" w:rsidRDefault="005509EF" w:rsidP="00A8181E">
      <w:pPr>
        <w:tabs>
          <w:tab w:val="left" w:pos="1346"/>
        </w:tabs>
        <w:spacing w:after="0" w:line="240" w:lineRule="auto"/>
        <w:ind w:left="55"/>
        <w:rPr>
          <w:sz w:val="20"/>
          <w:szCs w:val="20"/>
        </w:rPr>
      </w:pPr>
      <w:r w:rsidRPr="005509EF">
        <w:rPr>
          <w:sz w:val="20"/>
          <w:szCs w:val="20"/>
        </w:rPr>
        <w:t>321-61</w:t>
      </w:r>
      <w:r w:rsidRPr="005509EF">
        <w:rPr>
          <w:sz w:val="20"/>
          <w:szCs w:val="20"/>
        </w:rPr>
        <w:tab/>
        <w:t>Prípojka VN - 22kV pre odpočívadlo</w:t>
      </w:r>
    </w:p>
    <w:p w14:paraId="555FCC76" w14:textId="77777777" w:rsidR="005509EF" w:rsidRPr="005509EF" w:rsidRDefault="005509EF" w:rsidP="00A8181E">
      <w:pPr>
        <w:tabs>
          <w:tab w:val="left" w:pos="1346"/>
        </w:tabs>
        <w:spacing w:after="0" w:line="240" w:lineRule="auto"/>
        <w:ind w:left="55"/>
        <w:rPr>
          <w:sz w:val="20"/>
          <w:szCs w:val="20"/>
        </w:rPr>
      </w:pPr>
      <w:r w:rsidRPr="005509EF">
        <w:rPr>
          <w:sz w:val="20"/>
          <w:szCs w:val="20"/>
        </w:rPr>
        <w:t>321-62</w:t>
      </w:r>
      <w:r w:rsidRPr="005509EF">
        <w:rPr>
          <w:sz w:val="20"/>
          <w:szCs w:val="20"/>
        </w:rPr>
        <w:tab/>
        <w:t>Kiosková trafostanica</w:t>
      </w:r>
    </w:p>
    <w:p w14:paraId="57339C9D" w14:textId="77777777" w:rsidR="005509EF" w:rsidRDefault="005509EF" w:rsidP="00A8181E">
      <w:pPr>
        <w:tabs>
          <w:tab w:val="left" w:pos="1346"/>
        </w:tabs>
        <w:spacing w:after="0" w:line="240" w:lineRule="auto"/>
        <w:ind w:left="55"/>
        <w:rPr>
          <w:sz w:val="20"/>
          <w:szCs w:val="20"/>
        </w:rPr>
      </w:pPr>
      <w:r w:rsidRPr="005509EF">
        <w:rPr>
          <w:sz w:val="20"/>
          <w:szCs w:val="20"/>
        </w:rPr>
        <w:t>321-63</w:t>
      </w:r>
      <w:r w:rsidRPr="005509EF">
        <w:rPr>
          <w:sz w:val="20"/>
          <w:szCs w:val="20"/>
        </w:rPr>
        <w:tab/>
        <w:t>Vonkajšie osvetlenie</w:t>
      </w:r>
    </w:p>
    <w:p w14:paraId="720C1364" w14:textId="77777777" w:rsidR="00A8181E" w:rsidRPr="005509EF" w:rsidRDefault="00A8181E" w:rsidP="00A8181E">
      <w:pPr>
        <w:tabs>
          <w:tab w:val="left" w:pos="1346"/>
        </w:tabs>
        <w:spacing w:after="0" w:line="240" w:lineRule="auto"/>
        <w:ind w:left="55"/>
        <w:rPr>
          <w:sz w:val="20"/>
          <w:szCs w:val="20"/>
        </w:rPr>
      </w:pPr>
    </w:p>
    <w:p w14:paraId="5450D3CB" w14:textId="77777777" w:rsidR="005509EF" w:rsidRPr="005509EF" w:rsidRDefault="005509EF" w:rsidP="00EE6BD4">
      <w:pPr>
        <w:tabs>
          <w:tab w:val="left" w:pos="538"/>
        </w:tabs>
        <w:spacing w:after="0"/>
        <w:rPr>
          <w:b/>
          <w:sz w:val="20"/>
          <w:szCs w:val="20"/>
        </w:rPr>
      </w:pPr>
      <w:r w:rsidRPr="005509EF">
        <w:rPr>
          <w:b/>
          <w:sz w:val="20"/>
          <w:szCs w:val="20"/>
        </w:rPr>
        <w:t>D.6  Stredisko správy a údržby Oščadnica</w:t>
      </w:r>
    </w:p>
    <w:p w14:paraId="3BDA0550" w14:textId="77777777" w:rsidR="005509EF" w:rsidRPr="005509EF" w:rsidRDefault="005509EF" w:rsidP="00A8181E">
      <w:pPr>
        <w:tabs>
          <w:tab w:val="left" w:pos="1346"/>
        </w:tabs>
        <w:spacing w:after="0" w:line="240" w:lineRule="auto"/>
        <w:ind w:left="55"/>
        <w:rPr>
          <w:sz w:val="20"/>
          <w:szCs w:val="20"/>
        </w:rPr>
      </w:pPr>
      <w:r w:rsidRPr="005509EF">
        <w:rPr>
          <w:sz w:val="20"/>
          <w:szCs w:val="20"/>
        </w:rPr>
        <w:t>331-01</w:t>
      </w:r>
      <w:r w:rsidRPr="005509EF">
        <w:rPr>
          <w:sz w:val="20"/>
          <w:szCs w:val="20"/>
        </w:rPr>
        <w:tab/>
        <w:t>Terénne úpravy</w:t>
      </w:r>
    </w:p>
    <w:p w14:paraId="360A9D7D" w14:textId="77777777" w:rsidR="005509EF" w:rsidRPr="005509EF" w:rsidRDefault="005509EF" w:rsidP="00A8181E">
      <w:pPr>
        <w:tabs>
          <w:tab w:val="left" w:pos="1346"/>
        </w:tabs>
        <w:spacing w:after="0" w:line="240" w:lineRule="auto"/>
        <w:ind w:left="55"/>
        <w:rPr>
          <w:sz w:val="20"/>
          <w:szCs w:val="20"/>
        </w:rPr>
      </w:pPr>
      <w:r w:rsidRPr="005509EF">
        <w:rPr>
          <w:sz w:val="20"/>
          <w:szCs w:val="20"/>
        </w:rPr>
        <w:t>331-02</w:t>
      </w:r>
      <w:r w:rsidRPr="005509EF">
        <w:rPr>
          <w:sz w:val="20"/>
          <w:szCs w:val="20"/>
        </w:rPr>
        <w:tab/>
        <w:t>Sadovnícke úpravy</w:t>
      </w:r>
    </w:p>
    <w:p w14:paraId="50488C91" w14:textId="77777777" w:rsidR="005509EF" w:rsidRPr="005509EF" w:rsidRDefault="005509EF" w:rsidP="00A8181E">
      <w:pPr>
        <w:tabs>
          <w:tab w:val="left" w:pos="1346"/>
        </w:tabs>
        <w:spacing w:after="0" w:line="240" w:lineRule="auto"/>
        <w:ind w:left="55"/>
        <w:rPr>
          <w:sz w:val="20"/>
          <w:szCs w:val="20"/>
        </w:rPr>
      </w:pPr>
      <w:r w:rsidRPr="005509EF">
        <w:rPr>
          <w:sz w:val="20"/>
          <w:szCs w:val="20"/>
        </w:rPr>
        <w:t>331-11</w:t>
      </w:r>
      <w:r w:rsidRPr="005509EF">
        <w:rPr>
          <w:sz w:val="20"/>
          <w:szCs w:val="20"/>
        </w:rPr>
        <w:tab/>
        <w:t>Komunikácie a spevnené plochy SSÚD</w:t>
      </w:r>
    </w:p>
    <w:p w14:paraId="0A456D72" w14:textId="77777777" w:rsidR="005509EF" w:rsidRPr="005509EF" w:rsidRDefault="005509EF" w:rsidP="00A8181E">
      <w:pPr>
        <w:tabs>
          <w:tab w:val="left" w:pos="1346"/>
        </w:tabs>
        <w:spacing w:after="0" w:line="240" w:lineRule="auto"/>
        <w:ind w:left="55"/>
        <w:rPr>
          <w:sz w:val="20"/>
          <w:szCs w:val="20"/>
        </w:rPr>
      </w:pPr>
      <w:r w:rsidRPr="005509EF">
        <w:rPr>
          <w:sz w:val="20"/>
          <w:szCs w:val="20"/>
        </w:rPr>
        <w:t>331-21</w:t>
      </w:r>
      <w:r w:rsidRPr="005509EF">
        <w:rPr>
          <w:sz w:val="20"/>
          <w:szCs w:val="20"/>
        </w:rPr>
        <w:tab/>
        <w:t>Nádrž a studňa požiarnej vody</w:t>
      </w:r>
    </w:p>
    <w:p w14:paraId="24846EEE" w14:textId="77777777" w:rsidR="005509EF" w:rsidRPr="005509EF" w:rsidRDefault="005509EF" w:rsidP="00A8181E">
      <w:pPr>
        <w:tabs>
          <w:tab w:val="left" w:pos="1346"/>
        </w:tabs>
        <w:spacing w:after="0" w:line="240" w:lineRule="auto"/>
        <w:ind w:left="55"/>
        <w:rPr>
          <w:sz w:val="20"/>
          <w:szCs w:val="20"/>
        </w:rPr>
      </w:pPr>
      <w:r w:rsidRPr="005509EF">
        <w:rPr>
          <w:sz w:val="20"/>
          <w:szCs w:val="20"/>
        </w:rPr>
        <w:t>331-22</w:t>
      </w:r>
      <w:r w:rsidRPr="005509EF">
        <w:rPr>
          <w:sz w:val="20"/>
          <w:szCs w:val="20"/>
        </w:rPr>
        <w:tab/>
        <w:t>Oporný múr - východný</w:t>
      </w:r>
    </w:p>
    <w:p w14:paraId="07A06300" w14:textId="77777777" w:rsidR="005509EF" w:rsidRPr="005509EF" w:rsidRDefault="005509EF" w:rsidP="00A8181E">
      <w:pPr>
        <w:tabs>
          <w:tab w:val="left" w:pos="1346"/>
        </w:tabs>
        <w:spacing w:after="0" w:line="240" w:lineRule="auto"/>
        <w:ind w:left="55"/>
        <w:rPr>
          <w:sz w:val="20"/>
          <w:szCs w:val="20"/>
        </w:rPr>
      </w:pPr>
      <w:r w:rsidRPr="005509EF">
        <w:rPr>
          <w:sz w:val="20"/>
          <w:szCs w:val="20"/>
        </w:rPr>
        <w:t>331-23</w:t>
      </w:r>
      <w:r w:rsidRPr="005509EF">
        <w:rPr>
          <w:sz w:val="20"/>
          <w:szCs w:val="20"/>
        </w:rPr>
        <w:tab/>
        <w:t>Oporný múr - západný</w:t>
      </w:r>
    </w:p>
    <w:p w14:paraId="2F02B5DE"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331-31</w:t>
      </w:r>
      <w:r w:rsidRPr="005509EF">
        <w:rPr>
          <w:sz w:val="20"/>
          <w:szCs w:val="20"/>
        </w:rPr>
        <w:tab/>
        <w:t>Prevádzková budova SSÚD a DOPZ</w:t>
      </w:r>
    </w:p>
    <w:p w14:paraId="1607C856"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331-32</w:t>
      </w:r>
      <w:r w:rsidRPr="005509EF">
        <w:rPr>
          <w:sz w:val="20"/>
          <w:szCs w:val="20"/>
        </w:rPr>
        <w:tab/>
        <w:t>Prístrešok pre havarované vozidlá</w:t>
      </w:r>
    </w:p>
    <w:p w14:paraId="439D580B"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331-33</w:t>
      </w:r>
      <w:r w:rsidRPr="005509EF">
        <w:rPr>
          <w:sz w:val="20"/>
          <w:szCs w:val="20"/>
        </w:rPr>
        <w:tab/>
        <w:t>Udržovňa vozidiel a mechanizmov</w:t>
      </w:r>
    </w:p>
    <w:p w14:paraId="06477ECF"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331-34</w:t>
      </w:r>
      <w:r w:rsidRPr="005509EF">
        <w:rPr>
          <w:sz w:val="20"/>
          <w:szCs w:val="20"/>
        </w:rPr>
        <w:tab/>
        <w:t>Garáže</w:t>
      </w:r>
    </w:p>
    <w:p w14:paraId="7FD87262"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331-35</w:t>
      </w:r>
      <w:r w:rsidRPr="005509EF">
        <w:rPr>
          <w:sz w:val="20"/>
          <w:szCs w:val="20"/>
        </w:rPr>
        <w:tab/>
        <w:t>Sklad MTZ</w:t>
      </w:r>
    </w:p>
    <w:p w14:paraId="2DA919BB"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331-36</w:t>
      </w:r>
      <w:r w:rsidRPr="005509EF">
        <w:rPr>
          <w:sz w:val="20"/>
          <w:szCs w:val="20"/>
        </w:rPr>
        <w:tab/>
        <w:t>Sklad značiek</w:t>
      </w:r>
    </w:p>
    <w:p w14:paraId="4B4CE5C9"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331-37</w:t>
      </w:r>
      <w:r w:rsidRPr="005509EF">
        <w:rPr>
          <w:sz w:val="20"/>
          <w:szCs w:val="20"/>
        </w:rPr>
        <w:tab/>
        <w:t>Sklad soli</w:t>
      </w:r>
    </w:p>
    <w:p w14:paraId="60183B77"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331-37.1</w:t>
      </w:r>
      <w:r w:rsidRPr="005509EF">
        <w:rPr>
          <w:sz w:val="20"/>
          <w:szCs w:val="20"/>
        </w:rPr>
        <w:tab/>
        <w:t>Sklad soli 2</w:t>
      </w:r>
    </w:p>
    <w:p w14:paraId="1CAE3034"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331-37.2</w:t>
      </w:r>
      <w:r w:rsidRPr="005509EF">
        <w:rPr>
          <w:sz w:val="20"/>
          <w:szCs w:val="20"/>
        </w:rPr>
        <w:tab/>
        <w:t>Sklad inertného materiálu</w:t>
      </w:r>
    </w:p>
    <w:p w14:paraId="617C0AEA"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331-38</w:t>
      </w:r>
      <w:r w:rsidRPr="005509EF">
        <w:rPr>
          <w:sz w:val="20"/>
          <w:szCs w:val="20"/>
        </w:rPr>
        <w:tab/>
        <w:t>ČSPH</w:t>
      </w:r>
    </w:p>
    <w:p w14:paraId="6EBB8C8B"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331-39</w:t>
      </w:r>
      <w:r w:rsidRPr="005509EF">
        <w:rPr>
          <w:sz w:val="20"/>
          <w:szCs w:val="20"/>
        </w:rPr>
        <w:tab/>
        <w:t>Prístrešky</w:t>
      </w:r>
    </w:p>
    <w:p w14:paraId="2C0BB306" w14:textId="77777777" w:rsidR="005509EF" w:rsidRPr="005509EF" w:rsidRDefault="005509EF" w:rsidP="00A8181E">
      <w:pPr>
        <w:tabs>
          <w:tab w:val="left" w:pos="1346"/>
        </w:tabs>
        <w:spacing w:after="0" w:line="240" w:lineRule="auto"/>
        <w:ind w:left="55"/>
        <w:rPr>
          <w:sz w:val="20"/>
          <w:szCs w:val="20"/>
        </w:rPr>
      </w:pPr>
      <w:r w:rsidRPr="005509EF">
        <w:rPr>
          <w:sz w:val="20"/>
          <w:szCs w:val="20"/>
        </w:rPr>
        <w:t>331-40</w:t>
      </w:r>
      <w:r w:rsidRPr="005509EF">
        <w:rPr>
          <w:sz w:val="20"/>
          <w:szCs w:val="20"/>
        </w:rPr>
        <w:tab/>
        <w:t>Odpady a šrotovisko</w:t>
      </w:r>
    </w:p>
    <w:p w14:paraId="57DFB0D7" w14:textId="77777777" w:rsidR="005509EF" w:rsidRPr="005509EF" w:rsidRDefault="005509EF" w:rsidP="00A8181E">
      <w:pPr>
        <w:tabs>
          <w:tab w:val="left" w:pos="1346"/>
        </w:tabs>
        <w:spacing w:after="0" w:line="240" w:lineRule="auto"/>
        <w:ind w:left="55"/>
        <w:rPr>
          <w:sz w:val="20"/>
          <w:szCs w:val="20"/>
        </w:rPr>
      </w:pPr>
      <w:r w:rsidRPr="005509EF">
        <w:rPr>
          <w:sz w:val="20"/>
          <w:szCs w:val="20"/>
        </w:rPr>
        <w:t>331-41</w:t>
      </w:r>
      <w:r w:rsidRPr="005509EF">
        <w:rPr>
          <w:sz w:val="20"/>
          <w:szCs w:val="20"/>
        </w:rPr>
        <w:tab/>
        <w:t>Oplotenie</w:t>
      </w:r>
    </w:p>
    <w:p w14:paraId="3B9002C5" w14:textId="77777777" w:rsidR="005509EF" w:rsidRPr="005509EF" w:rsidRDefault="005509EF" w:rsidP="00A8181E">
      <w:pPr>
        <w:tabs>
          <w:tab w:val="left" w:pos="1346"/>
        </w:tabs>
        <w:spacing w:after="0" w:line="240" w:lineRule="auto"/>
        <w:ind w:left="55"/>
        <w:rPr>
          <w:sz w:val="20"/>
          <w:szCs w:val="20"/>
        </w:rPr>
      </w:pPr>
      <w:r w:rsidRPr="005509EF">
        <w:rPr>
          <w:sz w:val="20"/>
          <w:szCs w:val="20"/>
        </w:rPr>
        <w:t>331-51</w:t>
      </w:r>
      <w:r w:rsidRPr="005509EF">
        <w:rPr>
          <w:sz w:val="20"/>
          <w:szCs w:val="20"/>
        </w:rPr>
        <w:tab/>
        <w:t>Vonkajšia kanalizácia dažďová</w:t>
      </w:r>
    </w:p>
    <w:p w14:paraId="1EC7112A" w14:textId="77777777" w:rsidR="005509EF" w:rsidRPr="005509EF" w:rsidRDefault="005509EF" w:rsidP="00A8181E">
      <w:pPr>
        <w:tabs>
          <w:tab w:val="left" w:pos="1346"/>
        </w:tabs>
        <w:spacing w:after="0" w:line="240" w:lineRule="auto"/>
        <w:ind w:left="55"/>
        <w:rPr>
          <w:sz w:val="20"/>
          <w:szCs w:val="20"/>
        </w:rPr>
      </w:pPr>
      <w:r w:rsidRPr="005509EF">
        <w:rPr>
          <w:sz w:val="20"/>
          <w:szCs w:val="20"/>
        </w:rPr>
        <w:t>331-52</w:t>
      </w:r>
      <w:r w:rsidRPr="005509EF">
        <w:rPr>
          <w:sz w:val="20"/>
          <w:szCs w:val="20"/>
        </w:rPr>
        <w:tab/>
        <w:t>Vonkajšia kanalizácia splašková</w:t>
      </w:r>
    </w:p>
    <w:p w14:paraId="55EA4AAE" w14:textId="77777777" w:rsidR="005509EF" w:rsidRPr="005509EF" w:rsidRDefault="005509EF" w:rsidP="00A8181E">
      <w:pPr>
        <w:tabs>
          <w:tab w:val="left" w:pos="1346"/>
        </w:tabs>
        <w:spacing w:after="0" w:line="240" w:lineRule="auto"/>
        <w:ind w:left="55"/>
        <w:rPr>
          <w:sz w:val="20"/>
          <w:szCs w:val="20"/>
        </w:rPr>
      </w:pPr>
      <w:r w:rsidRPr="005509EF">
        <w:rPr>
          <w:sz w:val="20"/>
          <w:szCs w:val="20"/>
        </w:rPr>
        <w:t>331-53</w:t>
      </w:r>
      <w:r w:rsidRPr="005509EF">
        <w:rPr>
          <w:sz w:val="20"/>
          <w:szCs w:val="20"/>
        </w:rPr>
        <w:tab/>
        <w:t>Vonkajší vodovod pitný</w:t>
      </w:r>
    </w:p>
    <w:p w14:paraId="183FC78F" w14:textId="77777777" w:rsidR="005509EF" w:rsidRPr="005509EF" w:rsidRDefault="005509EF" w:rsidP="00A8181E">
      <w:pPr>
        <w:tabs>
          <w:tab w:val="left" w:pos="1346"/>
        </w:tabs>
        <w:spacing w:after="0" w:line="240" w:lineRule="auto"/>
        <w:ind w:left="55"/>
        <w:rPr>
          <w:sz w:val="20"/>
          <w:szCs w:val="20"/>
        </w:rPr>
      </w:pPr>
      <w:r w:rsidRPr="005509EF">
        <w:rPr>
          <w:sz w:val="20"/>
          <w:szCs w:val="20"/>
        </w:rPr>
        <w:t>331-54</w:t>
      </w:r>
      <w:r w:rsidRPr="005509EF">
        <w:rPr>
          <w:sz w:val="20"/>
          <w:szCs w:val="20"/>
        </w:rPr>
        <w:tab/>
        <w:t>Vonkajší vodovod úžitkový a požiarny</w:t>
      </w:r>
    </w:p>
    <w:p w14:paraId="61D78453" w14:textId="77777777" w:rsidR="005509EF" w:rsidRPr="005509EF" w:rsidRDefault="005509EF" w:rsidP="00A8181E">
      <w:pPr>
        <w:tabs>
          <w:tab w:val="left" w:pos="1346"/>
        </w:tabs>
        <w:spacing w:after="0" w:line="240" w:lineRule="auto"/>
        <w:ind w:left="55"/>
        <w:rPr>
          <w:sz w:val="20"/>
          <w:szCs w:val="20"/>
        </w:rPr>
      </w:pPr>
      <w:r w:rsidRPr="005509EF">
        <w:rPr>
          <w:sz w:val="20"/>
          <w:szCs w:val="20"/>
        </w:rPr>
        <w:t>331-55</w:t>
      </w:r>
      <w:r w:rsidRPr="005509EF">
        <w:rPr>
          <w:sz w:val="20"/>
          <w:szCs w:val="20"/>
        </w:rPr>
        <w:tab/>
        <w:t>Kanalizačná prípojka</w:t>
      </w:r>
    </w:p>
    <w:p w14:paraId="23FC5A04" w14:textId="77777777" w:rsidR="005509EF" w:rsidRPr="005509EF" w:rsidRDefault="005509EF" w:rsidP="00A8181E">
      <w:pPr>
        <w:tabs>
          <w:tab w:val="left" w:pos="1346"/>
        </w:tabs>
        <w:spacing w:after="0" w:line="240" w:lineRule="auto"/>
        <w:ind w:left="55"/>
        <w:rPr>
          <w:sz w:val="20"/>
          <w:szCs w:val="20"/>
        </w:rPr>
      </w:pPr>
      <w:r w:rsidRPr="005509EF">
        <w:rPr>
          <w:sz w:val="20"/>
          <w:szCs w:val="20"/>
        </w:rPr>
        <w:t>331-56</w:t>
      </w:r>
      <w:r w:rsidRPr="005509EF">
        <w:rPr>
          <w:sz w:val="20"/>
          <w:szCs w:val="20"/>
        </w:rPr>
        <w:tab/>
        <w:t>Vodovodná prípojka pre SSÚD</w:t>
      </w:r>
    </w:p>
    <w:p w14:paraId="23161A94" w14:textId="77777777" w:rsidR="005509EF" w:rsidRPr="005509EF" w:rsidRDefault="005509EF" w:rsidP="00A8181E">
      <w:pPr>
        <w:tabs>
          <w:tab w:val="left" w:pos="1346"/>
        </w:tabs>
        <w:spacing w:after="0" w:line="240" w:lineRule="auto"/>
        <w:ind w:left="55"/>
        <w:rPr>
          <w:sz w:val="20"/>
          <w:szCs w:val="20"/>
        </w:rPr>
      </w:pPr>
      <w:r w:rsidRPr="005509EF">
        <w:rPr>
          <w:sz w:val="20"/>
          <w:szCs w:val="20"/>
        </w:rPr>
        <w:t>331-60</w:t>
      </w:r>
      <w:r w:rsidRPr="005509EF">
        <w:rPr>
          <w:sz w:val="20"/>
          <w:szCs w:val="20"/>
        </w:rPr>
        <w:tab/>
        <w:t>Prípojka NN pre DOPZ</w:t>
      </w:r>
    </w:p>
    <w:p w14:paraId="2206726A" w14:textId="77777777" w:rsidR="005509EF" w:rsidRPr="005509EF" w:rsidRDefault="005509EF" w:rsidP="00A8181E">
      <w:pPr>
        <w:tabs>
          <w:tab w:val="left" w:pos="1346"/>
        </w:tabs>
        <w:spacing w:after="0" w:line="240" w:lineRule="auto"/>
        <w:ind w:left="55"/>
        <w:rPr>
          <w:sz w:val="20"/>
          <w:szCs w:val="20"/>
        </w:rPr>
      </w:pPr>
      <w:r w:rsidRPr="005509EF">
        <w:rPr>
          <w:sz w:val="20"/>
          <w:szCs w:val="20"/>
        </w:rPr>
        <w:t>331-61</w:t>
      </w:r>
      <w:r w:rsidRPr="005509EF">
        <w:rPr>
          <w:sz w:val="20"/>
          <w:szCs w:val="20"/>
        </w:rPr>
        <w:tab/>
        <w:t>Vonkajšie silnoprúdové rozvody</w:t>
      </w:r>
    </w:p>
    <w:p w14:paraId="6C600D65" w14:textId="77777777" w:rsidR="005509EF" w:rsidRPr="005509EF" w:rsidRDefault="005509EF" w:rsidP="00A8181E">
      <w:pPr>
        <w:tabs>
          <w:tab w:val="left" w:pos="1346"/>
        </w:tabs>
        <w:spacing w:after="0" w:line="240" w:lineRule="auto"/>
        <w:ind w:left="55"/>
        <w:rPr>
          <w:sz w:val="20"/>
          <w:szCs w:val="20"/>
        </w:rPr>
      </w:pPr>
      <w:r w:rsidRPr="005509EF">
        <w:rPr>
          <w:sz w:val="20"/>
          <w:szCs w:val="20"/>
        </w:rPr>
        <w:t>331-62</w:t>
      </w:r>
      <w:r w:rsidRPr="005509EF">
        <w:rPr>
          <w:sz w:val="20"/>
          <w:szCs w:val="20"/>
        </w:rPr>
        <w:tab/>
        <w:t>Vonkajšie osvetlenie</w:t>
      </w:r>
    </w:p>
    <w:p w14:paraId="3BEEC112" w14:textId="77777777" w:rsidR="005509EF" w:rsidRPr="005509EF" w:rsidRDefault="005509EF" w:rsidP="00A8181E">
      <w:pPr>
        <w:tabs>
          <w:tab w:val="left" w:pos="1346"/>
        </w:tabs>
        <w:spacing w:after="0" w:line="240" w:lineRule="auto"/>
        <w:ind w:left="55"/>
        <w:rPr>
          <w:sz w:val="20"/>
          <w:szCs w:val="20"/>
        </w:rPr>
      </w:pPr>
      <w:r w:rsidRPr="005509EF">
        <w:rPr>
          <w:sz w:val="20"/>
          <w:szCs w:val="20"/>
        </w:rPr>
        <w:t>331-63</w:t>
      </w:r>
      <w:r w:rsidRPr="005509EF">
        <w:rPr>
          <w:sz w:val="20"/>
          <w:szCs w:val="20"/>
        </w:rPr>
        <w:tab/>
        <w:t>Trafostanica</w:t>
      </w:r>
    </w:p>
    <w:p w14:paraId="5171A03C" w14:textId="77777777" w:rsidR="005509EF" w:rsidRPr="005509EF" w:rsidRDefault="005509EF" w:rsidP="00A8181E">
      <w:pPr>
        <w:tabs>
          <w:tab w:val="left" w:pos="1346"/>
        </w:tabs>
        <w:spacing w:after="0" w:line="240" w:lineRule="auto"/>
        <w:ind w:left="55"/>
        <w:rPr>
          <w:sz w:val="20"/>
          <w:szCs w:val="20"/>
        </w:rPr>
      </w:pPr>
      <w:r w:rsidRPr="005509EF">
        <w:rPr>
          <w:sz w:val="20"/>
          <w:szCs w:val="20"/>
        </w:rPr>
        <w:t>331-64</w:t>
      </w:r>
      <w:r w:rsidRPr="005509EF">
        <w:rPr>
          <w:sz w:val="20"/>
          <w:szCs w:val="20"/>
        </w:rPr>
        <w:tab/>
        <w:t>Prípojka VN - 22kV pre SSÚD</w:t>
      </w:r>
    </w:p>
    <w:p w14:paraId="0F1D0FB1" w14:textId="77777777" w:rsidR="005509EF" w:rsidRPr="005509EF" w:rsidRDefault="005509EF" w:rsidP="00A8181E">
      <w:pPr>
        <w:tabs>
          <w:tab w:val="left" w:pos="1346"/>
        </w:tabs>
        <w:spacing w:after="0" w:line="240" w:lineRule="auto"/>
        <w:ind w:left="55"/>
        <w:rPr>
          <w:sz w:val="20"/>
          <w:szCs w:val="20"/>
        </w:rPr>
      </w:pPr>
      <w:r w:rsidRPr="005509EF">
        <w:rPr>
          <w:sz w:val="20"/>
          <w:szCs w:val="20"/>
        </w:rPr>
        <w:t>331-65</w:t>
      </w:r>
      <w:r w:rsidRPr="005509EF">
        <w:rPr>
          <w:sz w:val="20"/>
          <w:szCs w:val="20"/>
        </w:rPr>
        <w:tab/>
        <w:t>Telefónna prípojka pre SSÚD</w:t>
      </w:r>
    </w:p>
    <w:p w14:paraId="68EFB05F" w14:textId="77777777" w:rsidR="005509EF" w:rsidRPr="005509EF" w:rsidRDefault="005509EF" w:rsidP="00A8181E">
      <w:pPr>
        <w:tabs>
          <w:tab w:val="left" w:pos="1346"/>
        </w:tabs>
        <w:spacing w:after="0" w:line="240" w:lineRule="auto"/>
        <w:ind w:left="55"/>
        <w:rPr>
          <w:sz w:val="20"/>
          <w:szCs w:val="20"/>
        </w:rPr>
      </w:pPr>
      <w:r w:rsidRPr="005509EF">
        <w:rPr>
          <w:sz w:val="20"/>
          <w:szCs w:val="20"/>
        </w:rPr>
        <w:t>331-66</w:t>
      </w:r>
      <w:r w:rsidRPr="005509EF">
        <w:rPr>
          <w:sz w:val="20"/>
          <w:szCs w:val="20"/>
        </w:rPr>
        <w:tab/>
        <w:t>Vonkajšie slaboprúdové rozvody</w:t>
      </w:r>
    </w:p>
    <w:p w14:paraId="4E4E19C2" w14:textId="77777777" w:rsidR="005509EF" w:rsidRPr="005509EF" w:rsidRDefault="005509EF" w:rsidP="00A8181E">
      <w:pPr>
        <w:tabs>
          <w:tab w:val="left" w:pos="1346"/>
        </w:tabs>
        <w:spacing w:after="0" w:line="240" w:lineRule="auto"/>
        <w:ind w:left="55"/>
        <w:rPr>
          <w:sz w:val="20"/>
          <w:szCs w:val="20"/>
        </w:rPr>
      </w:pPr>
      <w:r w:rsidRPr="005509EF">
        <w:rPr>
          <w:sz w:val="20"/>
          <w:szCs w:val="20"/>
        </w:rPr>
        <w:t>331-67</w:t>
      </w:r>
      <w:r w:rsidRPr="005509EF">
        <w:rPr>
          <w:sz w:val="20"/>
          <w:szCs w:val="20"/>
        </w:rPr>
        <w:tab/>
        <w:t>Vonkajšie rozvody EPS</w:t>
      </w:r>
    </w:p>
    <w:p w14:paraId="253EFAE0" w14:textId="77777777" w:rsidR="005509EF" w:rsidRPr="005509EF" w:rsidRDefault="005509EF" w:rsidP="00A8181E">
      <w:pPr>
        <w:tabs>
          <w:tab w:val="left" w:pos="1346"/>
        </w:tabs>
        <w:spacing w:after="0" w:line="240" w:lineRule="auto"/>
        <w:ind w:left="55"/>
        <w:rPr>
          <w:sz w:val="20"/>
          <w:szCs w:val="20"/>
        </w:rPr>
      </w:pPr>
      <w:r w:rsidRPr="005509EF">
        <w:rPr>
          <w:sz w:val="20"/>
          <w:szCs w:val="20"/>
        </w:rPr>
        <w:t>331-68</w:t>
      </w:r>
      <w:r w:rsidRPr="005509EF">
        <w:rPr>
          <w:sz w:val="20"/>
          <w:szCs w:val="20"/>
        </w:rPr>
        <w:tab/>
        <w:t>Zabezpečovací systém</w:t>
      </w:r>
    </w:p>
    <w:p w14:paraId="7C2B1D37" w14:textId="77777777" w:rsidR="005509EF" w:rsidRPr="005509EF" w:rsidRDefault="005509EF" w:rsidP="00A8181E">
      <w:pPr>
        <w:tabs>
          <w:tab w:val="left" w:pos="1346"/>
        </w:tabs>
        <w:spacing w:after="0" w:line="240" w:lineRule="auto"/>
        <w:ind w:left="55"/>
        <w:rPr>
          <w:sz w:val="20"/>
          <w:szCs w:val="20"/>
        </w:rPr>
      </w:pPr>
      <w:r w:rsidRPr="005509EF">
        <w:rPr>
          <w:sz w:val="20"/>
          <w:szCs w:val="20"/>
        </w:rPr>
        <w:t>331-71</w:t>
      </w:r>
      <w:r w:rsidRPr="005509EF">
        <w:rPr>
          <w:sz w:val="20"/>
          <w:szCs w:val="20"/>
        </w:rPr>
        <w:tab/>
        <w:t>Plynovodná prípojka STL pre SSÚD</w:t>
      </w:r>
    </w:p>
    <w:p w14:paraId="1D0CCFE0" w14:textId="77777777" w:rsidR="005509EF" w:rsidRPr="005509EF" w:rsidRDefault="005509EF" w:rsidP="00A8181E">
      <w:pPr>
        <w:tabs>
          <w:tab w:val="left" w:pos="1346"/>
        </w:tabs>
        <w:spacing w:after="0" w:line="240" w:lineRule="auto"/>
        <w:ind w:left="55"/>
        <w:rPr>
          <w:sz w:val="20"/>
          <w:szCs w:val="20"/>
        </w:rPr>
      </w:pPr>
      <w:r w:rsidRPr="005509EF">
        <w:rPr>
          <w:sz w:val="20"/>
          <w:szCs w:val="20"/>
        </w:rPr>
        <w:t>331-7</w:t>
      </w:r>
      <w:r w:rsidRPr="00A8181E">
        <w:rPr>
          <w:sz w:val="20"/>
          <w:szCs w:val="20"/>
        </w:rPr>
        <w:t>2</w:t>
      </w:r>
      <w:r w:rsidRPr="005509EF">
        <w:rPr>
          <w:sz w:val="20"/>
          <w:szCs w:val="20"/>
        </w:rPr>
        <w:tab/>
        <w:t xml:space="preserve">Vonkajší rozvod </w:t>
      </w:r>
      <w:r w:rsidRPr="00A8181E">
        <w:rPr>
          <w:sz w:val="20"/>
          <w:szCs w:val="20"/>
        </w:rPr>
        <w:t>STL</w:t>
      </w:r>
      <w:r w:rsidRPr="005509EF">
        <w:rPr>
          <w:sz w:val="20"/>
          <w:szCs w:val="20"/>
        </w:rPr>
        <w:t xml:space="preserve"> plynovodu </w:t>
      </w:r>
    </w:p>
    <w:p w14:paraId="0F8F98D3" w14:textId="77777777" w:rsidR="005509EF" w:rsidRPr="005509EF" w:rsidRDefault="005509EF" w:rsidP="00A8181E">
      <w:pPr>
        <w:tabs>
          <w:tab w:val="left" w:pos="1346"/>
        </w:tabs>
        <w:spacing w:after="0" w:line="240" w:lineRule="auto"/>
        <w:ind w:left="55"/>
        <w:rPr>
          <w:sz w:val="20"/>
          <w:szCs w:val="20"/>
        </w:rPr>
      </w:pPr>
      <w:r w:rsidRPr="005509EF">
        <w:rPr>
          <w:sz w:val="20"/>
          <w:szCs w:val="20"/>
        </w:rPr>
        <w:t>331-7</w:t>
      </w:r>
      <w:r w:rsidRPr="00A8181E">
        <w:rPr>
          <w:sz w:val="20"/>
          <w:szCs w:val="20"/>
        </w:rPr>
        <w:t>3</w:t>
      </w:r>
      <w:r w:rsidRPr="005509EF">
        <w:rPr>
          <w:sz w:val="20"/>
          <w:szCs w:val="20"/>
        </w:rPr>
        <w:tab/>
        <w:t xml:space="preserve">Vonkajší rozvod </w:t>
      </w:r>
      <w:r w:rsidRPr="00A8181E">
        <w:rPr>
          <w:sz w:val="20"/>
          <w:szCs w:val="20"/>
        </w:rPr>
        <w:t>NTL</w:t>
      </w:r>
      <w:r w:rsidRPr="005509EF">
        <w:rPr>
          <w:sz w:val="20"/>
          <w:szCs w:val="20"/>
        </w:rPr>
        <w:t xml:space="preserve"> plynovodu</w:t>
      </w:r>
    </w:p>
    <w:p w14:paraId="12E67EF8" w14:textId="77777777" w:rsidR="005509EF" w:rsidRPr="005509EF" w:rsidRDefault="005509EF" w:rsidP="00A8181E">
      <w:pPr>
        <w:tabs>
          <w:tab w:val="left" w:pos="1346"/>
        </w:tabs>
        <w:spacing w:after="0" w:line="240" w:lineRule="auto"/>
        <w:ind w:left="55"/>
        <w:rPr>
          <w:sz w:val="20"/>
          <w:szCs w:val="20"/>
        </w:rPr>
      </w:pPr>
      <w:r w:rsidRPr="005509EF">
        <w:rPr>
          <w:sz w:val="20"/>
          <w:szCs w:val="20"/>
        </w:rPr>
        <w:t>331-74</w:t>
      </w:r>
      <w:r w:rsidRPr="005509EF">
        <w:rPr>
          <w:sz w:val="20"/>
          <w:szCs w:val="20"/>
        </w:rPr>
        <w:tab/>
        <w:t>Odberné plynové a meracie zariadenie spotreby plynu</w:t>
      </w:r>
    </w:p>
    <w:p w14:paraId="2FA198EE" w14:textId="77777777" w:rsidR="005509EF" w:rsidRPr="005509EF" w:rsidRDefault="005509EF" w:rsidP="005509EF">
      <w:pPr>
        <w:tabs>
          <w:tab w:val="left" w:pos="538"/>
        </w:tabs>
        <w:spacing w:after="120"/>
        <w:rPr>
          <w:sz w:val="20"/>
          <w:szCs w:val="20"/>
        </w:rPr>
      </w:pPr>
      <w:r w:rsidRPr="005509EF">
        <w:rPr>
          <w:sz w:val="20"/>
          <w:szCs w:val="20"/>
        </w:rPr>
        <w:t>D.7</w:t>
      </w:r>
      <w:r w:rsidRPr="005509EF">
        <w:rPr>
          <w:sz w:val="20"/>
          <w:szCs w:val="20"/>
        </w:rPr>
        <w:tab/>
        <w:t>NEOBSADENÉ</w:t>
      </w:r>
    </w:p>
    <w:p w14:paraId="6574BC13" w14:textId="77777777" w:rsidR="005509EF" w:rsidRPr="005509EF" w:rsidRDefault="005509EF" w:rsidP="00EE6BD4">
      <w:pPr>
        <w:tabs>
          <w:tab w:val="left" w:pos="538"/>
        </w:tabs>
        <w:spacing w:after="0"/>
        <w:rPr>
          <w:b/>
          <w:sz w:val="20"/>
          <w:szCs w:val="20"/>
        </w:rPr>
      </w:pPr>
      <w:r w:rsidRPr="005509EF">
        <w:rPr>
          <w:b/>
          <w:sz w:val="20"/>
          <w:szCs w:val="20"/>
        </w:rPr>
        <w:t>D.8</w:t>
      </w:r>
      <w:r w:rsidRPr="005509EF">
        <w:rPr>
          <w:b/>
          <w:sz w:val="20"/>
          <w:szCs w:val="20"/>
        </w:rPr>
        <w:tab/>
        <w:t>Inžinierske siete</w:t>
      </w:r>
    </w:p>
    <w:p w14:paraId="4A600808" w14:textId="77777777" w:rsidR="005509EF" w:rsidRPr="005509EF" w:rsidRDefault="005509EF" w:rsidP="00A8181E">
      <w:pPr>
        <w:tabs>
          <w:tab w:val="left" w:pos="1346"/>
        </w:tabs>
        <w:spacing w:after="0" w:line="240" w:lineRule="auto"/>
        <w:ind w:left="55"/>
        <w:rPr>
          <w:sz w:val="20"/>
          <w:szCs w:val="20"/>
        </w:rPr>
      </w:pPr>
      <w:r w:rsidRPr="005509EF">
        <w:rPr>
          <w:sz w:val="20"/>
          <w:szCs w:val="20"/>
        </w:rPr>
        <w:t>501-00</w:t>
      </w:r>
      <w:r w:rsidRPr="005509EF">
        <w:rPr>
          <w:sz w:val="20"/>
          <w:szCs w:val="20"/>
        </w:rPr>
        <w:tab/>
        <w:t>Kanalizácia diaľnice km – úsek km 31,700 – 33,017</w:t>
      </w:r>
    </w:p>
    <w:p w14:paraId="612100A8" w14:textId="77777777" w:rsidR="005509EF" w:rsidRPr="005509EF" w:rsidRDefault="005509EF" w:rsidP="00A8181E">
      <w:pPr>
        <w:tabs>
          <w:tab w:val="left" w:pos="1346"/>
        </w:tabs>
        <w:spacing w:after="0" w:line="240" w:lineRule="auto"/>
        <w:ind w:left="55"/>
        <w:rPr>
          <w:sz w:val="20"/>
          <w:szCs w:val="20"/>
        </w:rPr>
      </w:pPr>
      <w:r w:rsidRPr="005509EF">
        <w:rPr>
          <w:sz w:val="20"/>
          <w:szCs w:val="20"/>
        </w:rPr>
        <w:t>535-00</w:t>
      </w:r>
      <w:r w:rsidRPr="005509EF">
        <w:rPr>
          <w:sz w:val="20"/>
          <w:szCs w:val="20"/>
        </w:rPr>
        <w:tab/>
        <w:t>Preložka vodovodu DN 600 km 32,084-32,932</w:t>
      </w:r>
    </w:p>
    <w:p w14:paraId="4A23207F" w14:textId="77777777" w:rsidR="005509EF" w:rsidRPr="005509EF" w:rsidRDefault="005509EF" w:rsidP="00A8181E">
      <w:pPr>
        <w:tabs>
          <w:tab w:val="left" w:pos="1346"/>
        </w:tabs>
        <w:spacing w:after="0" w:line="240" w:lineRule="auto"/>
        <w:ind w:left="55"/>
        <w:rPr>
          <w:sz w:val="20"/>
          <w:szCs w:val="20"/>
        </w:rPr>
      </w:pPr>
      <w:r w:rsidRPr="005509EF">
        <w:rPr>
          <w:sz w:val="20"/>
          <w:szCs w:val="20"/>
        </w:rPr>
        <w:lastRenderedPageBreak/>
        <w:t>535-01</w:t>
      </w:r>
      <w:r w:rsidRPr="005509EF">
        <w:rPr>
          <w:sz w:val="20"/>
          <w:szCs w:val="20"/>
        </w:rPr>
        <w:tab/>
        <w:t>Katódová ochrana preložky vodovodu DN 600 km 32,084-32,932 D3</w:t>
      </w:r>
    </w:p>
    <w:p w14:paraId="40A27E74" w14:textId="77777777" w:rsidR="005509EF" w:rsidRPr="005509EF" w:rsidRDefault="005509EF" w:rsidP="00A8181E">
      <w:pPr>
        <w:tabs>
          <w:tab w:val="left" w:pos="1346"/>
        </w:tabs>
        <w:spacing w:after="0" w:line="240" w:lineRule="auto"/>
        <w:ind w:left="55"/>
        <w:rPr>
          <w:sz w:val="20"/>
          <w:szCs w:val="20"/>
        </w:rPr>
      </w:pPr>
      <w:r w:rsidRPr="005509EF">
        <w:rPr>
          <w:sz w:val="20"/>
          <w:szCs w:val="20"/>
        </w:rPr>
        <w:t>536-00</w:t>
      </w:r>
      <w:r w:rsidRPr="005509EF">
        <w:rPr>
          <w:sz w:val="20"/>
          <w:szCs w:val="20"/>
        </w:rPr>
        <w:tab/>
        <w:t>Preložka vodovodu DN 150 km 31,305-32,932</w:t>
      </w:r>
    </w:p>
    <w:p w14:paraId="34DA0B92" w14:textId="77777777" w:rsidR="005509EF" w:rsidRPr="00A8181E" w:rsidRDefault="005509EF" w:rsidP="00A8181E">
      <w:pPr>
        <w:tabs>
          <w:tab w:val="left" w:pos="1346"/>
        </w:tabs>
        <w:spacing w:after="0" w:line="240" w:lineRule="auto"/>
        <w:ind w:left="55"/>
        <w:rPr>
          <w:sz w:val="20"/>
          <w:szCs w:val="20"/>
        </w:rPr>
      </w:pPr>
      <w:r w:rsidRPr="00A8181E">
        <w:rPr>
          <w:sz w:val="20"/>
          <w:szCs w:val="20"/>
        </w:rPr>
        <w:t>537-00</w:t>
      </w:r>
      <w:r w:rsidRPr="00A8181E">
        <w:rPr>
          <w:sz w:val="20"/>
          <w:szCs w:val="20"/>
        </w:rPr>
        <w:tab/>
        <w:t>Úprava prípojky vody pre TBG</w:t>
      </w:r>
    </w:p>
    <w:p w14:paraId="2BFABB4E" w14:textId="77777777" w:rsidR="005509EF" w:rsidRPr="005509EF" w:rsidRDefault="005509EF" w:rsidP="00A8181E">
      <w:pPr>
        <w:tabs>
          <w:tab w:val="left" w:pos="1346"/>
        </w:tabs>
        <w:spacing w:after="0" w:line="240" w:lineRule="auto"/>
        <w:ind w:left="55"/>
        <w:rPr>
          <w:sz w:val="20"/>
          <w:szCs w:val="20"/>
        </w:rPr>
      </w:pPr>
      <w:r w:rsidRPr="005509EF">
        <w:rPr>
          <w:sz w:val="20"/>
          <w:szCs w:val="20"/>
        </w:rPr>
        <w:t>628-00</w:t>
      </w:r>
      <w:r w:rsidRPr="005509EF">
        <w:rPr>
          <w:sz w:val="20"/>
          <w:szCs w:val="20"/>
        </w:rPr>
        <w:tab/>
        <w:t>Preložka 22 kV prípojky, km 31,805 D3</w:t>
      </w:r>
    </w:p>
    <w:p w14:paraId="4CF05BF4" w14:textId="77777777" w:rsidR="005509EF" w:rsidRPr="00A8181E" w:rsidRDefault="005509EF" w:rsidP="00A8181E">
      <w:pPr>
        <w:tabs>
          <w:tab w:val="left" w:pos="1346"/>
        </w:tabs>
        <w:spacing w:after="0" w:line="240" w:lineRule="auto"/>
        <w:ind w:left="55"/>
        <w:rPr>
          <w:sz w:val="20"/>
          <w:szCs w:val="20"/>
        </w:rPr>
      </w:pPr>
      <w:r w:rsidRPr="00A8181E">
        <w:rPr>
          <w:sz w:val="20"/>
          <w:szCs w:val="20"/>
        </w:rPr>
        <w:t>628-00.1</w:t>
      </w:r>
      <w:r w:rsidRPr="00A8181E">
        <w:rPr>
          <w:sz w:val="20"/>
          <w:szCs w:val="20"/>
        </w:rPr>
        <w:tab/>
        <w:t xml:space="preserve">Ochrana VN Kábla v km 31.932 D3 </w:t>
      </w:r>
    </w:p>
    <w:p w14:paraId="3C047775" w14:textId="77777777" w:rsidR="005509EF" w:rsidRPr="005509EF" w:rsidRDefault="005509EF" w:rsidP="00A8181E">
      <w:pPr>
        <w:tabs>
          <w:tab w:val="left" w:pos="1346"/>
        </w:tabs>
        <w:spacing w:after="0" w:line="240" w:lineRule="auto"/>
        <w:ind w:left="55"/>
        <w:rPr>
          <w:sz w:val="20"/>
          <w:szCs w:val="20"/>
        </w:rPr>
      </w:pPr>
      <w:r w:rsidRPr="005509EF">
        <w:rPr>
          <w:sz w:val="20"/>
          <w:szCs w:val="20"/>
        </w:rPr>
        <w:t>629-00</w:t>
      </w:r>
      <w:r w:rsidRPr="005509EF">
        <w:rPr>
          <w:sz w:val="20"/>
          <w:szCs w:val="20"/>
        </w:rPr>
        <w:tab/>
        <w:t>Preložka 22 kV vedenia, km 32,265 D3</w:t>
      </w:r>
    </w:p>
    <w:p w14:paraId="126798DA" w14:textId="77777777" w:rsidR="005509EF" w:rsidRPr="00A8181E" w:rsidRDefault="005509EF" w:rsidP="00A8181E">
      <w:pPr>
        <w:tabs>
          <w:tab w:val="left" w:pos="1346"/>
        </w:tabs>
        <w:spacing w:after="0" w:line="240" w:lineRule="auto"/>
        <w:ind w:left="55"/>
        <w:rPr>
          <w:sz w:val="20"/>
          <w:szCs w:val="20"/>
        </w:rPr>
      </w:pPr>
      <w:r w:rsidRPr="00A8181E">
        <w:rPr>
          <w:sz w:val="20"/>
          <w:szCs w:val="20"/>
        </w:rPr>
        <w:t>629-00.1</w:t>
      </w:r>
      <w:r w:rsidRPr="00A8181E">
        <w:rPr>
          <w:sz w:val="20"/>
          <w:szCs w:val="20"/>
        </w:rPr>
        <w:tab/>
        <w:t xml:space="preserve">Preložka 22 kV úsek vzdušného vedenia </w:t>
      </w:r>
    </w:p>
    <w:p w14:paraId="2B5F9267" w14:textId="77777777" w:rsidR="005509EF" w:rsidRPr="00A8181E" w:rsidRDefault="005509EF" w:rsidP="00A8181E">
      <w:pPr>
        <w:tabs>
          <w:tab w:val="left" w:pos="1346"/>
        </w:tabs>
        <w:spacing w:after="0" w:line="240" w:lineRule="auto"/>
        <w:ind w:left="55"/>
        <w:rPr>
          <w:sz w:val="20"/>
          <w:szCs w:val="20"/>
        </w:rPr>
      </w:pPr>
      <w:r w:rsidRPr="00A8181E">
        <w:rPr>
          <w:sz w:val="20"/>
          <w:szCs w:val="20"/>
        </w:rPr>
        <w:t>647-00</w:t>
      </w:r>
      <w:r w:rsidRPr="00A8181E">
        <w:rPr>
          <w:sz w:val="20"/>
          <w:szCs w:val="20"/>
        </w:rPr>
        <w:tab/>
        <w:t>Úprava prípojky NN pre TBG</w:t>
      </w:r>
    </w:p>
    <w:p w14:paraId="0C803D88" w14:textId="77777777" w:rsidR="005509EF" w:rsidRPr="005509EF" w:rsidRDefault="005509EF" w:rsidP="00A8181E">
      <w:pPr>
        <w:tabs>
          <w:tab w:val="left" w:pos="1346"/>
        </w:tabs>
        <w:spacing w:after="0" w:line="240" w:lineRule="auto"/>
        <w:ind w:left="55"/>
        <w:rPr>
          <w:sz w:val="20"/>
          <w:szCs w:val="20"/>
        </w:rPr>
      </w:pPr>
      <w:r w:rsidRPr="005509EF">
        <w:rPr>
          <w:sz w:val="20"/>
          <w:szCs w:val="20"/>
        </w:rPr>
        <w:t>670-00</w:t>
      </w:r>
      <w:r w:rsidRPr="005509EF">
        <w:rPr>
          <w:sz w:val="20"/>
          <w:szCs w:val="20"/>
        </w:rPr>
        <w:tab/>
        <w:t>Preložka diaľkového kábla Žilina-Čadca na ceste I/11</w:t>
      </w:r>
    </w:p>
    <w:p w14:paraId="2EC54227" w14:textId="77777777" w:rsidR="005509EF" w:rsidRPr="005509EF" w:rsidRDefault="005509EF" w:rsidP="00A8181E">
      <w:pPr>
        <w:tabs>
          <w:tab w:val="left" w:pos="1346"/>
        </w:tabs>
        <w:spacing w:after="0" w:line="240" w:lineRule="auto"/>
        <w:ind w:left="55"/>
        <w:rPr>
          <w:sz w:val="20"/>
          <w:szCs w:val="20"/>
        </w:rPr>
      </w:pPr>
      <w:r w:rsidRPr="005509EF">
        <w:rPr>
          <w:sz w:val="20"/>
          <w:szCs w:val="20"/>
        </w:rPr>
        <w:t>676-00</w:t>
      </w:r>
      <w:r w:rsidRPr="005509EF">
        <w:rPr>
          <w:sz w:val="20"/>
          <w:szCs w:val="20"/>
        </w:rPr>
        <w:tab/>
        <w:t>Preložka MTS v križovatke Krásno n/K a pozdĺž cesty I/11</w:t>
      </w:r>
    </w:p>
    <w:p w14:paraId="6087B166" w14:textId="77777777" w:rsidR="005509EF" w:rsidRPr="005509EF" w:rsidRDefault="005509EF" w:rsidP="00A8181E">
      <w:pPr>
        <w:tabs>
          <w:tab w:val="left" w:pos="1346"/>
        </w:tabs>
        <w:spacing w:after="0" w:line="240" w:lineRule="auto"/>
        <w:ind w:left="55"/>
        <w:rPr>
          <w:sz w:val="20"/>
          <w:szCs w:val="20"/>
        </w:rPr>
      </w:pPr>
      <w:r w:rsidRPr="005509EF">
        <w:rPr>
          <w:sz w:val="20"/>
          <w:szCs w:val="20"/>
        </w:rPr>
        <w:t>677-00</w:t>
      </w:r>
      <w:r w:rsidRPr="005509EF">
        <w:rPr>
          <w:sz w:val="20"/>
          <w:szCs w:val="20"/>
        </w:rPr>
        <w:tab/>
        <w:t>Preložka MTS Horelica - Krásno nad Kysucou</w:t>
      </w:r>
    </w:p>
    <w:p w14:paraId="50AD9116" w14:textId="77777777" w:rsidR="005509EF" w:rsidRPr="005509EF" w:rsidRDefault="005509EF" w:rsidP="00A8181E">
      <w:pPr>
        <w:tabs>
          <w:tab w:val="left" w:pos="1346"/>
        </w:tabs>
        <w:spacing w:after="0" w:line="240" w:lineRule="auto"/>
        <w:ind w:left="55"/>
        <w:rPr>
          <w:sz w:val="20"/>
          <w:szCs w:val="20"/>
        </w:rPr>
      </w:pPr>
      <w:r w:rsidRPr="005509EF">
        <w:rPr>
          <w:sz w:val="20"/>
          <w:szCs w:val="20"/>
        </w:rPr>
        <w:t>694-10</w:t>
      </w:r>
      <w:r w:rsidRPr="005509EF">
        <w:rPr>
          <w:sz w:val="20"/>
          <w:szCs w:val="20"/>
        </w:rPr>
        <w:tab/>
        <w:t>Informačný systém diaľnice - stavebná časť</w:t>
      </w:r>
    </w:p>
    <w:p w14:paraId="2DA3DC93" w14:textId="77777777" w:rsidR="005509EF" w:rsidRPr="005509EF" w:rsidRDefault="005509EF" w:rsidP="00A8181E">
      <w:pPr>
        <w:tabs>
          <w:tab w:val="left" w:pos="1346"/>
        </w:tabs>
        <w:spacing w:after="0" w:line="240" w:lineRule="auto"/>
        <w:ind w:left="55"/>
        <w:rPr>
          <w:sz w:val="20"/>
          <w:szCs w:val="20"/>
        </w:rPr>
      </w:pPr>
      <w:r w:rsidRPr="005509EF">
        <w:rPr>
          <w:sz w:val="20"/>
          <w:szCs w:val="20"/>
        </w:rPr>
        <w:t>801-00</w:t>
      </w:r>
      <w:r w:rsidRPr="005509EF">
        <w:rPr>
          <w:sz w:val="20"/>
          <w:szCs w:val="20"/>
        </w:rPr>
        <w:tab/>
        <w:t>Dočasné prepojenie diaľnice D3 a cesty I/11</w:t>
      </w:r>
    </w:p>
    <w:p w14:paraId="0251B63E" w14:textId="77777777" w:rsidR="005509EF" w:rsidRPr="005509EF" w:rsidRDefault="005509EF" w:rsidP="00A8181E">
      <w:pPr>
        <w:tabs>
          <w:tab w:val="left" w:pos="1346"/>
        </w:tabs>
        <w:spacing w:after="0" w:line="240" w:lineRule="auto"/>
        <w:ind w:left="55"/>
        <w:rPr>
          <w:sz w:val="20"/>
          <w:szCs w:val="20"/>
        </w:rPr>
      </w:pPr>
      <w:r w:rsidRPr="005509EF">
        <w:rPr>
          <w:sz w:val="20"/>
          <w:szCs w:val="20"/>
        </w:rPr>
        <w:t>811-00</w:t>
      </w:r>
      <w:r w:rsidRPr="005509EF">
        <w:rPr>
          <w:sz w:val="20"/>
          <w:szCs w:val="20"/>
        </w:rPr>
        <w:tab/>
        <w:t>Úprava krytu vozoviek na existujúcich cestách I. triedy</w:t>
      </w:r>
    </w:p>
    <w:p w14:paraId="13C91CE7" w14:textId="77777777" w:rsidR="005509EF" w:rsidRPr="005509EF" w:rsidRDefault="005509EF" w:rsidP="00A8181E">
      <w:pPr>
        <w:tabs>
          <w:tab w:val="left" w:pos="1346"/>
        </w:tabs>
        <w:spacing w:after="0" w:line="240" w:lineRule="auto"/>
        <w:ind w:left="55"/>
        <w:rPr>
          <w:sz w:val="20"/>
          <w:szCs w:val="20"/>
        </w:rPr>
      </w:pPr>
      <w:r w:rsidRPr="005509EF">
        <w:rPr>
          <w:sz w:val="20"/>
          <w:szCs w:val="20"/>
        </w:rPr>
        <w:t>812-00</w:t>
      </w:r>
      <w:r w:rsidRPr="005509EF">
        <w:rPr>
          <w:sz w:val="20"/>
          <w:szCs w:val="20"/>
        </w:rPr>
        <w:tab/>
        <w:t>Úprava krytu vozoviek na existujúcich cestách II. a III. triedy</w:t>
      </w:r>
    </w:p>
    <w:p w14:paraId="25667C20" w14:textId="77777777" w:rsidR="005509EF" w:rsidRPr="005509EF" w:rsidRDefault="005509EF" w:rsidP="005509EF">
      <w:pPr>
        <w:rPr>
          <w:sz w:val="20"/>
          <w:szCs w:val="20"/>
        </w:rPr>
      </w:pPr>
    </w:p>
    <w:p w14:paraId="67B49690" w14:textId="77777777" w:rsidR="005509EF" w:rsidRPr="005509EF" w:rsidRDefault="005509EF" w:rsidP="00CE1EB2">
      <w:pPr>
        <w:pStyle w:val="Nadpis3"/>
      </w:pPr>
      <w:bookmarkStart w:id="113" w:name="_Toc75852018"/>
      <w:bookmarkStart w:id="114" w:name="_Toc167275782"/>
      <w:r w:rsidRPr="005509EF">
        <w:t>Prevádzkové súbory:</w:t>
      </w:r>
      <w:bookmarkEnd w:id="113"/>
      <w:bookmarkEnd w:id="114"/>
    </w:p>
    <w:p w14:paraId="16010255" w14:textId="77777777" w:rsidR="005509EF" w:rsidRPr="005509EF" w:rsidRDefault="005509EF" w:rsidP="005509EF">
      <w:pPr>
        <w:tabs>
          <w:tab w:val="left" w:pos="538"/>
        </w:tabs>
        <w:rPr>
          <w:b/>
          <w:sz w:val="20"/>
          <w:szCs w:val="20"/>
        </w:rPr>
      </w:pPr>
      <w:r w:rsidRPr="005509EF">
        <w:rPr>
          <w:b/>
          <w:sz w:val="20"/>
          <w:szCs w:val="20"/>
        </w:rPr>
        <w:t>D.9</w:t>
      </w:r>
      <w:r w:rsidRPr="005509EF">
        <w:rPr>
          <w:b/>
          <w:sz w:val="20"/>
          <w:szCs w:val="20"/>
        </w:rPr>
        <w:tab/>
        <w:t>Prevádzkové súbory</w:t>
      </w:r>
    </w:p>
    <w:p w14:paraId="3FC33F8F" w14:textId="77777777" w:rsidR="005509EF" w:rsidRPr="005509EF" w:rsidRDefault="005509EF" w:rsidP="00A8181E">
      <w:pPr>
        <w:tabs>
          <w:tab w:val="left" w:pos="1346"/>
        </w:tabs>
        <w:spacing w:after="0" w:line="240" w:lineRule="auto"/>
        <w:ind w:left="55"/>
        <w:rPr>
          <w:sz w:val="20"/>
          <w:szCs w:val="20"/>
        </w:rPr>
      </w:pPr>
      <w:r w:rsidRPr="005509EF">
        <w:rPr>
          <w:sz w:val="20"/>
          <w:szCs w:val="20"/>
        </w:rPr>
        <w:t>331-21.11</w:t>
      </w:r>
      <w:r w:rsidRPr="005509EF">
        <w:rPr>
          <w:sz w:val="20"/>
          <w:szCs w:val="20"/>
        </w:rPr>
        <w:tab/>
        <w:t>Čerpacia stanica vody pre SSÚD</w:t>
      </w:r>
    </w:p>
    <w:p w14:paraId="406A3222"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331-31.11</w:t>
      </w:r>
      <w:r w:rsidRPr="005509EF">
        <w:rPr>
          <w:sz w:val="20"/>
          <w:szCs w:val="20"/>
        </w:rPr>
        <w:tab/>
        <w:t>Operátorské pracovisko - zimná údržba</w:t>
      </w:r>
    </w:p>
    <w:p w14:paraId="45120C61"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331-33.11</w:t>
      </w:r>
      <w:r w:rsidRPr="005509EF">
        <w:rPr>
          <w:sz w:val="20"/>
          <w:szCs w:val="20"/>
        </w:rPr>
        <w:tab/>
        <w:t>Umývanie vozidiel a ČOV</w:t>
      </w:r>
    </w:p>
    <w:p w14:paraId="6071D0C2"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331-33.12</w:t>
      </w:r>
      <w:r w:rsidRPr="005509EF">
        <w:rPr>
          <w:sz w:val="20"/>
          <w:szCs w:val="20"/>
        </w:rPr>
        <w:tab/>
        <w:t>Údržba vozidiel a mechanizmov</w:t>
      </w:r>
    </w:p>
    <w:p w14:paraId="0962956C"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331-33.13</w:t>
      </w:r>
      <w:r w:rsidRPr="005509EF">
        <w:rPr>
          <w:sz w:val="20"/>
          <w:szCs w:val="20"/>
        </w:rPr>
        <w:tab/>
        <w:t>Dielenské zázemie</w:t>
      </w:r>
    </w:p>
    <w:p w14:paraId="260AF5C6"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331-33.14</w:t>
      </w:r>
      <w:r w:rsidRPr="005509EF">
        <w:rPr>
          <w:sz w:val="20"/>
          <w:szCs w:val="20"/>
        </w:rPr>
        <w:tab/>
        <w:t>Kompresorová stanica a rozvod stlačeného vzduchu</w:t>
      </w:r>
    </w:p>
    <w:p w14:paraId="0D8386D9"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331-33.15</w:t>
      </w:r>
      <w:r w:rsidRPr="005509EF">
        <w:rPr>
          <w:sz w:val="20"/>
          <w:szCs w:val="20"/>
        </w:rPr>
        <w:tab/>
        <w:t>Prevádzkový rozvod silnoprúdu</w:t>
      </w:r>
    </w:p>
    <w:p w14:paraId="09D8E51D"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331-34.11</w:t>
      </w:r>
      <w:r w:rsidRPr="005509EF">
        <w:rPr>
          <w:sz w:val="20"/>
          <w:szCs w:val="20"/>
        </w:rPr>
        <w:tab/>
        <w:t>Garážovanie vozidiel</w:t>
      </w:r>
    </w:p>
    <w:p w14:paraId="60DA3870"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331-35.11</w:t>
      </w:r>
      <w:r w:rsidRPr="005509EF">
        <w:rPr>
          <w:sz w:val="20"/>
          <w:szCs w:val="20"/>
        </w:rPr>
        <w:tab/>
        <w:t>Skladovanie MTZ</w:t>
      </w:r>
    </w:p>
    <w:p w14:paraId="2EB415A7"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331-35.12</w:t>
      </w:r>
      <w:r w:rsidRPr="005509EF">
        <w:rPr>
          <w:sz w:val="20"/>
          <w:szCs w:val="20"/>
        </w:rPr>
        <w:tab/>
        <w:t>Náhradný zdroj prúdu</w:t>
      </w:r>
    </w:p>
    <w:p w14:paraId="4DAF6FE6"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331-35.13</w:t>
      </w:r>
      <w:r w:rsidRPr="005509EF">
        <w:rPr>
          <w:sz w:val="20"/>
          <w:szCs w:val="20"/>
        </w:rPr>
        <w:tab/>
        <w:t>Hlavný rozvádzač NN</w:t>
      </w:r>
    </w:p>
    <w:p w14:paraId="5E64A84A"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331-36.11</w:t>
      </w:r>
      <w:r w:rsidRPr="005509EF">
        <w:rPr>
          <w:sz w:val="20"/>
          <w:szCs w:val="20"/>
        </w:rPr>
        <w:tab/>
        <w:t>Údržba signalizačných prívesných vozíkov</w:t>
      </w:r>
    </w:p>
    <w:p w14:paraId="569901A3"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331-37.11</w:t>
      </w:r>
      <w:r w:rsidRPr="005509EF">
        <w:rPr>
          <w:sz w:val="20"/>
          <w:szCs w:val="20"/>
        </w:rPr>
        <w:tab/>
        <w:t>Skladovanie soli</w:t>
      </w:r>
    </w:p>
    <w:p w14:paraId="46E0B37D"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331-38.11</w:t>
      </w:r>
      <w:r w:rsidRPr="005509EF">
        <w:rPr>
          <w:sz w:val="20"/>
          <w:szCs w:val="20"/>
        </w:rPr>
        <w:tab/>
        <w:t>Čerpacia stanica pohonných hmôt</w:t>
      </w:r>
    </w:p>
    <w:p w14:paraId="3552A41E"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331-38.12</w:t>
      </w:r>
      <w:r w:rsidRPr="005509EF">
        <w:rPr>
          <w:sz w:val="20"/>
          <w:szCs w:val="20"/>
        </w:rPr>
        <w:tab/>
        <w:t>Prevádzkový rozvod silnoprúdu</w:t>
      </w:r>
    </w:p>
    <w:p w14:paraId="3E6EE758"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331-39.11</w:t>
      </w:r>
      <w:r w:rsidRPr="005509EF">
        <w:rPr>
          <w:sz w:val="20"/>
          <w:szCs w:val="20"/>
        </w:rPr>
        <w:tab/>
        <w:t>Sklad dreva, hutného materiálu a plynov, garážovanie mechanizmov</w:t>
      </w:r>
    </w:p>
    <w:p w14:paraId="3FADE9A5" w14:textId="77777777" w:rsidR="005509EF" w:rsidRPr="005509EF" w:rsidRDefault="005509EF" w:rsidP="00A8181E">
      <w:pPr>
        <w:tabs>
          <w:tab w:val="left" w:pos="1346"/>
        </w:tabs>
        <w:spacing w:after="0" w:line="240" w:lineRule="auto"/>
        <w:ind w:left="55"/>
        <w:rPr>
          <w:sz w:val="20"/>
          <w:szCs w:val="20"/>
        </w:rPr>
      </w:pPr>
      <w:r w:rsidRPr="005509EF">
        <w:rPr>
          <w:sz w:val="20"/>
          <w:szCs w:val="20"/>
        </w:rPr>
        <w:t>331-40.11</w:t>
      </w:r>
      <w:r w:rsidRPr="005509EF">
        <w:rPr>
          <w:sz w:val="20"/>
          <w:szCs w:val="20"/>
        </w:rPr>
        <w:tab/>
        <w:t>Skladovanie odpadov</w:t>
      </w:r>
    </w:p>
    <w:p w14:paraId="0DE92E25" w14:textId="77777777" w:rsidR="005509EF" w:rsidRPr="005509EF" w:rsidRDefault="005509EF" w:rsidP="00A8181E">
      <w:pPr>
        <w:tabs>
          <w:tab w:val="left" w:pos="1346"/>
        </w:tabs>
        <w:spacing w:after="0" w:line="240" w:lineRule="auto"/>
        <w:ind w:left="55"/>
        <w:rPr>
          <w:sz w:val="20"/>
          <w:szCs w:val="20"/>
        </w:rPr>
      </w:pPr>
      <w:r w:rsidRPr="005509EF">
        <w:rPr>
          <w:sz w:val="20"/>
          <w:szCs w:val="20"/>
        </w:rPr>
        <w:t>331-41.11</w:t>
      </w:r>
      <w:r w:rsidRPr="005509EF">
        <w:rPr>
          <w:sz w:val="20"/>
          <w:szCs w:val="20"/>
        </w:rPr>
        <w:tab/>
        <w:t>Vstup do areálu SSÚD</w:t>
      </w:r>
    </w:p>
    <w:p w14:paraId="459BF4B1" w14:textId="77777777" w:rsidR="005509EF" w:rsidRPr="005509EF" w:rsidRDefault="005509EF" w:rsidP="00A8181E">
      <w:pPr>
        <w:tabs>
          <w:tab w:val="left" w:pos="1346"/>
        </w:tabs>
        <w:spacing w:after="0" w:line="240" w:lineRule="auto"/>
        <w:ind w:left="55"/>
        <w:rPr>
          <w:sz w:val="20"/>
          <w:szCs w:val="20"/>
        </w:rPr>
      </w:pPr>
      <w:r w:rsidRPr="005509EF">
        <w:rPr>
          <w:sz w:val="20"/>
          <w:szCs w:val="20"/>
        </w:rPr>
        <w:t>331-41.12</w:t>
      </w:r>
      <w:r w:rsidRPr="005509EF">
        <w:rPr>
          <w:sz w:val="20"/>
          <w:szCs w:val="20"/>
        </w:rPr>
        <w:tab/>
        <w:t>Závora na výjazde do Oščadnice</w:t>
      </w:r>
    </w:p>
    <w:p w14:paraId="0B070D6F" w14:textId="77777777" w:rsidR="005509EF" w:rsidRPr="005509EF" w:rsidRDefault="005509EF" w:rsidP="00A8181E">
      <w:pPr>
        <w:tabs>
          <w:tab w:val="left" w:pos="1346"/>
        </w:tabs>
        <w:spacing w:after="0" w:line="240" w:lineRule="auto"/>
        <w:ind w:left="55"/>
        <w:rPr>
          <w:sz w:val="20"/>
          <w:szCs w:val="20"/>
        </w:rPr>
      </w:pPr>
      <w:r w:rsidRPr="005509EF">
        <w:rPr>
          <w:sz w:val="20"/>
          <w:szCs w:val="20"/>
        </w:rPr>
        <w:t xml:space="preserve"> 694-11</w:t>
      </w:r>
      <w:r w:rsidRPr="005509EF">
        <w:rPr>
          <w:sz w:val="20"/>
          <w:szCs w:val="20"/>
        </w:rPr>
        <w:tab/>
        <w:t>Informačný systém diaľnice - technologická časť</w:t>
      </w:r>
    </w:p>
    <w:p w14:paraId="289B1AB7" w14:textId="77777777" w:rsidR="005509EF" w:rsidRPr="00F21908" w:rsidRDefault="005509EF" w:rsidP="00C811F7"/>
    <w:p w14:paraId="615CAB94" w14:textId="77777777" w:rsidR="000D5A7B" w:rsidRDefault="000D5A7B" w:rsidP="000D5A7B">
      <w:pPr>
        <w:pStyle w:val="Nadpis2"/>
        <w:tabs>
          <w:tab w:val="clear" w:pos="851"/>
        </w:tabs>
        <w:ind w:left="709" w:hanging="709"/>
        <w:jc w:val="left"/>
        <w:rPr>
          <w:rFonts w:cs="Arial"/>
        </w:rPr>
      </w:pPr>
      <w:bookmarkStart w:id="115" w:name="_Toc167275783"/>
      <w:r>
        <w:rPr>
          <w:rFonts w:cs="Arial"/>
        </w:rPr>
        <w:t>environmentálne požiadavky</w:t>
      </w:r>
      <w:bookmarkEnd w:id="115"/>
    </w:p>
    <w:p w14:paraId="3B2F4972" w14:textId="77777777" w:rsidR="00B848ED" w:rsidRPr="003D5F9D" w:rsidRDefault="00B848ED" w:rsidP="00B848ED">
      <w:pPr>
        <w:rPr>
          <w:rFonts w:cs="Arial"/>
          <w:u w:val="single"/>
        </w:rPr>
      </w:pPr>
      <w:r w:rsidRPr="007B3EF4">
        <w:rPr>
          <w:rFonts w:cs="Arial"/>
          <w:u w:val="single"/>
        </w:rPr>
        <w:t xml:space="preserve">časť A D3 </w:t>
      </w:r>
      <w:r w:rsidR="00F133E1" w:rsidRPr="007B3EF4">
        <w:rPr>
          <w:rFonts w:cs="Arial"/>
          <w:u w:val="single"/>
        </w:rPr>
        <w:t>Oščadnica-Čadca, Bukov 2.polprofil</w:t>
      </w:r>
      <w:r w:rsidR="00D6347F" w:rsidRPr="0015361A">
        <w:rPr>
          <w:rFonts w:cs="Arial"/>
          <w:u w:val="single"/>
        </w:rPr>
        <w:t>/</w:t>
      </w:r>
      <w:r w:rsidR="00215D69" w:rsidRPr="0015361A">
        <w:rPr>
          <w:rFonts w:cs="Arial"/>
          <w:u w:val="single"/>
        </w:rPr>
        <w:t>sú definované v Zväzku č. 3. časť 1</w:t>
      </w:r>
    </w:p>
    <w:p w14:paraId="20217DD9" w14:textId="77777777" w:rsidR="00C811F7" w:rsidRPr="0000690A" w:rsidRDefault="00B848ED" w:rsidP="00C811F7">
      <w:pPr>
        <w:rPr>
          <w:rFonts w:cs="Arial"/>
        </w:rPr>
      </w:pPr>
      <w:r w:rsidRPr="007B3EF4">
        <w:rPr>
          <w:u w:val="single"/>
        </w:rPr>
        <w:t xml:space="preserve">časť B D3 </w:t>
      </w:r>
      <w:r w:rsidR="00F133E1" w:rsidRPr="007B3EF4">
        <w:rPr>
          <w:u w:val="single"/>
        </w:rPr>
        <w:t>Kysucké Nové Mesto - Oščadnica</w:t>
      </w:r>
      <w:r w:rsidRPr="0015361A">
        <w:rPr>
          <w:u w:val="single"/>
        </w:rPr>
        <w:t xml:space="preserve">  </w:t>
      </w:r>
      <w:r w:rsidR="00D6347F" w:rsidRPr="0015361A">
        <w:rPr>
          <w:u w:val="single"/>
        </w:rPr>
        <w:t>/</w:t>
      </w:r>
      <w:r w:rsidR="00215D69" w:rsidRPr="003D5F9D">
        <w:rPr>
          <w:rFonts w:cs="Arial"/>
          <w:u w:val="single"/>
        </w:rPr>
        <w:t xml:space="preserve"> sú definované v Zväzku č. 3. časť 1</w:t>
      </w:r>
    </w:p>
    <w:p w14:paraId="3FE5A2BB" w14:textId="77777777" w:rsidR="00E27430" w:rsidRDefault="00E27430" w:rsidP="009E4E1D">
      <w:pPr>
        <w:pStyle w:val="Nadpis1"/>
      </w:pPr>
      <w:bookmarkStart w:id="116" w:name="_Toc2676288"/>
      <w:bookmarkStart w:id="117" w:name="_Toc2676289"/>
      <w:bookmarkStart w:id="118" w:name="_Toc325977344"/>
      <w:bookmarkStart w:id="119" w:name="_Toc332024638"/>
      <w:bookmarkStart w:id="120" w:name="_Toc167275784"/>
      <w:bookmarkEnd w:id="116"/>
      <w:bookmarkEnd w:id="117"/>
      <w:r w:rsidRPr="0000690A">
        <w:lastRenderedPageBreak/>
        <w:t>Požiadavky na jednotlivé objekty</w:t>
      </w:r>
      <w:bookmarkEnd w:id="10"/>
      <w:bookmarkEnd w:id="11"/>
      <w:bookmarkEnd w:id="12"/>
      <w:bookmarkEnd w:id="118"/>
      <w:bookmarkEnd w:id="119"/>
      <w:bookmarkEnd w:id="120"/>
    </w:p>
    <w:p w14:paraId="67A0C2E9" w14:textId="77777777" w:rsidR="00D6347F" w:rsidRPr="004809F8" w:rsidRDefault="00D6347F" w:rsidP="00D6347F">
      <w:pPr>
        <w:pStyle w:val="Odsekzoznamu1"/>
        <w:tabs>
          <w:tab w:val="left" w:pos="0"/>
        </w:tabs>
        <w:spacing w:before="240" w:after="240"/>
        <w:ind w:left="0"/>
        <w:rPr>
          <w:rFonts w:cs="Arial"/>
        </w:rPr>
      </w:pPr>
      <w:r w:rsidRPr="000977A8">
        <w:rPr>
          <w:rFonts w:cs="Arial"/>
        </w:rPr>
        <w:t xml:space="preserve">Zhotoviteľ bude zodpovedný za návrh technického riešenia projektu, za vypracovanie Dokumentácie Zhotoviteľa, zabezpečenie dokumentov potrebných na splnenie všetkých úradných schválení a s nimi súvisiacich inžinierskych činností, za vypracovanie technickej dokumentácie Zhotoviteľa, za realizáciu stavebných prác a odstránenie vád na Diele a za to, že v jeho súťažnej ponuke boli zahrnuté a vykoná/zabezpečí všetky práce súvisiace s realizáciou Diela </w:t>
      </w:r>
      <w:r w:rsidRPr="004809F8">
        <w:rPr>
          <w:rFonts w:cs="Arial"/>
        </w:rPr>
        <w:t>v súlade so Zmluvou.</w:t>
      </w:r>
    </w:p>
    <w:p w14:paraId="1D6262D4" w14:textId="77777777" w:rsidR="00D6347F" w:rsidRPr="004809F8" w:rsidRDefault="00D6347F" w:rsidP="00D6347F">
      <w:pPr>
        <w:pStyle w:val="Odsekzoznamu1"/>
        <w:tabs>
          <w:tab w:val="left" w:pos="0"/>
        </w:tabs>
        <w:spacing w:before="240" w:after="240"/>
        <w:ind w:left="0"/>
        <w:rPr>
          <w:rFonts w:cs="Arial"/>
        </w:rPr>
      </w:pPr>
      <w:r w:rsidRPr="000D6848">
        <w:rPr>
          <w:rFonts w:cs="Arial"/>
        </w:rPr>
        <w:t>V prípade potreby zemníkov, depónií, prístupových ciest na stavenisko si Zhotoviteľ tieto zabezpečí na svoje náklady a nesie plnú právnu zodpovednosť za ich vybavenie, užívanie a zrušenie a to vrátane prístupových ciest.</w:t>
      </w:r>
      <w:r w:rsidRPr="004809F8">
        <w:rPr>
          <w:rFonts w:cs="Arial"/>
        </w:rPr>
        <w:t xml:space="preserve"> </w:t>
      </w:r>
    </w:p>
    <w:p w14:paraId="62760DFE" w14:textId="77777777" w:rsidR="00D6347F" w:rsidRPr="00D6687F" w:rsidRDefault="00D6347F" w:rsidP="00D6347F">
      <w:pPr>
        <w:pStyle w:val="Odsekzoznamu1"/>
        <w:tabs>
          <w:tab w:val="left" w:pos="0"/>
        </w:tabs>
        <w:spacing w:before="240" w:after="240"/>
        <w:ind w:left="0"/>
        <w:rPr>
          <w:rFonts w:cs="Arial"/>
        </w:rPr>
      </w:pPr>
      <w:r w:rsidRPr="004809F8">
        <w:rPr>
          <w:rFonts w:cs="Arial"/>
        </w:rPr>
        <w:t>Technické návrhy v dokumentácii poskytnutej objednávateľom (DPO), ktorá je definovaná</w:t>
      </w:r>
      <w:r>
        <w:rPr>
          <w:rFonts w:cs="Arial"/>
        </w:rPr>
        <w:t xml:space="preserve"> v Zväzku 3, časť 1, čl. 2.1</w:t>
      </w:r>
      <w:r w:rsidRPr="00D6687F">
        <w:rPr>
          <w:rFonts w:cs="Arial"/>
        </w:rPr>
        <w:t xml:space="preserve"> sú záväzné v rozsahu uvedenom v týchto súťažných podkladoch (najmä vo zväzku 3, časť 4), v ostatných častiach sú len informatívne.</w:t>
      </w:r>
    </w:p>
    <w:p w14:paraId="6603C534" w14:textId="77777777" w:rsidR="00D6347F" w:rsidRDefault="00D6347F" w:rsidP="00D6347F">
      <w:pPr>
        <w:pStyle w:val="Odsekzoznamu1"/>
        <w:tabs>
          <w:tab w:val="left" w:pos="0"/>
        </w:tabs>
        <w:spacing w:before="240" w:after="240"/>
        <w:ind w:left="0"/>
        <w:rPr>
          <w:rFonts w:cs="Arial"/>
        </w:rPr>
      </w:pPr>
      <w:r w:rsidRPr="00D6687F">
        <w:rPr>
          <w:rFonts w:cs="Arial"/>
        </w:rPr>
        <w:t>Zhotoviteľom predložené technické riešenie v ponuke a následná dokumentácia pre stavebné povolenie a realizačná dokumentácia musí byť v súlade:</w:t>
      </w:r>
    </w:p>
    <w:p w14:paraId="39B1465D" w14:textId="77777777" w:rsidR="00C0017E" w:rsidRPr="00D6687F" w:rsidRDefault="00C0017E" w:rsidP="00D6347F">
      <w:pPr>
        <w:pStyle w:val="Odsekzoznamu1"/>
        <w:tabs>
          <w:tab w:val="left" w:pos="0"/>
        </w:tabs>
        <w:spacing w:before="240" w:after="240"/>
        <w:ind w:left="0"/>
        <w:rPr>
          <w:rFonts w:cs="Arial"/>
        </w:rPr>
      </w:pPr>
    </w:p>
    <w:p w14:paraId="60E53BE5" w14:textId="77777777" w:rsidR="00D6347F" w:rsidRPr="00D6687F" w:rsidRDefault="00D6347F" w:rsidP="00D6347F">
      <w:pPr>
        <w:pStyle w:val="Odsekzoznamu1"/>
        <w:numPr>
          <w:ilvl w:val="0"/>
          <w:numId w:val="1"/>
        </w:numPr>
        <w:tabs>
          <w:tab w:val="left" w:pos="0"/>
        </w:tabs>
        <w:spacing w:before="240" w:after="240" w:line="240" w:lineRule="auto"/>
        <w:rPr>
          <w:rFonts w:cs="Arial"/>
        </w:rPr>
      </w:pPr>
      <w:r w:rsidRPr="00D6687F">
        <w:rPr>
          <w:rFonts w:cs="Arial"/>
        </w:rPr>
        <w:t xml:space="preserve">s ostatnými požiadavkami uvedenými vo všetkých častiach súťažných podkladov </w:t>
      </w:r>
    </w:p>
    <w:p w14:paraId="55379F6D" w14:textId="77777777" w:rsidR="00D6347F" w:rsidRPr="00D6687F" w:rsidRDefault="00D6347F" w:rsidP="00D6347F">
      <w:pPr>
        <w:pStyle w:val="Odsekzoznamu1"/>
        <w:numPr>
          <w:ilvl w:val="0"/>
          <w:numId w:val="1"/>
        </w:numPr>
        <w:tabs>
          <w:tab w:val="left" w:pos="0"/>
        </w:tabs>
        <w:spacing w:before="240" w:after="240" w:line="240" w:lineRule="auto"/>
        <w:rPr>
          <w:rFonts w:cs="Arial"/>
        </w:rPr>
      </w:pPr>
      <w:r w:rsidRPr="00D6687F">
        <w:rPr>
          <w:rFonts w:cs="Arial"/>
        </w:rPr>
        <w:t xml:space="preserve">vyjadrení orgánov a organizácií, ako aj požiadavky ostatných rozhodnutí a stanovísk, ktoré sú súčasťou </w:t>
      </w:r>
      <w:r w:rsidRPr="00FC0BB2">
        <w:rPr>
          <w:rFonts w:cs="Arial"/>
        </w:rPr>
        <w:t>Zväzku 5</w:t>
      </w:r>
    </w:p>
    <w:p w14:paraId="51EBED44" w14:textId="77777777" w:rsidR="00D6347F" w:rsidRPr="0030446B" w:rsidRDefault="00D6347F" w:rsidP="00D6347F">
      <w:pPr>
        <w:pStyle w:val="Odsekzoznamu1"/>
        <w:numPr>
          <w:ilvl w:val="0"/>
          <w:numId w:val="1"/>
        </w:numPr>
        <w:tabs>
          <w:tab w:val="left" w:pos="0"/>
        </w:tabs>
        <w:spacing w:before="240" w:after="240" w:line="240" w:lineRule="auto"/>
        <w:rPr>
          <w:rFonts w:cs="Arial"/>
        </w:rPr>
      </w:pPr>
      <w:r w:rsidRPr="0030446B">
        <w:rPr>
          <w:rFonts w:cs="Arial"/>
        </w:rPr>
        <w:t xml:space="preserve">musí zohľadniť prieskumy uvedené vo </w:t>
      </w:r>
      <w:r>
        <w:rPr>
          <w:rFonts w:cs="Arial"/>
        </w:rPr>
        <w:t>Zväzku 5</w:t>
      </w:r>
      <w:r w:rsidR="00365FC5">
        <w:rPr>
          <w:rFonts w:cs="Arial"/>
        </w:rPr>
        <w:t>, resp. ich aktualizácie a ostatné prieskumy spracované Zhotoviteľom v zmysle požiadaviek Objednávateľa</w:t>
      </w:r>
    </w:p>
    <w:p w14:paraId="62FA2D48" w14:textId="77777777" w:rsidR="00D6347F" w:rsidRPr="00D6687F" w:rsidRDefault="00D6347F" w:rsidP="00D6347F">
      <w:pPr>
        <w:pStyle w:val="Odsekzoznamu1"/>
        <w:numPr>
          <w:ilvl w:val="0"/>
          <w:numId w:val="1"/>
        </w:numPr>
        <w:tabs>
          <w:tab w:val="left" w:pos="0"/>
        </w:tabs>
        <w:spacing w:before="240" w:after="240" w:line="240" w:lineRule="auto"/>
        <w:rPr>
          <w:rFonts w:cs="Arial"/>
        </w:rPr>
      </w:pPr>
      <w:r w:rsidRPr="00D6687F">
        <w:rPr>
          <w:rFonts w:cs="Arial"/>
        </w:rPr>
        <w:t>s normami a technickými predpismi</w:t>
      </w:r>
    </w:p>
    <w:p w14:paraId="32A80C5B" w14:textId="77777777" w:rsidR="00D6347F" w:rsidRPr="00D6687F" w:rsidRDefault="00D6347F" w:rsidP="00D6347F">
      <w:pPr>
        <w:pStyle w:val="Odsekzoznamu1"/>
        <w:numPr>
          <w:ilvl w:val="0"/>
          <w:numId w:val="1"/>
        </w:numPr>
        <w:tabs>
          <w:tab w:val="left" w:pos="0"/>
        </w:tabs>
        <w:spacing w:before="240" w:after="240" w:line="240" w:lineRule="auto"/>
        <w:rPr>
          <w:rFonts w:cs="Arial"/>
        </w:rPr>
      </w:pPr>
      <w:r w:rsidRPr="00D6687F">
        <w:rPr>
          <w:rFonts w:cs="Arial"/>
        </w:rPr>
        <w:t xml:space="preserve">s požiadavkami územného konania </w:t>
      </w:r>
    </w:p>
    <w:p w14:paraId="73EED9CB" w14:textId="77777777" w:rsidR="00D6347F" w:rsidRPr="00D6687F" w:rsidRDefault="00D6347F" w:rsidP="00D6347F">
      <w:pPr>
        <w:pStyle w:val="Odsekzoznamu1"/>
        <w:numPr>
          <w:ilvl w:val="0"/>
          <w:numId w:val="1"/>
        </w:numPr>
        <w:tabs>
          <w:tab w:val="left" w:pos="0"/>
        </w:tabs>
        <w:spacing w:before="240" w:after="240" w:line="240" w:lineRule="auto"/>
        <w:rPr>
          <w:rFonts w:cs="Arial"/>
        </w:rPr>
      </w:pPr>
      <w:r w:rsidRPr="00D6687F">
        <w:rPr>
          <w:rFonts w:cs="Arial"/>
        </w:rPr>
        <w:t>rešpektovať hranicu trvalých a </w:t>
      </w:r>
      <w:r>
        <w:rPr>
          <w:rFonts w:cs="Arial"/>
        </w:rPr>
        <w:t>dočasných záberov</w:t>
      </w:r>
    </w:p>
    <w:p w14:paraId="2D263FAD" w14:textId="77777777" w:rsidR="00D6347F" w:rsidRDefault="00D6347F" w:rsidP="00D6347F">
      <w:pPr>
        <w:pStyle w:val="Odsekzoznamu1"/>
        <w:numPr>
          <w:ilvl w:val="0"/>
          <w:numId w:val="1"/>
        </w:numPr>
        <w:tabs>
          <w:tab w:val="left" w:pos="0"/>
        </w:tabs>
        <w:spacing w:before="240" w:after="240" w:line="240" w:lineRule="auto"/>
        <w:rPr>
          <w:rFonts w:cs="Arial"/>
        </w:rPr>
      </w:pPr>
      <w:r w:rsidRPr="00D6687F">
        <w:rPr>
          <w:rFonts w:cs="Arial"/>
        </w:rPr>
        <w:t>s doplňujúcimi požiadavkami k jednotlivým objektom</w:t>
      </w:r>
    </w:p>
    <w:p w14:paraId="6876AA44" w14:textId="77777777" w:rsidR="00687C0F" w:rsidRPr="00215D69" w:rsidRDefault="00687C0F" w:rsidP="00687C0F">
      <w:pPr>
        <w:rPr>
          <w:rFonts w:cs="Arial"/>
          <w:szCs w:val="24"/>
        </w:rPr>
      </w:pPr>
      <w:r w:rsidRPr="00215D69">
        <w:rPr>
          <w:rFonts w:cs="Arial"/>
          <w:szCs w:val="24"/>
        </w:rPr>
        <w:t>Spoľahlivosť všetkých technologických zariadení je najvyššou prioritou. Zhotoviteľ je povinný preukázať spoľahlivosť v projekte a pri inštalácii takto:</w:t>
      </w:r>
    </w:p>
    <w:p w14:paraId="2B6ED8AF"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analýza a výpočet systémových prvkov pre určenie dostupnosti systému, priemerný čas medzi dvoma poruchami (MTBF) a ostatné indikátory celkovej spoľahlivosti, vrátane režimov zlyhania a analýzy vplyvov na všetky prvky systému,</w:t>
      </w:r>
    </w:p>
    <w:p w14:paraId="567B6D37"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skúšky a dôkazy (výstupné skúšky z výroby a skúšky na mieste – po inštalácii) výkonu jednotlivých prvkov systému,</w:t>
      </w:r>
    </w:p>
    <w:p w14:paraId="5819C74C"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skúšky plne rozšíreného systému pri plnej rýchlosti a kapacite prevádzky,</w:t>
      </w:r>
    </w:p>
    <w:p w14:paraId="6FFF9329"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skúšky pri rôznych veľkých poruchách aby sa zistilo, či projektované zálohovanie </w:t>
      </w:r>
      <w:r w:rsidRPr="00215D69">
        <w:rPr>
          <w:rFonts w:cs="Arial"/>
          <w:szCs w:val="24"/>
        </w:rPr>
        <w:br/>
        <w:t>a redundancia zvládnu zlyhanie systému a či nedôjde k zníženiu výkonnosti.</w:t>
      </w:r>
    </w:p>
    <w:p w14:paraId="3ABD82F5" w14:textId="77777777" w:rsidR="00687C0F" w:rsidRPr="00215D69" w:rsidRDefault="00687C0F" w:rsidP="00687C0F">
      <w:pPr>
        <w:spacing w:after="0"/>
        <w:rPr>
          <w:rFonts w:cs="Arial"/>
          <w:szCs w:val="24"/>
        </w:rPr>
      </w:pPr>
      <w:r w:rsidRPr="00215D69">
        <w:rPr>
          <w:rFonts w:cs="Arial"/>
          <w:szCs w:val="24"/>
        </w:rPr>
        <w:t>Každý veľký komponent alebo subsystém musí mať stanovené konkrétne špecifikácie skúšok.</w:t>
      </w:r>
      <w:r w:rsidR="00D23B1F">
        <w:rPr>
          <w:rFonts w:cs="Arial"/>
          <w:szCs w:val="24"/>
        </w:rPr>
        <w:t xml:space="preserve"> </w:t>
      </w:r>
      <w:r w:rsidRPr="00215D69">
        <w:rPr>
          <w:rFonts w:cs="Arial"/>
          <w:szCs w:val="24"/>
        </w:rPr>
        <w:t>Rozsah skúšok musí obsahovať:</w:t>
      </w:r>
    </w:p>
    <w:p w14:paraId="1355BC9C" w14:textId="77777777" w:rsidR="00687C0F" w:rsidRPr="00215D69" w:rsidRDefault="00687C0F" w:rsidP="00687C0F">
      <w:pPr>
        <w:spacing w:after="0"/>
        <w:rPr>
          <w:rFonts w:cs="Arial"/>
          <w:szCs w:val="24"/>
        </w:rPr>
      </w:pPr>
    </w:p>
    <w:p w14:paraId="5B316AB6" w14:textId="77777777" w:rsidR="00687C0F" w:rsidRPr="00215D69" w:rsidRDefault="00687C0F" w:rsidP="00687C0F">
      <w:pPr>
        <w:pStyle w:val="Odsekzoznamu"/>
        <w:numPr>
          <w:ilvl w:val="0"/>
          <w:numId w:val="54"/>
        </w:numPr>
        <w:spacing w:after="0"/>
        <w:contextualSpacing w:val="0"/>
        <w:rPr>
          <w:szCs w:val="24"/>
        </w:rPr>
      </w:pPr>
      <w:r w:rsidRPr="00215D69">
        <w:rPr>
          <w:szCs w:val="24"/>
        </w:rPr>
        <w:t>skúšky navrhnuté na preverenie každej požiadavky na funkčnosť a výkonnosť po inštalácii,</w:t>
      </w:r>
    </w:p>
    <w:p w14:paraId="11D7B13F" w14:textId="77777777" w:rsidR="00687C0F" w:rsidRPr="00215D69" w:rsidRDefault="00687C0F" w:rsidP="00687C0F">
      <w:pPr>
        <w:numPr>
          <w:ilvl w:val="0"/>
          <w:numId w:val="54"/>
        </w:numPr>
        <w:tabs>
          <w:tab w:val="num" w:pos="1134"/>
        </w:tabs>
        <w:spacing w:after="120"/>
        <w:rPr>
          <w:rFonts w:cs="Arial"/>
          <w:szCs w:val="24"/>
        </w:rPr>
      </w:pPr>
      <w:r w:rsidRPr="00215D69">
        <w:rPr>
          <w:rFonts w:cs="Arial"/>
          <w:szCs w:val="24"/>
        </w:rPr>
        <w:t>skúšky  na preverenie spoľahlivosti a stability systému po inštalácii (Soak tests),</w:t>
      </w:r>
    </w:p>
    <w:p w14:paraId="1AB76B4C" w14:textId="77777777" w:rsidR="00687C0F" w:rsidRPr="00215D69" w:rsidRDefault="00687C0F" w:rsidP="00687C0F">
      <w:pPr>
        <w:numPr>
          <w:ilvl w:val="0"/>
          <w:numId w:val="54"/>
        </w:numPr>
        <w:tabs>
          <w:tab w:val="num" w:pos="1134"/>
        </w:tabs>
        <w:spacing w:after="120"/>
        <w:rPr>
          <w:rFonts w:cs="Arial"/>
          <w:szCs w:val="24"/>
        </w:rPr>
      </w:pPr>
      <w:r w:rsidRPr="00215D69">
        <w:rPr>
          <w:rFonts w:cs="Arial"/>
          <w:szCs w:val="24"/>
        </w:rPr>
        <w:t>skúšky navrhnuté na preverenie prevádzky systému po inštalácii.</w:t>
      </w:r>
    </w:p>
    <w:p w14:paraId="099BF8F0" w14:textId="77777777" w:rsidR="00687C0F" w:rsidRPr="00215D69" w:rsidRDefault="00687C0F" w:rsidP="00687C0F">
      <w:pPr>
        <w:spacing w:after="0"/>
        <w:rPr>
          <w:rFonts w:cs="Arial"/>
          <w:szCs w:val="24"/>
        </w:rPr>
      </w:pPr>
      <w:r w:rsidRPr="00215D69">
        <w:rPr>
          <w:rFonts w:cs="Arial"/>
          <w:szCs w:val="24"/>
        </w:rPr>
        <w:t xml:space="preserve">Zhotoviteľ je povinný dodať pre vykonanie potrebných skúšok všetky potrebné nástroje </w:t>
      </w:r>
      <w:r w:rsidRPr="00215D69">
        <w:rPr>
          <w:rFonts w:cs="Arial"/>
          <w:szCs w:val="24"/>
        </w:rPr>
        <w:br/>
        <w:t>a personál.</w:t>
      </w:r>
    </w:p>
    <w:p w14:paraId="3FA9B6C0" w14:textId="77777777" w:rsidR="00687C0F" w:rsidRPr="00215D69" w:rsidRDefault="00687C0F" w:rsidP="00687C0F">
      <w:pPr>
        <w:spacing w:after="0"/>
        <w:rPr>
          <w:rFonts w:cs="Arial"/>
          <w:szCs w:val="24"/>
        </w:rPr>
      </w:pPr>
    </w:p>
    <w:p w14:paraId="6CD4B9FD" w14:textId="77777777" w:rsidR="00687C0F" w:rsidRPr="00215D69" w:rsidRDefault="00687C0F" w:rsidP="00687C0F">
      <w:pPr>
        <w:spacing w:after="0"/>
        <w:rPr>
          <w:rFonts w:cs="Arial"/>
          <w:szCs w:val="24"/>
        </w:rPr>
      </w:pPr>
      <w:r w:rsidRPr="00215D69">
        <w:rPr>
          <w:rFonts w:cs="Arial"/>
          <w:szCs w:val="24"/>
        </w:rPr>
        <w:lastRenderedPageBreak/>
        <w:t>Všetky technologické systémy musia byť zabezpečené proti vniknutiu a ovplyvneniu akýmkoľvek zdrojom, ktorý nie je súčasťou architektúry systému.</w:t>
      </w:r>
    </w:p>
    <w:p w14:paraId="37F021BC" w14:textId="77777777" w:rsidR="00687C0F" w:rsidRPr="00215D69" w:rsidRDefault="00687C0F" w:rsidP="00687C0F">
      <w:pPr>
        <w:spacing w:after="0"/>
        <w:rPr>
          <w:rFonts w:cs="Arial"/>
          <w:szCs w:val="24"/>
        </w:rPr>
      </w:pPr>
    </w:p>
    <w:p w14:paraId="124B08D5" w14:textId="77777777" w:rsidR="00687C0F" w:rsidRPr="00215D69" w:rsidRDefault="00687C0F" w:rsidP="00687C0F">
      <w:pPr>
        <w:spacing w:after="0"/>
        <w:rPr>
          <w:rFonts w:cs="Arial"/>
          <w:szCs w:val="24"/>
        </w:rPr>
      </w:pPr>
      <w:r w:rsidRPr="00215D69">
        <w:rPr>
          <w:rFonts w:cs="Arial"/>
          <w:szCs w:val="24"/>
        </w:rPr>
        <w:t>Zhotoviteľ je povinný vykonať analýzu zneužitia, zabezpečenia, zraniteľnosti a ohrozenia navrhovaných systémov tak, aby dokázal, že bezpečnostné opatrenia poskytujú dostatočné zabezpečenie a zvládnu neprerušenú prevádzku. Analýza musí hodnotiť zabezpečenie každej úrovne systému, vrátanie získania prístupu cez ľubovoľný terminál alebo pracovnú stanicu, médiá externej komunikácie, neoprávnené pripojenie na komunikačné linky, získanie prístupu cez počítačový vírus alebo iné poškodenie softvéru, cez rádiové signály, cez počítačové siete používané systémom alebo iné možné spôsoby získania prístupu.</w:t>
      </w:r>
    </w:p>
    <w:p w14:paraId="639E9D8E" w14:textId="77777777" w:rsidR="00687C0F" w:rsidRDefault="00687C0F" w:rsidP="00687C0F">
      <w:pPr>
        <w:pStyle w:val="Odsekzoznamu1"/>
        <w:tabs>
          <w:tab w:val="left" w:pos="284"/>
        </w:tabs>
        <w:spacing w:after="0" w:line="240" w:lineRule="auto"/>
        <w:ind w:left="0"/>
        <w:rPr>
          <w:szCs w:val="24"/>
        </w:rPr>
      </w:pPr>
    </w:p>
    <w:p w14:paraId="570F4A0B" w14:textId="77777777" w:rsidR="00687C0F" w:rsidRPr="00215D69" w:rsidRDefault="00687C0F" w:rsidP="00687C0F">
      <w:pPr>
        <w:pStyle w:val="Odsekzoznamu1"/>
        <w:tabs>
          <w:tab w:val="left" w:pos="284"/>
        </w:tabs>
        <w:spacing w:after="0" w:line="240" w:lineRule="auto"/>
        <w:ind w:left="0"/>
        <w:rPr>
          <w:szCs w:val="24"/>
        </w:rPr>
      </w:pPr>
      <w:r w:rsidRPr="00215D69">
        <w:rPr>
          <w:szCs w:val="24"/>
        </w:rPr>
        <w:t>Prevádzková dokumentácia tunelov bude vypracovaná podľa TP 082/2014 Prehliadky, údržba a opravy cestných komunikácií. Tunely – technologické vybavenie.</w:t>
      </w:r>
      <w:r>
        <w:rPr>
          <w:szCs w:val="24"/>
        </w:rPr>
        <w:t xml:space="preserve"> Prevádzková dokumentácia musí byť k dispozícii pred uvedením tunela Horelica do prevádzky a príslušné kapitoly vypracované pred ukončením každej etapy výstavby.</w:t>
      </w:r>
    </w:p>
    <w:p w14:paraId="009872B3" w14:textId="77777777" w:rsidR="00687C0F" w:rsidRPr="00215D69" w:rsidRDefault="00687C0F" w:rsidP="00687C0F">
      <w:pPr>
        <w:pStyle w:val="Odsekzoznamu1"/>
        <w:tabs>
          <w:tab w:val="left" w:pos="284"/>
        </w:tabs>
        <w:spacing w:after="0" w:line="240" w:lineRule="auto"/>
        <w:ind w:left="0"/>
        <w:rPr>
          <w:szCs w:val="24"/>
        </w:rPr>
      </w:pPr>
    </w:p>
    <w:p w14:paraId="7374E350" w14:textId="77777777" w:rsidR="00687C0F" w:rsidRPr="00215D69" w:rsidRDefault="00687C0F" w:rsidP="00687C0F">
      <w:pPr>
        <w:pStyle w:val="Odsekzoznamu1"/>
        <w:tabs>
          <w:tab w:val="left" w:pos="284"/>
        </w:tabs>
        <w:spacing w:after="0" w:line="240" w:lineRule="auto"/>
        <w:ind w:left="0"/>
        <w:rPr>
          <w:szCs w:val="24"/>
        </w:rPr>
      </w:pPr>
      <w:r>
        <w:rPr>
          <w:szCs w:val="24"/>
        </w:rPr>
        <w:t xml:space="preserve">Zhotoviteľ je povinný pred začatím prác vypracovať a aktualizovať </w:t>
      </w:r>
      <w:r w:rsidRPr="00215D69">
        <w:rPr>
          <w:szCs w:val="24"/>
        </w:rPr>
        <w:t>Projekt protipožiarnej bezpečnosti tunel</w:t>
      </w:r>
      <w:r>
        <w:rPr>
          <w:szCs w:val="24"/>
        </w:rPr>
        <w:t xml:space="preserve">a </w:t>
      </w:r>
      <w:r w:rsidR="00D23B1F">
        <w:rPr>
          <w:szCs w:val="24"/>
        </w:rPr>
        <w:t xml:space="preserve">Horelica </w:t>
      </w:r>
      <w:r>
        <w:rPr>
          <w:szCs w:val="24"/>
        </w:rPr>
        <w:t xml:space="preserve">a PTO Horelica. Projekt </w:t>
      </w:r>
      <w:r w:rsidRPr="00215D69">
        <w:rPr>
          <w:szCs w:val="24"/>
        </w:rPr>
        <w:t>bude spracovaný podľa TP 099/202</w:t>
      </w:r>
      <w:r>
        <w:rPr>
          <w:szCs w:val="24"/>
        </w:rPr>
        <w:t>2</w:t>
      </w:r>
      <w:r w:rsidRPr="00215D69">
        <w:rPr>
          <w:szCs w:val="24"/>
        </w:rPr>
        <w:t xml:space="preserve"> Protipožiarna bezpečnosť cestných </w:t>
      </w:r>
      <w:r w:rsidRPr="00050A00">
        <w:rPr>
          <w:szCs w:val="24"/>
        </w:rPr>
        <w:t>tunelov</w:t>
      </w:r>
      <w:r w:rsidRPr="00215D69">
        <w:rPr>
          <w:szCs w:val="24"/>
        </w:rPr>
        <w:t xml:space="preserve">. </w:t>
      </w:r>
    </w:p>
    <w:p w14:paraId="66416D4C" w14:textId="77777777" w:rsidR="00687C0F" w:rsidRPr="00215D69" w:rsidRDefault="00687C0F" w:rsidP="00687C0F">
      <w:pPr>
        <w:pStyle w:val="Odsekzoznamu1"/>
        <w:tabs>
          <w:tab w:val="left" w:pos="284"/>
        </w:tabs>
        <w:spacing w:after="0" w:line="240" w:lineRule="auto"/>
        <w:ind w:left="0"/>
        <w:rPr>
          <w:szCs w:val="24"/>
        </w:rPr>
      </w:pPr>
    </w:p>
    <w:p w14:paraId="770ADDF0" w14:textId="77777777" w:rsidR="00687C0F" w:rsidRDefault="00687C0F" w:rsidP="00687C0F">
      <w:pPr>
        <w:pStyle w:val="Odsekzoznamu1"/>
        <w:tabs>
          <w:tab w:val="left" w:pos="284"/>
        </w:tabs>
        <w:spacing w:after="0" w:line="240" w:lineRule="auto"/>
        <w:ind w:left="0"/>
        <w:rPr>
          <w:szCs w:val="24"/>
        </w:rPr>
      </w:pPr>
      <w:r w:rsidRPr="00215D69">
        <w:rPr>
          <w:szCs w:val="24"/>
        </w:rPr>
        <w:t>Zhotoviteľ diela zabezpečuje po celú dobu záruky kompletnú údržbu a servis vrátane čistenia E&amp;M zariadení</w:t>
      </w:r>
      <w:r w:rsidR="00050A00">
        <w:rPr>
          <w:szCs w:val="24"/>
        </w:rPr>
        <w:t xml:space="preserve"> v tuneli, operátorskom pracovisku a na príslušnom ISD.</w:t>
      </w:r>
      <w:r w:rsidRPr="00215D69">
        <w:rPr>
          <w:szCs w:val="24"/>
        </w:rPr>
        <w:t xml:space="preserve"> </w:t>
      </w:r>
    </w:p>
    <w:p w14:paraId="76F13E83" w14:textId="77777777" w:rsidR="0019300C" w:rsidRDefault="0019300C" w:rsidP="00687C0F">
      <w:pPr>
        <w:pStyle w:val="Odsekzoznamu1"/>
        <w:tabs>
          <w:tab w:val="left" w:pos="284"/>
        </w:tabs>
        <w:spacing w:after="0" w:line="240" w:lineRule="auto"/>
        <w:ind w:left="0"/>
        <w:rPr>
          <w:szCs w:val="24"/>
        </w:rPr>
      </w:pPr>
    </w:p>
    <w:p w14:paraId="1FF83163" w14:textId="77777777" w:rsidR="0019300C" w:rsidRPr="007B3EF4" w:rsidRDefault="0019300C" w:rsidP="00687C0F">
      <w:pPr>
        <w:pStyle w:val="Odsekzoznamu1"/>
        <w:tabs>
          <w:tab w:val="left" w:pos="284"/>
        </w:tabs>
        <w:spacing w:after="0" w:line="240" w:lineRule="auto"/>
        <w:ind w:left="0"/>
        <w:rPr>
          <w:b/>
          <w:szCs w:val="24"/>
        </w:rPr>
      </w:pPr>
      <w:r w:rsidRPr="007B3EF4">
        <w:rPr>
          <w:b/>
          <w:szCs w:val="24"/>
        </w:rPr>
        <w:t>Dielo bude mať rovnaký termín ukončenia záručnej doby. Objekty, ktoré budú zrealizované a odovzdané skôr, budú mať dlhšiu záručnú dobu ako 60 mesiacov. Náklady spojené s predĺženou záručnou dobou si uchádzač/zhotoviteľ zahrnie do celkovej ceny diela.</w:t>
      </w:r>
    </w:p>
    <w:p w14:paraId="0F8B57F1" w14:textId="77777777" w:rsidR="00687C0F" w:rsidRPr="00215D69" w:rsidRDefault="00687C0F" w:rsidP="00687C0F">
      <w:pPr>
        <w:pStyle w:val="Odsekzoznamu1"/>
        <w:tabs>
          <w:tab w:val="left" w:pos="284"/>
        </w:tabs>
        <w:spacing w:after="0" w:line="240" w:lineRule="auto"/>
        <w:ind w:left="0"/>
        <w:rPr>
          <w:szCs w:val="24"/>
        </w:rPr>
      </w:pPr>
    </w:p>
    <w:p w14:paraId="6FB97C22" w14:textId="77777777" w:rsidR="00687C0F" w:rsidRPr="00215D69" w:rsidRDefault="00687C0F" w:rsidP="00687C0F">
      <w:pPr>
        <w:pStyle w:val="Odsekzoznamu1"/>
        <w:tabs>
          <w:tab w:val="left" w:pos="284"/>
        </w:tabs>
        <w:spacing w:after="0" w:line="240" w:lineRule="auto"/>
        <w:ind w:left="0"/>
        <w:rPr>
          <w:szCs w:val="24"/>
        </w:rPr>
      </w:pPr>
      <w:r w:rsidRPr="00215D69">
        <w:rPr>
          <w:szCs w:val="24"/>
        </w:rPr>
        <w:t>Zhotoviteľ vypracuje okrem dokumentácie požadovanej inými predpismi a dokumentácie jednotlivých SO aj všeobecné dokumentácie a to najmä:</w:t>
      </w:r>
    </w:p>
    <w:p w14:paraId="39DC1E69" w14:textId="77777777" w:rsidR="00687C0F" w:rsidRPr="00215D69" w:rsidRDefault="00687C0F" w:rsidP="00687C0F">
      <w:pPr>
        <w:pStyle w:val="Odsekzoznamu1"/>
        <w:tabs>
          <w:tab w:val="left" w:pos="284"/>
        </w:tabs>
        <w:spacing w:after="0" w:line="240" w:lineRule="auto"/>
        <w:ind w:left="0"/>
        <w:rPr>
          <w:szCs w:val="24"/>
        </w:rPr>
      </w:pPr>
    </w:p>
    <w:p w14:paraId="4C8777F0"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projekt komplexných skúšok</w:t>
      </w:r>
    </w:p>
    <w:p w14:paraId="04110B35"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projekt skúšobnej prevádzky bez verejnosti</w:t>
      </w:r>
    </w:p>
    <w:p w14:paraId="1CE79BA4"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projekt skúšobnej prevádzky s verejnosťou</w:t>
      </w:r>
    </w:p>
    <w:p w14:paraId="7C4A9C92"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projekt skúšok vetrania</w:t>
      </w:r>
    </w:p>
    <w:p w14:paraId="55657D81"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projekt dymových skúšok</w:t>
      </w:r>
    </w:p>
    <w:p w14:paraId="318CB06E"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kompletnú prevádzkovú dokumentáciu</w:t>
      </w:r>
    </w:p>
    <w:p w14:paraId="7D593B62" w14:textId="77777777" w:rsidR="00687C0F" w:rsidRPr="00215D69" w:rsidRDefault="00687C0F" w:rsidP="00215D69">
      <w:pPr>
        <w:pStyle w:val="Odsekzoznamu"/>
        <w:numPr>
          <w:ilvl w:val="0"/>
          <w:numId w:val="54"/>
        </w:numPr>
        <w:spacing w:after="0"/>
        <w:contextualSpacing w:val="0"/>
        <w:rPr>
          <w:rFonts w:eastAsia="Times New Roman"/>
          <w:szCs w:val="24"/>
        </w:rPr>
      </w:pPr>
      <w:r w:rsidRPr="00215D69">
        <w:rPr>
          <w:rFonts w:eastAsia="Times New Roman"/>
          <w:szCs w:val="24"/>
        </w:rPr>
        <w:t>zoznam nainštalovaných E&amp;M zariadení (OT/IT) vrátane ich umiestnení (názov zariadenia, označenie zariadenia, typ zariadenia, umiestnenie zariadenia (budova, miestnosť, rozvádzač), sériové číslo, dodávka v rámci stavebného objektu, zaradenie do komunikačnej siete, adresa zariadenia v sieti a ostatné potrebné informácie s ohľadom na typ zariadenia)</w:t>
      </w:r>
    </w:p>
    <w:p w14:paraId="63480D1E" w14:textId="77777777" w:rsidR="00687C0F"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káblovú knihu a vláknový plán</w:t>
      </w:r>
    </w:p>
    <w:p w14:paraId="5E2C351A" w14:textId="77777777" w:rsidR="00050A00" w:rsidRPr="00215D69" w:rsidRDefault="00050A00" w:rsidP="00215D69">
      <w:pPr>
        <w:pStyle w:val="Odsekzoznamu1"/>
        <w:numPr>
          <w:ilvl w:val="0"/>
          <w:numId w:val="54"/>
        </w:numPr>
        <w:tabs>
          <w:tab w:val="left" w:pos="284"/>
        </w:tabs>
        <w:spacing w:after="0" w:line="240" w:lineRule="auto"/>
        <w:contextualSpacing w:val="0"/>
        <w:rPr>
          <w:szCs w:val="24"/>
        </w:rPr>
      </w:pPr>
      <w:r>
        <w:rPr>
          <w:szCs w:val="24"/>
        </w:rPr>
        <w:t>koordinačné schémy technologického vybavenia tunela</w:t>
      </w:r>
    </w:p>
    <w:p w14:paraId="60FE144A" w14:textId="77777777" w:rsidR="00687C0F"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IO list</w:t>
      </w:r>
    </w:p>
    <w:p w14:paraId="0E5D3FAA" w14:textId="77777777" w:rsidR="00D23B1F" w:rsidRPr="00215D69" w:rsidRDefault="00D23B1F" w:rsidP="00215D69">
      <w:pPr>
        <w:pStyle w:val="Odsekzoznamu1"/>
        <w:numPr>
          <w:ilvl w:val="0"/>
          <w:numId w:val="54"/>
        </w:numPr>
        <w:tabs>
          <w:tab w:val="left" w:pos="284"/>
        </w:tabs>
        <w:spacing w:after="0" w:line="240" w:lineRule="auto"/>
        <w:contextualSpacing w:val="0"/>
        <w:rPr>
          <w:szCs w:val="24"/>
        </w:rPr>
      </w:pPr>
      <w:r>
        <w:t>návrh vizualizácie bude naprogramovaný v zmysle požiadaviek TP093 avšak návrh jednotlivých vizualizačných okien bude vopred predložený na schválenie zodpovedným zástupcom za objednávateľa</w:t>
      </w:r>
    </w:p>
    <w:p w14:paraId="2A601C00" w14:textId="77777777" w:rsidR="00687C0F" w:rsidRPr="00050A00" w:rsidRDefault="00687C0F" w:rsidP="00050A00">
      <w:pPr>
        <w:pStyle w:val="Odsekzoznamu1"/>
        <w:numPr>
          <w:ilvl w:val="0"/>
          <w:numId w:val="54"/>
        </w:numPr>
        <w:tabs>
          <w:tab w:val="left" w:pos="284"/>
        </w:tabs>
        <w:spacing w:after="0" w:line="240" w:lineRule="auto"/>
        <w:contextualSpacing w:val="0"/>
        <w:rPr>
          <w:szCs w:val="24"/>
        </w:rPr>
      </w:pPr>
      <w:r w:rsidRPr="00215D69">
        <w:rPr>
          <w:szCs w:val="24"/>
        </w:rPr>
        <w:t>manuál operátora</w:t>
      </w:r>
      <w:r w:rsidR="00F70B7A">
        <w:rPr>
          <w:szCs w:val="24"/>
        </w:rPr>
        <w:t xml:space="preserve"> pre jednotlivé etapy výstavby tunela Horelica </w:t>
      </w:r>
    </w:p>
    <w:p w14:paraId="441EEB2A" w14:textId="77777777" w:rsidR="00F70B7A" w:rsidRDefault="00F70B7A">
      <w:pPr>
        <w:pStyle w:val="Odsekzoznamu1"/>
        <w:numPr>
          <w:ilvl w:val="0"/>
          <w:numId w:val="54"/>
        </w:numPr>
        <w:tabs>
          <w:tab w:val="left" w:pos="284"/>
        </w:tabs>
        <w:spacing w:after="0" w:line="240" w:lineRule="auto"/>
        <w:contextualSpacing w:val="0"/>
        <w:rPr>
          <w:szCs w:val="24"/>
        </w:rPr>
      </w:pPr>
      <w:r>
        <w:rPr>
          <w:szCs w:val="24"/>
        </w:rPr>
        <w:t>požiarne scenáre pre jednotlivé etapy výstavby tunela Horelica</w:t>
      </w:r>
      <w:r w:rsidR="00D23B1F">
        <w:rPr>
          <w:szCs w:val="24"/>
        </w:rPr>
        <w:t>, vrátane matice tunelových reflexov</w:t>
      </w:r>
    </w:p>
    <w:p w14:paraId="713088D1" w14:textId="77777777" w:rsidR="00D23B1F" w:rsidRDefault="00D23B1F">
      <w:pPr>
        <w:pStyle w:val="Odsekzoznamu1"/>
        <w:numPr>
          <w:ilvl w:val="0"/>
          <w:numId w:val="54"/>
        </w:numPr>
        <w:tabs>
          <w:tab w:val="left" w:pos="284"/>
        </w:tabs>
        <w:spacing w:after="0" w:line="240" w:lineRule="auto"/>
        <w:contextualSpacing w:val="0"/>
        <w:rPr>
          <w:szCs w:val="24"/>
        </w:rPr>
      </w:pPr>
      <w:r>
        <w:lastRenderedPageBreak/>
        <w:t>predloží návrh aplikačného vybavenia/platformy vrátane stanoviska dodávateľa SW k technickým parametrom dodávaného HW</w:t>
      </w:r>
    </w:p>
    <w:p w14:paraId="6DFD9C9B" w14:textId="77777777" w:rsidR="00D23B1F" w:rsidRDefault="00D23B1F" w:rsidP="00215D69">
      <w:pPr>
        <w:pStyle w:val="Odsekzoznamu1"/>
        <w:tabs>
          <w:tab w:val="left" w:pos="284"/>
        </w:tabs>
        <w:spacing w:after="0" w:line="240" w:lineRule="auto"/>
        <w:contextualSpacing w:val="0"/>
        <w:rPr>
          <w:szCs w:val="24"/>
        </w:rPr>
      </w:pPr>
    </w:p>
    <w:p w14:paraId="356DC8B1" w14:textId="77777777" w:rsidR="00687C0F" w:rsidRPr="00215D69" w:rsidRDefault="00687C0F" w:rsidP="00687C0F">
      <w:pPr>
        <w:pStyle w:val="Odsekzoznamu1"/>
        <w:tabs>
          <w:tab w:val="left" w:pos="284"/>
        </w:tabs>
        <w:spacing w:after="0" w:line="240" w:lineRule="auto"/>
        <w:ind w:left="0"/>
        <w:rPr>
          <w:szCs w:val="24"/>
        </w:rPr>
      </w:pPr>
      <w:r w:rsidRPr="00215D69">
        <w:rPr>
          <w:szCs w:val="24"/>
        </w:rPr>
        <w:t>Zhotoviteľ zabezpečí výkon a Stavebnotechnický dozor overí a schváli každú skúšku prípadne časť skúšky:</w:t>
      </w:r>
    </w:p>
    <w:p w14:paraId="4FB8F4CF" w14:textId="77777777" w:rsidR="00687C0F" w:rsidRPr="00215D69" w:rsidRDefault="00687C0F" w:rsidP="00687C0F">
      <w:pPr>
        <w:pStyle w:val="Odsekzoznamu1"/>
        <w:tabs>
          <w:tab w:val="left" w:pos="284"/>
        </w:tabs>
        <w:spacing w:after="0" w:line="240" w:lineRule="auto"/>
        <w:ind w:left="0"/>
        <w:rPr>
          <w:szCs w:val="24"/>
        </w:rPr>
      </w:pPr>
    </w:p>
    <w:p w14:paraId="0594801F"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potrebnú kalibráciu zariadení po ich zabudovaní</w:t>
      </w:r>
    </w:p>
    <w:p w14:paraId="2D03CD5A"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funkčné skúšky v súlade s TP 082 kapitolou 6.2.4.1 Funkčné skúšky</w:t>
      </w:r>
    </w:p>
    <w:p w14:paraId="05E9AFFE"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merania výkonnosti v súlade s TP 082 kapitolou 6.2.4.2 Merania výkonnosti</w:t>
      </w:r>
    </w:p>
    <w:p w14:paraId="711162E3"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meranie osvetlenia v súlade s TP 115</w:t>
      </w:r>
    </w:p>
    <w:p w14:paraId="430B8079"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meranie osvetlenia v súlade s vyhláškou MZ SR č. 541/2007 Z. z. vykonané odborne spôsobilou osobou uvedenou v registri odborne spôsobilích osôb Úradu verejného zdravotníctva Slovenskej republiky</w:t>
      </w:r>
    </w:p>
    <w:p w14:paraId="2B4C6BEA"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merania kvality elektrickej energie v súlade s STN EN 50160 (pričom obdobie merania musí zahrňať skúšobnú prevádzku bez verejnosti a Soak test)</w:t>
      </w:r>
    </w:p>
    <w:p w14:paraId="2DD4AE33"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termovízne meranie elektrických rozvádzačov v hlavných a podružných rozvodniach </w:t>
      </w:r>
    </w:p>
    <w:p w14:paraId="532BAB39"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skúšky vetrania</w:t>
      </w:r>
      <w:r w:rsidR="00F70B7A">
        <w:rPr>
          <w:rFonts w:cs="Arial"/>
          <w:szCs w:val="24"/>
        </w:rPr>
        <w:t xml:space="preserve"> a </w:t>
      </w:r>
      <w:r w:rsidRPr="00215D69">
        <w:rPr>
          <w:rFonts w:cs="Arial"/>
          <w:szCs w:val="24"/>
        </w:rPr>
        <w:t>dymové skúšky</w:t>
      </w:r>
      <w:r w:rsidR="00F70B7A">
        <w:rPr>
          <w:rFonts w:cs="Arial"/>
          <w:szCs w:val="24"/>
        </w:rPr>
        <w:t xml:space="preserve"> je potrebné vykonať pre jednotlivé etapy výstavby tunela Horelica, vzhľadom na to, že sa mení spôsob prevádzky tunela</w:t>
      </w:r>
    </w:p>
    <w:p w14:paraId="4D549B99"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komplexné skúšky</w:t>
      </w:r>
    </w:p>
    <w:p w14:paraId="41E21A05" w14:textId="77777777" w:rsidR="00687C0F" w:rsidRPr="00215D69" w:rsidRDefault="00687C0F" w:rsidP="00215D69">
      <w:pPr>
        <w:numPr>
          <w:ilvl w:val="0"/>
          <w:numId w:val="54"/>
        </w:numPr>
        <w:tabs>
          <w:tab w:val="num" w:pos="1134"/>
        </w:tabs>
        <w:spacing w:after="0"/>
        <w:rPr>
          <w:rFonts w:cs="Arial"/>
          <w:szCs w:val="24"/>
        </w:rPr>
      </w:pPr>
      <w:r w:rsidRPr="00050A00">
        <w:rPr>
          <w:rFonts w:cs="Arial"/>
          <w:szCs w:val="24"/>
        </w:rPr>
        <w:t>materiálno-technické a organizačné zabezpečenie výkonu taktického cvičenia</w:t>
      </w:r>
    </w:p>
    <w:p w14:paraId="1A0CF8B4" w14:textId="77777777" w:rsidR="00687C0F" w:rsidRDefault="00687C0F" w:rsidP="00687C0F">
      <w:pPr>
        <w:pStyle w:val="Odsekzoznamu1"/>
        <w:tabs>
          <w:tab w:val="left" w:pos="284"/>
        </w:tabs>
        <w:spacing w:after="0" w:line="240" w:lineRule="auto"/>
        <w:ind w:left="0"/>
        <w:rPr>
          <w:szCs w:val="24"/>
        </w:rPr>
      </w:pPr>
    </w:p>
    <w:p w14:paraId="7EADBE6B" w14:textId="77777777" w:rsidR="00687C0F" w:rsidRPr="00215D69" w:rsidRDefault="00687C0F" w:rsidP="00687C0F">
      <w:pPr>
        <w:pStyle w:val="Odsekzoznamu1"/>
        <w:tabs>
          <w:tab w:val="left" w:pos="284"/>
        </w:tabs>
        <w:spacing w:after="0" w:line="240" w:lineRule="auto"/>
        <w:ind w:left="0"/>
        <w:rPr>
          <w:szCs w:val="24"/>
        </w:rPr>
      </w:pPr>
      <w:r w:rsidRPr="00215D69">
        <w:rPr>
          <w:szCs w:val="24"/>
        </w:rPr>
        <w:t>Zhotoviteľ dodá potrebnú dokumentáciu a zabezpečí výkon všetkých prác potrebných pre uvedenie tunela do užívania a dodá najmä nasledujúce:</w:t>
      </w:r>
    </w:p>
    <w:p w14:paraId="6A6F1571" w14:textId="77777777" w:rsidR="00687C0F" w:rsidRPr="00215D69" w:rsidRDefault="00687C0F" w:rsidP="00687C0F">
      <w:pPr>
        <w:pStyle w:val="Odsekzoznamu1"/>
        <w:tabs>
          <w:tab w:val="left" w:pos="284"/>
        </w:tabs>
        <w:spacing w:after="0" w:line="240" w:lineRule="auto"/>
        <w:ind w:left="0"/>
        <w:rPr>
          <w:szCs w:val="24"/>
        </w:rPr>
      </w:pPr>
    </w:p>
    <w:p w14:paraId="42967295"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o prejazdnom profile tunela</w:t>
      </w:r>
    </w:p>
    <w:p w14:paraId="20B69280"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o komplexnej 72 hodinovej skúške technologického vybavenia bez účasti verejnosti</w:t>
      </w:r>
    </w:p>
    <w:p w14:paraId="171F0036"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o komplexnom vyskúšaní požiarno - bezpečnostného vybavenia tunela</w:t>
      </w:r>
    </w:p>
    <w:p w14:paraId="1B57C494"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zo skúšok vetrania</w:t>
      </w:r>
    </w:p>
    <w:p w14:paraId="111D14A5" w14:textId="77777777"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protokol o vyhotovení dymových skúšok</w:t>
      </w:r>
    </w:p>
    <w:p w14:paraId="23ADBE3B" w14:textId="77777777"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OPaOS (revízie) jednotlivých zariadení</w:t>
      </w:r>
    </w:p>
    <w:p w14:paraId="5B67B16D"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úradné skúšky jednotlivých zariadení a celého diela</w:t>
      </w:r>
    </w:p>
    <w:p w14:paraId="340E9431"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kalibračné protokoly (z výroby a po zabudovaní)</w:t>
      </w:r>
    </w:p>
    <w:p w14:paraId="2E57DD5D"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dokumentáciu </w:t>
      </w:r>
      <w:r w:rsidRPr="00215D69">
        <w:rPr>
          <w:rFonts w:cs="Arial"/>
          <w:szCs w:val="24"/>
          <w:shd w:val="clear" w:color="auto" w:fill="FFFFFF"/>
        </w:rPr>
        <w:t>Osvedčenia požiarnych konštrukcií</w:t>
      </w:r>
    </w:p>
    <w:p w14:paraId="7BD41026"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protokoly z funkčných skúšok v súlade s TP 082 kapitolou 6.2.4.1 Funkčné skúšky</w:t>
      </w:r>
    </w:p>
    <w:p w14:paraId="117C7A11"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protokoly z meraní výkonnosti v súlade s TP 082 kapitolou 6.2.4.2 Merania výkonnosti</w:t>
      </w:r>
    </w:p>
    <w:p w14:paraId="6F63A62E"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protokoly z komplexných skúšok</w:t>
      </w:r>
    </w:p>
    <w:p w14:paraId="5CEB21E7"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z merania osvetlenia podľa TP 115</w:t>
      </w:r>
    </w:p>
    <w:p w14:paraId="43808A09"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protokol z merania osvetlenia v súlade s vyhláškou MZ SR č. 541/2007 Z. z. </w:t>
      </w:r>
      <w:r w:rsidRPr="00215D69">
        <w:rPr>
          <w:rFonts w:cs="Arial"/>
          <w:szCs w:val="24"/>
        </w:rPr>
        <w:br/>
        <w:t>(§ 6 Objektivizácia osvetlenia) vykonaného odborne spôsobilou osobou uvedenou v registri odborne spôsobilích osôb Úradu verejného zdravotníctva Slovenskej republiky</w:t>
      </w:r>
    </w:p>
    <w:p w14:paraId="353C636C"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z merania kvality elektrickej energie v súlade s STN EN 50160</w:t>
      </w:r>
    </w:p>
    <w:p w14:paraId="68BEEC24"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z termovízneho merania elektrických rozvádzačov v hlavných a podružných rozvodniach</w:t>
      </w:r>
    </w:p>
    <w:p w14:paraId="7F760CF9"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protokoly z akreditovaných skúšok v zmysle kapitoly 13.3.4 TP 029</w:t>
      </w:r>
    </w:p>
    <w:p w14:paraId="6EDC9BDF"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DEMS - Dokumentácia elektrických a geofyzikálnych meraní – záverečná správa o meraní vplyvu bludných prúdov</w:t>
      </w:r>
    </w:p>
    <w:p w14:paraId="2054BE1D"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kompletnú prevádzkovú dokumentáciu</w:t>
      </w:r>
    </w:p>
    <w:p w14:paraId="6E0E1B00"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návody na obsluhu jednotlivých zariadení</w:t>
      </w:r>
    </w:p>
    <w:p w14:paraId="2E2EBF3E" w14:textId="77777777"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lastRenderedPageBreak/>
        <w:t xml:space="preserve">návody na bežnú údržbu (čistenie, odporúčané techniky a pod.) </w:t>
      </w:r>
    </w:p>
    <w:p w14:paraId="526B8B42" w14:textId="77777777"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 xml:space="preserve">tunelový list </w:t>
      </w:r>
    </w:p>
    <w:p w14:paraId="02CA45BC" w14:textId="77777777" w:rsidR="00687C0F" w:rsidRPr="00215D69" w:rsidRDefault="00687C0F" w:rsidP="00215D69">
      <w:pPr>
        <w:pStyle w:val="Odsekzoznamu1"/>
        <w:numPr>
          <w:ilvl w:val="0"/>
          <w:numId w:val="54"/>
        </w:numPr>
        <w:tabs>
          <w:tab w:val="left" w:pos="284"/>
        </w:tabs>
        <w:spacing w:after="0"/>
        <w:contextualSpacing w:val="0"/>
        <w:rPr>
          <w:szCs w:val="24"/>
        </w:rPr>
      </w:pPr>
      <w:r w:rsidRPr="00215D69">
        <w:rPr>
          <w:szCs w:val="24"/>
        </w:rPr>
        <w:t>zoznam nainštalovaných E&amp;M zariadení (OT/IT) vrátane ich umiestnení (názov zariadenia, označenie zariadenia, typ zariadenia, umiestnenie zariadenia (budova, miestnosť, rozvádzač), sériové číslo, dodávka v rámci stavebného objektu, zaradenie do komunikačnej siete, adresa zariadenia v sieti a ostatné potrebné informácie s ohľadom na typ zariadenia)</w:t>
      </w:r>
    </w:p>
    <w:p w14:paraId="24E20036" w14:textId="77777777" w:rsidR="00687C0F" w:rsidRPr="00215D69" w:rsidRDefault="00687C0F" w:rsidP="00215D69">
      <w:pPr>
        <w:pStyle w:val="Odsekzoznamu1"/>
        <w:numPr>
          <w:ilvl w:val="0"/>
          <w:numId w:val="54"/>
        </w:numPr>
        <w:tabs>
          <w:tab w:val="left" w:pos="284"/>
        </w:tabs>
        <w:spacing w:after="0"/>
        <w:contextualSpacing w:val="0"/>
        <w:rPr>
          <w:szCs w:val="24"/>
        </w:rPr>
      </w:pPr>
      <w:r w:rsidRPr="00215D69">
        <w:rPr>
          <w:szCs w:val="24"/>
        </w:rPr>
        <w:t>Jednu kompletnú sadu SW vrátane licencií a prístupových kódov. Licencie musia byť vystavené na meno NDS, a.s..</w:t>
      </w:r>
    </w:p>
    <w:p w14:paraId="0D2ED2F7" w14:textId="77777777" w:rsidR="00687C0F" w:rsidRPr="00215D69" w:rsidRDefault="00687C0F" w:rsidP="00215D69">
      <w:pPr>
        <w:pStyle w:val="Odsekzoznamu1"/>
        <w:numPr>
          <w:ilvl w:val="0"/>
          <w:numId w:val="54"/>
        </w:numPr>
        <w:tabs>
          <w:tab w:val="left" w:pos="284"/>
        </w:tabs>
        <w:spacing w:after="0"/>
        <w:contextualSpacing w:val="0"/>
        <w:rPr>
          <w:szCs w:val="24"/>
        </w:rPr>
      </w:pPr>
      <w:r w:rsidRPr="00215D69">
        <w:rPr>
          <w:szCs w:val="24"/>
        </w:rPr>
        <w:t xml:space="preserve">zoznam </w:t>
      </w:r>
      <w:r w:rsidR="001F2E46" w:rsidRPr="00687C0F">
        <w:rPr>
          <w:szCs w:val="24"/>
        </w:rPr>
        <w:t>všetkých</w:t>
      </w:r>
      <w:r w:rsidRPr="00215D69">
        <w:rPr>
          <w:szCs w:val="24"/>
        </w:rPr>
        <w:t xml:space="preserve"> vytvorených kont vrátane prístupových hesiel, inštalačné súbory k nainštalovanému softvéru vrátane licencií, a ostatné potrebné informácie (konfiguračné súbory, nastavovacie parametre a pod.)</w:t>
      </w:r>
    </w:p>
    <w:p w14:paraId="586012D0" w14:textId="77777777"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káblovú knihu a vláknový plán</w:t>
      </w:r>
    </w:p>
    <w:p w14:paraId="78BEA188" w14:textId="77777777"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IO list</w:t>
      </w:r>
    </w:p>
    <w:p w14:paraId="4447D4CB" w14:textId="77777777"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Dokumentáciu vyplývajúcu z kapitoly 6.6 a 7.10 TP 093</w:t>
      </w:r>
    </w:p>
    <w:p w14:paraId="12BB494A"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manuál užívania stavby </w:t>
      </w:r>
    </w:p>
    <w:p w14:paraId="35F751AF" w14:textId="77777777" w:rsidR="00687C0F" w:rsidRDefault="00687C0F" w:rsidP="00215D69">
      <w:pPr>
        <w:numPr>
          <w:ilvl w:val="0"/>
          <w:numId w:val="54"/>
        </w:numPr>
        <w:tabs>
          <w:tab w:val="num" w:pos="1134"/>
        </w:tabs>
        <w:spacing w:after="0"/>
        <w:rPr>
          <w:rFonts w:cs="Arial"/>
          <w:szCs w:val="24"/>
        </w:rPr>
      </w:pPr>
      <w:r w:rsidRPr="00215D69">
        <w:rPr>
          <w:rFonts w:cs="Arial"/>
          <w:szCs w:val="24"/>
        </w:rPr>
        <w:t>manuál operátora</w:t>
      </w:r>
    </w:p>
    <w:p w14:paraId="26C39AB8" w14:textId="7A9C3D18" w:rsidR="00D23B1F" w:rsidRPr="003839FF" w:rsidRDefault="00D23B1F" w:rsidP="003839FF">
      <w:pPr>
        <w:pStyle w:val="Odsekzoznamu1"/>
        <w:numPr>
          <w:ilvl w:val="0"/>
          <w:numId w:val="54"/>
        </w:numPr>
        <w:tabs>
          <w:tab w:val="left" w:pos="284"/>
        </w:tabs>
        <w:spacing w:after="0" w:line="240" w:lineRule="auto"/>
        <w:contextualSpacing w:val="0"/>
        <w:rPr>
          <w:szCs w:val="24"/>
        </w:rPr>
      </w:pPr>
      <w:r>
        <w:rPr>
          <w:szCs w:val="24"/>
        </w:rPr>
        <w:t>dokumentáciu APV podľa TP093</w:t>
      </w:r>
    </w:p>
    <w:p w14:paraId="39135EAF"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súčasťou odovzdaných dokumentácii musia byť príslušné vyhlásenia: </w:t>
      </w:r>
      <w:r w:rsidRPr="00215D69">
        <w:rPr>
          <w:rFonts w:cs="Arial"/>
          <w:szCs w:val="24"/>
        </w:rPr>
        <w:br/>
        <w:t>„Vyhlásenia o zodpovednosti projektanta“, „Vyhlásenia o zodpovednosti zhotoviteľa“ a „Vyhlásenia o zodpovednosti revízneho technika“ v súlade s STN 33 2000-6</w:t>
      </w:r>
    </w:p>
    <w:p w14:paraId="3724313F" w14:textId="77777777" w:rsidR="00F70B7A" w:rsidRDefault="00F70B7A" w:rsidP="00215D69">
      <w:pPr>
        <w:pStyle w:val="Odsekzoznamu1"/>
        <w:tabs>
          <w:tab w:val="left" w:pos="0"/>
        </w:tabs>
        <w:spacing w:before="240" w:after="240" w:line="240" w:lineRule="auto"/>
        <w:ind w:left="0"/>
        <w:rPr>
          <w:szCs w:val="24"/>
        </w:rPr>
      </w:pPr>
      <w:r>
        <w:rPr>
          <w:szCs w:val="24"/>
        </w:rPr>
        <w:t>Zhotoviteľ vykoná preškolenie obsluhy tunela (operátori, mechanici údržby tunelov, odborní referenti tunelov) pred každou zmenou etapy výstavby tunela Horelica.</w:t>
      </w:r>
    </w:p>
    <w:p w14:paraId="02821748" w14:textId="77777777" w:rsidR="00F70B7A" w:rsidRDefault="00F70B7A" w:rsidP="00215D69">
      <w:pPr>
        <w:pStyle w:val="Odsekzoznamu1"/>
        <w:tabs>
          <w:tab w:val="left" w:pos="0"/>
        </w:tabs>
        <w:spacing w:before="240" w:after="240" w:line="240" w:lineRule="auto"/>
        <w:ind w:left="0"/>
        <w:rPr>
          <w:szCs w:val="24"/>
        </w:rPr>
      </w:pPr>
    </w:p>
    <w:p w14:paraId="53C3CD04" w14:textId="77777777" w:rsidR="00687C0F" w:rsidRPr="00215D69" w:rsidRDefault="00687C0F" w:rsidP="00215D69">
      <w:pPr>
        <w:pStyle w:val="Odsekzoznamu1"/>
        <w:tabs>
          <w:tab w:val="left" w:pos="0"/>
        </w:tabs>
        <w:spacing w:before="240" w:after="240" w:line="240" w:lineRule="auto"/>
        <w:ind w:left="0"/>
        <w:rPr>
          <w:szCs w:val="24"/>
        </w:rPr>
      </w:pPr>
      <w:r w:rsidRPr="00215D69">
        <w:rPr>
          <w:szCs w:val="24"/>
        </w:rPr>
        <w:t xml:space="preserve">Všetky E&amp;M zariadenia, ktoré budú priamo ovplyvnené agresívnym prostredím, musia byť  vyrobené z nehrdzavejúcej ocele prípadne opatrené krytom s vysokou odolnosťou </w:t>
      </w:r>
      <w:r w:rsidRPr="00215D69">
        <w:rPr>
          <w:szCs w:val="24"/>
        </w:rPr>
        <w:br/>
        <w:t>(STN 17 348 W Nr. 1.4571 AISI 316Ti) alebo krytom s porovnateľnou odolnosťou voči korózii a vplyvom agresívneho prostredia.</w:t>
      </w:r>
    </w:p>
    <w:p w14:paraId="199D0493" w14:textId="77777777" w:rsidR="00687C0F" w:rsidRPr="00215D69" w:rsidRDefault="00687C0F" w:rsidP="00687C0F">
      <w:pPr>
        <w:pStyle w:val="Odsekzoznamu1"/>
        <w:tabs>
          <w:tab w:val="left" w:pos="284"/>
        </w:tabs>
        <w:spacing w:after="0" w:line="240" w:lineRule="auto"/>
        <w:ind w:left="0"/>
        <w:rPr>
          <w:szCs w:val="24"/>
        </w:rPr>
      </w:pPr>
      <w:r w:rsidRPr="00215D69">
        <w:rPr>
          <w:szCs w:val="24"/>
        </w:rPr>
        <w:t xml:space="preserve">Použitý montážny materiál musí byť schválený štátnou skúšobňou. Výrobky a zariadenia musia spĺňať technické požiadavky akosti výrobkov v súlade s harmonizovanými slovenskými normami a technickými kvalitatívnymi podmienkami. </w:t>
      </w:r>
    </w:p>
    <w:p w14:paraId="37C53805" w14:textId="77777777" w:rsidR="00687C0F" w:rsidRPr="00215D69" w:rsidRDefault="00687C0F" w:rsidP="00687C0F">
      <w:pPr>
        <w:pStyle w:val="Odsekzoznamu1"/>
        <w:tabs>
          <w:tab w:val="left" w:pos="284"/>
        </w:tabs>
        <w:spacing w:after="0" w:line="240" w:lineRule="auto"/>
        <w:ind w:left="0"/>
        <w:rPr>
          <w:szCs w:val="24"/>
        </w:rPr>
      </w:pPr>
    </w:p>
    <w:p w14:paraId="2402EFA2" w14:textId="77777777" w:rsidR="00687C0F" w:rsidRDefault="00687C0F" w:rsidP="00687C0F">
      <w:pPr>
        <w:pStyle w:val="Odsekzoznamu1"/>
        <w:tabs>
          <w:tab w:val="left" w:pos="284"/>
        </w:tabs>
        <w:spacing w:after="0" w:line="240" w:lineRule="auto"/>
        <w:ind w:left="0"/>
        <w:rPr>
          <w:szCs w:val="24"/>
        </w:rPr>
      </w:pPr>
      <w:r w:rsidRPr="00215D69">
        <w:rPr>
          <w:szCs w:val="24"/>
        </w:rPr>
        <w:t xml:space="preserve">Je potrebné navrhnúť koordinovaný systém prepäťovej ochrany pre ochranu všetkých silnoprúdových a slaboprúdových zariadenií s ohľadom na zrealizovanú uzemňovaciu sústavu a ochranu voči účinkom bludných prúdov.  </w:t>
      </w:r>
    </w:p>
    <w:p w14:paraId="1FAFEF32" w14:textId="77777777" w:rsidR="00050A00" w:rsidRDefault="00050A00" w:rsidP="00687C0F">
      <w:pPr>
        <w:pStyle w:val="Odsekzoznamu1"/>
        <w:tabs>
          <w:tab w:val="left" w:pos="284"/>
        </w:tabs>
        <w:spacing w:after="0" w:line="240" w:lineRule="auto"/>
        <w:ind w:left="0"/>
        <w:rPr>
          <w:szCs w:val="24"/>
        </w:rPr>
      </w:pPr>
    </w:p>
    <w:p w14:paraId="3B7826BC" w14:textId="77777777" w:rsidR="00050A00" w:rsidRPr="001140C5" w:rsidRDefault="00050A00" w:rsidP="00050A00">
      <w:pPr>
        <w:pStyle w:val="Odsekzoznamu1"/>
        <w:tabs>
          <w:tab w:val="left" w:pos="284"/>
        </w:tabs>
        <w:spacing w:after="0" w:line="240" w:lineRule="auto"/>
        <w:ind w:left="0"/>
      </w:pPr>
      <w:r w:rsidRPr="001140C5">
        <w:t>Elektrické a elektronické zariadenie musí spĺňať kritériá EMC kompatibility.</w:t>
      </w:r>
    </w:p>
    <w:p w14:paraId="0B72BE69" w14:textId="77777777" w:rsidR="00687C0F" w:rsidRPr="00E853A2" w:rsidRDefault="00687C0F" w:rsidP="00687C0F">
      <w:pPr>
        <w:pStyle w:val="Odsekzoznamu1"/>
        <w:tabs>
          <w:tab w:val="left" w:pos="284"/>
        </w:tabs>
        <w:spacing w:after="0" w:line="240" w:lineRule="auto"/>
        <w:ind w:left="0"/>
        <w:rPr>
          <w:sz w:val="24"/>
          <w:szCs w:val="24"/>
        </w:rPr>
      </w:pPr>
    </w:p>
    <w:p w14:paraId="4BFF79E4" w14:textId="77777777" w:rsidR="00D6347F" w:rsidRDefault="00D6347F" w:rsidP="00D6347F">
      <w:pPr>
        <w:rPr>
          <w:b/>
        </w:rPr>
      </w:pPr>
      <w:r w:rsidRPr="00846543">
        <w:rPr>
          <w:b/>
        </w:rPr>
        <w:t>Zhotoviteľ je povinný zaobstarať si všetky príslušné povolenia a bude znášať všetky riziká a náklady s tým spojené.</w:t>
      </w:r>
    </w:p>
    <w:p w14:paraId="058CDD7C" w14:textId="77777777" w:rsidR="00D6347F" w:rsidRPr="00C0017E" w:rsidRDefault="00D6347F" w:rsidP="00D6347F">
      <w:pPr>
        <w:rPr>
          <w:b/>
        </w:rPr>
      </w:pPr>
      <w:r w:rsidRPr="00C0017E">
        <w:rPr>
          <w:b/>
        </w:rPr>
        <w:t>V rámci platného územného rozhodnutia je zhotoviteľovi umožnené navrhnúť ekonomicky výhodné úpravy technického riešenia</w:t>
      </w:r>
    </w:p>
    <w:p w14:paraId="08199B44" w14:textId="77777777" w:rsidR="00D6347F" w:rsidRPr="00C0017E" w:rsidRDefault="00D6347F" w:rsidP="00D6347F">
      <w:pPr>
        <w:rPr>
          <w:b/>
        </w:rPr>
      </w:pPr>
      <w:r w:rsidRPr="00C0017E">
        <w:rPr>
          <w:b/>
        </w:rPr>
        <w:t>Pokiaľ projektové riešenie Zhotoviteľa bude odlišné od projektového riešenia Objednávateľa predloženého vo Zväzku 5 DPO, bude znášať všetky riziká a náklady, vrátane všetkých nákladov vyplývajúcich z prípadnej zmeny majetkovoprávneho vysporiadania.</w:t>
      </w:r>
    </w:p>
    <w:p w14:paraId="5966428A" w14:textId="77777777" w:rsidR="00D6347F" w:rsidRPr="00C0017E" w:rsidRDefault="00D6347F" w:rsidP="00D6347F">
      <w:pPr>
        <w:rPr>
          <w:b/>
        </w:rPr>
      </w:pPr>
      <w:r w:rsidRPr="00C0017E">
        <w:rPr>
          <w:b/>
        </w:rPr>
        <w:lastRenderedPageBreak/>
        <w:t>Ak budú zmeny technického riešenia predložené zhotoviteľom vyžadovať zmenu stavebného povolenia bude zhotoviteľ zodpovedný za vybavenie zmeny stavby pred dokončením vrátane všetkých potrebných dokumentácií na jeho náklady.</w:t>
      </w:r>
    </w:p>
    <w:p w14:paraId="431382DF" w14:textId="77777777" w:rsidR="00D6347F" w:rsidRPr="00AC484D" w:rsidRDefault="00D6347F" w:rsidP="00D6347F">
      <w:r w:rsidRPr="00AC484D">
        <w:t>V prípade potreby zväčšenia trvalého alebo dočasného záberu nad rámec záberov definovaných v majetkovoprávnej dokumentácii Objednávateľa z titulu technického riešenia Zhotoviteľa na základe spracovanej a odsúhlasenej DRS je Zhotoviteľ povinný zabezpečiť majetkovoprávne vysporiadanie v mene Objednávateľa na náklady Zhotoviteľa, a to v prípade trvalých záberov zabezpečiť zápis vlastníckeho práva NDS na listy vlastníctva a v prípade dočasných záberov uzavrieť nájomné zmluvy, ďalej je Zhotoviteľ povinný zabezpečiť všetky potrebné súhlasy a povolenia v zmysle platných predpisov.</w:t>
      </w:r>
    </w:p>
    <w:p w14:paraId="5E907D93" w14:textId="77777777" w:rsidR="00D6347F" w:rsidRPr="00AC484D" w:rsidRDefault="00D6347F" w:rsidP="00D6347F">
      <w:pPr>
        <w:pStyle w:val="Odsekzoznamu1"/>
        <w:tabs>
          <w:tab w:val="left" w:pos="0"/>
        </w:tabs>
        <w:spacing w:before="240" w:after="240"/>
        <w:ind w:left="0"/>
        <w:rPr>
          <w:rFonts w:cs="Arial"/>
        </w:rPr>
      </w:pPr>
      <w:r w:rsidRPr="00AC484D">
        <w:rPr>
          <w:rFonts w:cs="Arial"/>
        </w:rPr>
        <w:t>V prípade, že sa v čase spracovania Dokumentácie Zhotoviteľa vyskytnú oprávnené odlišné požiadavky budúcich správcov jednotlivých objektov (mimo NDS) oproti známych vyjadrení k DSP, nevyplývajúce z technického riešenia Zhotoviteľa, bude sa postupovať v zmysle Zmluvy. Toto sa netýka požiadaviek vyplývajúcich z ustanovení Zväzku 3, časť 1, čl. 2.2 Normy a technické predpisy.</w:t>
      </w:r>
    </w:p>
    <w:p w14:paraId="682E6510" w14:textId="77777777" w:rsidR="006F597A" w:rsidRPr="00740E19" w:rsidRDefault="006F597A" w:rsidP="00CE1EB2">
      <w:pPr>
        <w:pStyle w:val="Nadpis3"/>
      </w:pPr>
      <w:bookmarkStart w:id="121" w:name="_Toc167275785"/>
      <w:r w:rsidRPr="00740E19">
        <w:t>Zvláštne požiadavky týkajúce sa výstavby cestných objektov</w:t>
      </w:r>
      <w:r w:rsidR="00AC484D">
        <w:t xml:space="preserve"> </w:t>
      </w:r>
      <w:r w:rsidR="00391265" w:rsidRPr="00740E19">
        <w:t xml:space="preserve">ktoré </w:t>
      </w:r>
      <w:r w:rsidR="00391265" w:rsidRPr="00215D69">
        <w:rPr>
          <w:u w:val="single"/>
        </w:rPr>
        <w:t>doporučujeme</w:t>
      </w:r>
      <w:r w:rsidR="00391265" w:rsidRPr="00740E19">
        <w:t xml:space="preserve"> zohľadniť</w:t>
      </w:r>
      <w:bookmarkEnd w:id="121"/>
    </w:p>
    <w:p w14:paraId="56E80FE5" w14:textId="77777777" w:rsidR="00391265" w:rsidRPr="00C0017E" w:rsidRDefault="00391265" w:rsidP="00391265">
      <w:pPr>
        <w:rPr>
          <w:highlight w:val="yellow"/>
          <w:lang w:eastAsia="sk-SK"/>
        </w:rPr>
      </w:pPr>
    </w:p>
    <w:p w14:paraId="1FB6B26A" w14:textId="77777777" w:rsidR="00434BB4" w:rsidRPr="00401152" w:rsidRDefault="00401152" w:rsidP="00A17203">
      <w:pPr>
        <w:spacing w:after="0"/>
        <w:rPr>
          <w:b/>
        </w:rPr>
      </w:pPr>
      <w:r>
        <w:rPr>
          <w:b/>
        </w:rPr>
        <w:t xml:space="preserve">SO </w:t>
      </w:r>
      <w:r w:rsidR="00434BB4" w:rsidRPr="00401152">
        <w:rPr>
          <w:b/>
        </w:rPr>
        <w:t>101-00 (úsek 3,700 – 33,016), 113-00 (úsek 33,700 – 33,016)</w:t>
      </w:r>
      <w:r w:rsidR="006F597A" w:rsidRPr="00401152">
        <w:rPr>
          <w:b/>
        </w:rPr>
        <w:t>_</w:t>
      </w:r>
    </w:p>
    <w:p w14:paraId="3EE74767" w14:textId="77777777" w:rsidR="006F597A" w:rsidRPr="00401152" w:rsidRDefault="006F597A" w:rsidP="006F597A">
      <w:r w:rsidRPr="00401152">
        <w:t>Súčasne s objektom 101-00 musí byť zrealizovaný aj objekt 217-00 a súvisiace oporné konštrukcie, komunikácie medzi odpočívadlom a SSUD 103-00, 126-00.</w:t>
      </w:r>
    </w:p>
    <w:p w14:paraId="49AB0B6A" w14:textId="77777777" w:rsidR="006F597A" w:rsidRPr="00401152" w:rsidRDefault="006F597A" w:rsidP="006F597A">
      <w:r w:rsidRPr="00401152">
        <w:t>_Počas realizácie diaľnice bude doprava odkláňaná z ĽJP do PJP vždy podľa aktuálnej fázy výstavby.</w:t>
      </w:r>
    </w:p>
    <w:p w14:paraId="41E1C8E9" w14:textId="77777777" w:rsidR="006F597A" w:rsidRPr="00401152" w:rsidRDefault="006F597A" w:rsidP="006F597A">
      <w:r w:rsidRPr="00401152">
        <w:t>_prepojenie medzi I/11 a D3 pri motoreste DUO musí byť zachované až do doby zrealizovania preložky cesty I/11 v Oščadnici (103-00).</w:t>
      </w:r>
    </w:p>
    <w:p w14:paraId="0DE55F99" w14:textId="77777777" w:rsidR="006F597A" w:rsidRPr="00401152" w:rsidRDefault="00434BB4" w:rsidP="006F597A">
      <w:r w:rsidRPr="00401152">
        <w:t>101-00 (úsek 33,016 – 37,020)</w:t>
      </w:r>
      <w:r w:rsidR="006F597A" w:rsidRPr="00401152">
        <w:t>_Pred výstavbu telesa diaľnice musí byť v km  33,375 – 33,700 zrealizovaný objekt 230-00,</w:t>
      </w:r>
    </w:p>
    <w:p w14:paraId="339138F7" w14:textId="77777777" w:rsidR="006F597A" w:rsidRPr="00401152" w:rsidRDefault="006F597A" w:rsidP="006F597A">
      <w:r w:rsidRPr="00401152">
        <w:t>V km 34,300 – 34,400 musí byť zrealizovaný priepust v km 34,238 a objekt 124-00.</w:t>
      </w:r>
    </w:p>
    <w:p w14:paraId="6543210A" w14:textId="77777777" w:rsidR="006F597A" w:rsidRPr="00401152" w:rsidRDefault="006F597A" w:rsidP="006F597A">
      <w:r w:rsidRPr="00401152">
        <w:t>V km 34,340 je potrebné vo fáze budovania PJP vybudovať obtokový priepust na objekte 522-00 a súčasne zrealizovať časť priepustu pod PJP. Obtok musí byť funkčný po celý čas, t.j. až po výmenu pôvodnej ŽB rúry pod ĽJP za novú sklolaminátovú.</w:t>
      </w:r>
    </w:p>
    <w:p w14:paraId="5B575725" w14:textId="77777777" w:rsidR="00434BB4" w:rsidRPr="00401152" w:rsidRDefault="00401152" w:rsidP="00A17203">
      <w:pPr>
        <w:spacing w:after="0"/>
        <w:rPr>
          <w:b/>
        </w:rPr>
      </w:pPr>
      <w:r w:rsidRPr="00401152">
        <w:rPr>
          <w:b/>
        </w:rPr>
        <w:t xml:space="preserve">SO </w:t>
      </w:r>
      <w:r w:rsidR="00434BB4" w:rsidRPr="00401152">
        <w:rPr>
          <w:b/>
        </w:rPr>
        <w:t>102-00</w:t>
      </w:r>
    </w:p>
    <w:p w14:paraId="40B71077" w14:textId="77777777" w:rsidR="006F597A" w:rsidRPr="00401152" w:rsidRDefault="006F597A" w:rsidP="006F597A">
      <w:r w:rsidRPr="00401152">
        <w:t>Rekonštrukcia MK do Capkov bude prebiehať za úplnej výluky na tomto úseku cesty. Obchádzka bude vyznačená po ulici A. Hlinku, mostnom objekte "Bailey Bridge" a následne cez Bukovský potok (tu bude nutné v mieste "brodu" vybudovať dočasné zatrúbnenie) po účelovej komunikácii popod estakádu D3.</w:t>
      </w:r>
    </w:p>
    <w:p w14:paraId="49FF7FE5" w14:textId="77777777" w:rsidR="00434BB4" w:rsidRPr="00401152" w:rsidRDefault="00401152" w:rsidP="00A17203">
      <w:pPr>
        <w:spacing w:after="0"/>
        <w:rPr>
          <w:b/>
        </w:rPr>
      </w:pPr>
      <w:r w:rsidRPr="00401152">
        <w:rPr>
          <w:b/>
        </w:rPr>
        <w:t xml:space="preserve">SO </w:t>
      </w:r>
      <w:r w:rsidR="00434BB4" w:rsidRPr="00401152">
        <w:rPr>
          <w:b/>
        </w:rPr>
        <w:t>121-00</w:t>
      </w:r>
    </w:p>
    <w:p w14:paraId="69DA45C9" w14:textId="77777777" w:rsidR="006F597A" w:rsidRPr="00401152" w:rsidRDefault="006F597A" w:rsidP="00401152">
      <w:pPr>
        <w:spacing w:after="0"/>
      </w:pPr>
      <w:r w:rsidRPr="00401152">
        <w:t>Budovanie súčasne s mostom 201-00 a objektom kanalizácie 511-00 a 502-00.</w:t>
      </w:r>
    </w:p>
    <w:p w14:paraId="75B428CD" w14:textId="77777777" w:rsidR="006F597A" w:rsidRDefault="006F597A" w:rsidP="00401152">
      <w:pPr>
        <w:spacing w:after="100" w:afterAutospacing="1"/>
      </w:pPr>
      <w:r w:rsidRPr="00401152">
        <w:lastRenderedPageBreak/>
        <w:t>Súčasne s budovaním opôr mostu 201-00 sa zrealizuje dočasná obchádzka v úrovni budúcej nivelety cesty III/2013. Pred jej spustením je potrebné uložiť ORL pre objekty 511-00 a 502-00.</w:t>
      </w:r>
    </w:p>
    <w:p w14:paraId="1B8E392F" w14:textId="77777777" w:rsidR="00434BB4" w:rsidRPr="00401152" w:rsidRDefault="00401152" w:rsidP="00A17203">
      <w:pPr>
        <w:spacing w:after="0"/>
        <w:rPr>
          <w:b/>
        </w:rPr>
      </w:pPr>
      <w:r w:rsidRPr="00401152">
        <w:rPr>
          <w:b/>
        </w:rPr>
        <w:t xml:space="preserve">SO </w:t>
      </w:r>
      <w:r w:rsidR="00434BB4" w:rsidRPr="00401152">
        <w:rPr>
          <w:b/>
        </w:rPr>
        <w:t>122-00</w:t>
      </w:r>
    </w:p>
    <w:p w14:paraId="3A348B87" w14:textId="77777777" w:rsidR="00A17203" w:rsidRPr="00401152" w:rsidRDefault="006F597A" w:rsidP="006F597A">
      <w:r w:rsidRPr="00401152">
        <w:t>Budovanie súčasne s obchádzkou na objekte 121-00.</w:t>
      </w:r>
    </w:p>
    <w:p w14:paraId="0CD99083" w14:textId="77777777" w:rsidR="00434BB4" w:rsidRPr="00401152" w:rsidRDefault="00401152" w:rsidP="00A17203">
      <w:pPr>
        <w:spacing w:after="0"/>
        <w:rPr>
          <w:b/>
        </w:rPr>
      </w:pPr>
      <w:r w:rsidRPr="00401152">
        <w:rPr>
          <w:b/>
        </w:rPr>
        <w:t xml:space="preserve">SO </w:t>
      </w:r>
      <w:r w:rsidR="00434BB4" w:rsidRPr="00401152">
        <w:rPr>
          <w:b/>
        </w:rPr>
        <w:t xml:space="preserve">124-00 </w:t>
      </w:r>
    </w:p>
    <w:p w14:paraId="1189BC99" w14:textId="77777777" w:rsidR="006F597A" w:rsidRPr="00401152" w:rsidRDefault="006F597A" w:rsidP="00401152">
      <w:pPr>
        <w:spacing w:after="120"/>
      </w:pPr>
      <w:r w:rsidRPr="00401152">
        <w:t>Budovanie súčasne s objektom 512-00.</w:t>
      </w:r>
    </w:p>
    <w:p w14:paraId="6C14E63D" w14:textId="77777777" w:rsidR="006F597A" w:rsidRPr="00401152" w:rsidRDefault="006F597A" w:rsidP="006F597A">
      <w:r w:rsidRPr="00401152">
        <w:t>Obchádzka vedená popri existujúcej komunikácii na dočasnom cestnom telese.</w:t>
      </w:r>
    </w:p>
    <w:p w14:paraId="78D195E3" w14:textId="77777777" w:rsidR="00434BB4" w:rsidRPr="00A17203" w:rsidRDefault="00A17203" w:rsidP="00434BB4">
      <w:pPr>
        <w:pStyle w:val="Marginalie-MA"/>
        <w:framePr w:w="0" w:hSpace="0" w:wrap="auto" w:vAnchor="margin" w:hAnchor="text" w:yAlign="inline"/>
        <w:rPr>
          <w:rFonts w:eastAsia="Calibri"/>
          <w:b/>
          <w:sz w:val="22"/>
          <w:szCs w:val="22"/>
          <w:lang w:eastAsia="en-US"/>
        </w:rPr>
      </w:pPr>
      <w:r w:rsidRPr="00A17203">
        <w:rPr>
          <w:rFonts w:eastAsia="Calibri"/>
          <w:b/>
          <w:sz w:val="22"/>
          <w:szCs w:val="22"/>
          <w:lang w:eastAsia="en-US"/>
        </w:rPr>
        <w:t xml:space="preserve">SO </w:t>
      </w:r>
      <w:r w:rsidR="00434BB4" w:rsidRPr="00A17203">
        <w:rPr>
          <w:rFonts w:eastAsia="Calibri"/>
          <w:b/>
          <w:sz w:val="22"/>
          <w:szCs w:val="22"/>
          <w:lang w:eastAsia="en-US"/>
        </w:rPr>
        <w:t>125-00 a 204-00</w:t>
      </w:r>
    </w:p>
    <w:p w14:paraId="1B701CAE" w14:textId="77777777" w:rsidR="006F597A" w:rsidRPr="00A17203" w:rsidRDefault="006F597A" w:rsidP="006F597A">
      <w:r w:rsidRPr="00A17203">
        <w:t xml:space="preserve"> _Podmienkou pre vybudovanie objektu 125-00 je realizácia priepustu pod cestou I/11 (562-00) a realizácia objektu 523-00 a prístupovej cesty 800-01.</w:t>
      </w:r>
    </w:p>
    <w:p w14:paraId="3708F263" w14:textId="77777777" w:rsidR="006F597A" w:rsidRPr="00A17203" w:rsidRDefault="006F597A" w:rsidP="006F597A">
      <w:r w:rsidRPr="00A17203">
        <w:t>_Súčasne s objektom 125-00 bude budovaná aj časť objektu 523-00 pod mostom 204-00.</w:t>
      </w:r>
    </w:p>
    <w:p w14:paraId="6D479C20" w14:textId="77777777" w:rsidR="006F597A" w:rsidRPr="00A17203" w:rsidRDefault="006F597A" w:rsidP="006F597A">
      <w:r w:rsidRPr="00A17203">
        <w:t>_Objekty kvôli zabezpečeniu prístupu do osady u Nemćákov nie je možné budovať súčasne.</w:t>
      </w:r>
    </w:p>
    <w:p w14:paraId="6F3D617F" w14:textId="77777777" w:rsidR="00CE1EB2" w:rsidRPr="00A17203" w:rsidRDefault="00A17203" w:rsidP="00CE1EB2">
      <w:pPr>
        <w:spacing w:after="0"/>
        <w:rPr>
          <w:b/>
        </w:rPr>
      </w:pPr>
      <w:r w:rsidRPr="00A17203">
        <w:rPr>
          <w:b/>
        </w:rPr>
        <w:t xml:space="preserve">SO </w:t>
      </w:r>
      <w:r w:rsidR="00CE1EB2" w:rsidRPr="00A17203">
        <w:rPr>
          <w:b/>
        </w:rPr>
        <w:t>126-00</w:t>
      </w:r>
    </w:p>
    <w:p w14:paraId="20D2384E" w14:textId="77777777" w:rsidR="006F597A" w:rsidRPr="00A17203" w:rsidRDefault="006F597A" w:rsidP="006F597A">
      <w:r w:rsidRPr="00A17203">
        <w:t>_pred realizáciou objektu 126-00 (jeho napojenia na obj. 125-00) musia byť zrealizované objekty 125-00 a 523-00.</w:t>
      </w:r>
    </w:p>
    <w:p w14:paraId="3BC6C2DB" w14:textId="77777777" w:rsidR="00CE1EB2" w:rsidRPr="00EC3EDD" w:rsidRDefault="00EC3EDD" w:rsidP="00CE1EB2">
      <w:pPr>
        <w:spacing w:after="0"/>
        <w:rPr>
          <w:b/>
        </w:rPr>
      </w:pPr>
      <w:r w:rsidRPr="00EC3EDD">
        <w:rPr>
          <w:b/>
        </w:rPr>
        <w:t xml:space="preserve">SO </w:t>
      </w:r>
      <w:r w:rsidR="00CE1EB2" w:rsidRPr="00EC3EDD">
        <w:rPr>
          <w:b/>
        </w:rPr>
        <w:t>127-00</w:t>
      </w:r>
    </w:p>
    <w:p w14:paraId="532E2014" w14:textId="77777777" w:rsidR="006F597A" w:rsidRPr="00A17203" w:rsidRDefault="006F597A" w:rsidP="006F597A">
      <w:r w:rsidRPr="00A17203">
        <w:t>_Realizácii musí predchádzať výstavba predportálových plôch objektu 101-00.</w:t>
      </w:r>
    </w:p>
    <w:p w14:paraId="2B9174E9" w14:textId="77777777" w:rsidR="00CE1EB2" w:rsidRPr="00EC3EDD" w:rsidRDefault="00EC3EDD" w:rsidP="00CE1EB2">
      <w:pPr>
        <w:spacing w:after="0"/>
        <w:rPr>
          <w:b/>
        </w:rPr>
      </w:pPr>
      <w:r w:rsidRPr="00EC3EDD">
        <w:rPr>
          <w:b/>
        </w:rPr>
        <w:t xml:space="preserve">SO </w:t>
      </w:r>
      <w:r w:rsidR="00CE1EB2" w:rsidRPr="00EC3EDD">
        <w:rPr>
          <w:b/>
        </w:rPr>
        <w:t>128-00</w:t>
      </w:r>
    </w:p>
    <w:p w14:paraId="063ED9BA" w14:textId="77777777" w:rsidR="006F597A" w:rsidRPr="00A17203" w:rsidRDefault="006F597A" w:rsidP="006F597A">
      <w:r w:rsidRPr="00A17203">
        <w:t>_Pred realizáciou preložky preložky MK bude potrebné zrealizovať objekty 237-00 a krajnú oporu č. 1 mostu 208-00.</w:t>
      </w:r>
    </w:p>
    <w:p w14:paraId="333125C6" w14:textId="77777777" w:rsidR="006F597A" w:rsidRPr="00A17203" w:rsidRDefault="006F597A" w:rsidP="006F597A">
      <w:pPr>
        <w:pStyle w:val="Nadpis2"/>
        <w:tabs>
          <w:tab w:val="clear" w:pos="851"/>
          <w:tab w:val="num" w:pos="142"/>
        </w:tabs>
        <w:spacing w:before="54" w:after="0" w:line="284" w:lineRule="atLeast"/>
        <w:jc w:val="left"/>
      </w:pPr>
      <w:bookmarkStart w:id="122" w:name="_Toc52615276"/>
      <w:bookmarkStart w:id="123" w:name="_Toc167275786"/>
      <w:r w:rsidRPr="00A17203">
        <w:t>Mostné objekty</w:t>
      </w:r>
      <w:bookmarkEnd w:id="122"/>
      <w:bookmarkEnd w:id="123"/>
    </w:p>
    <w:p w14:paraId="5CF4443D" w14:textId="77777777" w:rsidR="006F597A" w:rsidRPr="00B50115" w:rsidRDefault="006F597A" w:rsidP="00CE1EB2">
      <w:pPr>
        <w:pStyle w:val="Nadpis3"/>
      </w:pPr>
      <w:bookmarkStart w:id="124" w:name="_Toc167275787"/>
      <w:r w:rsidRPr="00B50115">
        <w:t>Zvláštne požiadavky týkajúce sa výstavby mostných objektov</w:t>
      </w:r>
      <w:r w:rsidR="00E52CFE">
        <w:t>, ktoré odporúčame zohľadniť</w:t>
      </w:r>
      <w:r w:rsidR="00B13B84">
        <w:t xml:space="preserve"> v prípade ak bude DSP akceptovaná zhotoviteľom</w:t>
      </w:r>
      <w:bookmarkEnd w:id="124"/>
    </w:p>
    <w:p w14:paraId="21EAC362" w14:textId="77777777" w:rsidR="00B50115" w:rsidRDefault="00B50115" w:rsidP="001347F5">
      <w:pPr>
        <w:pStyle w:val="Marginalie-MA"/>
        <w:framePr w:w="0" w:hSpace="0" w:wrap="auto" w:vAnchor="margin" w:hAnchor="text" w:yAlign="inline"/>
        <w:rPr>
          <w:rFonts w:eastAsia="Calibri"/>
          <w:sz w:val="22"/>
          <w:szCs w:val="22"/>
          <w:lang w:eastAsia="en-US"/>
        </w:rPr>
      </w:pPr>
    </w:p>
    <w:p w14:paraId="46565DAB" w14:textId="77777777" w:rsidR="001347F5" w:rsidRPr="00A17203" w:rsidRDefault="00A17203" w:rsidP="001347F5">
      <w:pPr>
        <w:pStyle w:val="Marginalie-MA"/>
        <w:framePr w:w="0" w:hSpace="0" w:wrap="auto" w:vAnchor="margin" w:hAnchor="text" w:yAlign="inline"/>
        <w:rPr>
          <w:rFonts w:eastAsia="Calibri"/>
          <w:sz w:val="22"/>
          <w:szCs w:val="22"/>
          <w:lang w:eastAsia="en-US"/>
        </w:rPr>
      </w:pPr>
      <w:r w:rsidRPr="00A17203">
        <w:rPr>
          <w:rFonts w:eastAsia="Calibri"/>
          <w:sz w:val="22"/>
          <w:szCs w:val="22"/>
          <w:lang w:eastAsia="en-US"/>
        </w:rPr>
        <w:t xml:space="preserve">SO </w:t>
      </w:r>
      <w:r w:rsidR="001347F5" w:rsidRPr="00A17203">
        <w:rPr>
          <w:rFonts w:eastAsia="Calibri"/>
          <w:sz w:val="22"/>
          <w:szCs w:val="22"/>
          <w:lang w:eastAsia="en-US"/>
        </w:rPr>
        <w:t>201-00</w:t>
      </w:r>
    </w:p>
    <w:p w14:paraId="7A544581" w14:textId="77777777" w:rsidR="006F597A" w:rsidRPr="00A17203" w:rsidRDefault="006F597A" w:rsidP="006F597A">
      <w:r w:rsidRPr="00A17203">
        <w:t>_Pre výstavbu mosta 201-00. Platí rovnaké obmedzenie ako pre objekt 121-00.</w:t>
      </w:r>
    </w:p>
    <w:p w14:paraId="0DFB64A5" w14:textId="77777777" w:rsidR="006F597A" w:rsidRPr="00A17203" w:rsidRDefault="006F597A" w:rsidP="006F597A">
      <w:r w:rsidRPr="00A17203">
        <w:t xml:space="preserve">Zakladanie objektu budovať a koordinovať spoločne s ORL objektov 511-00 a 502-00.  </w:t>
      </w:r>
    </w:p>
    <w:p w14:paraId="0050CE4F" w14:textId="77777777"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 SO </w:t>
      </w:r>
      <w:r w:rsidR="001347F5" w:rsidRPr="00B50115">
        <w:rPr>
          <w:rFonts w:eastAsia="Calibri"/>
          <w:sz w:val="22"/>
          <w:szCs w:val="22"/>
          <w:lang w:eastAsia="en-US"/>
        </w:rPr>
        <w:t>202-00</w:t>
      </w:r>
    </w:p>
    <w:p w14:paraId="3707614D" w14:textId="77777777" w:rsidR="006F597A" w:rsidRPr="00B50115" w:rsidRDefault="006F597A" w:rsidP="006F597A">
      <w:r w:rsidRPr="00B50115">
        <w:t>_ Pred montážou nosníkov musia byť zrealizované preložky liniek v blízkosti objektu (626-00 a 628-00).</w:t>
      </w:r>
    </w:p>
    <w:p w14:paraId="312C8E15" w14:textId="77777777"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203-00</w:t>
      </w:r>
    </w:p>
    <w:p w14:paraId="15538BF4" w14:textId="77777777" w:rsidR="006F597A" w:rsidRPr="00B50115" w:rsidRDefault="006F597A" w:rsidP="006F597A">
      <w:r w:rsidRPr="00B50115">
        <w:t>_Výstavbu spodnej stavby mosta budovať súčasne s oporným múrom na objekte 131-00.</w:t>
      </w:r>
    </w:p>
    <w:p w14:paraId="412CDEB1" w14:textId="77777777"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204-00</w:t>
      </w:r>
    </w:p>
    <w:p w14:paraId="7167F7FA" w14:textId="77777777" w:rsidR="006F597A" w:rsidRPr="00B50115" w:rsidRDefault="006F597A" w:rsidP="006F597A">
      <w:r w:rsidRPr="00B50115">
        <w:t>_Pred montážou nosníkov musia byť zrealizované preložky liniek VN liniek č. 109 a 113 a VVN č. 603/7855 (623-00 a 624-00).</w:t>
      </w:r>
    </w:p>
    <w:p w14:paraId="3CA11D31" w14:textId="77777777"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205-00</w:t>
      </w:r>
    </w:p>
    <w:p w14:paraId="0BE9C5E2" w14:textId="77777777" w:rsidR="006F597A" w:rsidRPr="00B50115" w:rsidRDefault="006F597A" w:rsidP="006F597A">
      <w:r w:rsidRPr="00B50115">
        <w:t>_Pred realizáciou základov mostu 205-00 musí byť vybudovaný zárubný múr 233-00, ktorý zabezpečuje vonkajšiu stabilitu zosuvného územia.</w:t>
      </w:r>
    </w:p>
    <w:p w14:paraId="225923DA" w14:textId="77777777"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lastRenderedPageBreak/>
        <w:t xml:space="preserve">SO </w:t>
      </w:r>
      <w:r w:rsidR="001347F5" w:rsidRPr="00B50115">
        <w:rPr>
          <w:rFonts w:eastAsia="Calibri"/>
          <w:sz w:val="22"/>
          <w:szCs w:val="22"/>
          <w:lang w:eastAsia="en-US"/>
        </w:rPr>
        <w:t>208-00</w:t>
      </w:r>
    </w:p>
    <w:p w14:paraId="50C1373D" w14:textId="77777777" w:rsidR="006F597A" w:rsidRPr="00B50115" w:rsidRDefault="006F597A" w:rsidP="006F597A">
      <w:r w:rsidRPr="00B50115">
        <w:t xml:space="preserve">_Pred výkopom základov pre oporu č. 1 je potrebné zrealizovať časť objektu 237-00, ktorý bude zároveň zabezpečovať stavebnú jamu pre oporu č.1 mosta. </w:t>
      </w:r>
    </w:p>
    <w:p w14:paraId="1F70FF38" w14:textId="77777777" w:rsidR="006F597A" w:rsidRPr="00B50115" w:rsidRDefault="006F597A" w:rsidP="006F597A">
      <w:r w:rsidRPr="00B50115">
        <w:t>_Po vybudovaní opory č.1 bude zrealizovaná preložka miestnej komunikácie (obj. 128-00), na ktorú bude prevedená premávka. Následne bude vybudovaná opora č.2.</w:t>
      </w:r>
    </w:p>
    <w:p w14:paraId="4CFBDBF0" w14:textId="77777777"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209-00, 210-00</w:t>
      </w:r>
    </w:p>
    <w:p w14:paraId="753162CC" w14:textId="77777777" w:rsidR="006F597A" w:rsidRPr="00B50115" w:rsidRDefault="006F597A" w:rsidP="006F597A">
      <w:r w:rsidRPr="00B50115">
        <w:t>_Pri zakladaní mostov 209-00 a 210-00 bude potrebné zabezpečiť opory už zrealizovaných mostných objektov. Mosty pôjdu do výstavby v poradí 209-00 pravý most, 210-00 a 209-00 ľavý most.</w:t>
      </w:r>
    </w:p>
    <w:p w14:paraId="05E46B67" w14:textId="77777777" w:rsidR="006F597A" w:rsidRPr="00AC484D" w:rsidRDefault="006F597A" w:rsidP="006F597A">
      <w:pPr>
        <w:pStyle w:val="Nadpis2"/>
        <w:tabs>
          <w:tab w:val="clear" w:pos="851"/>
          <w:tab w:val="num" w:pos="142"/>
        </w:tabs>
        <w:spacing w:before="54" w:after="0" w:line="284" w:lineRule="atLeast"/>
        <w:jc w:val="left"/>
      </w:pPr>
      <w:bookmarkStart w:id="125" w:name="_Ref17091678"/>
      <w:bookmarkStart w:id="126" w:name="_Toc52615277"/>
      <w:bookmarkStart w:id="127" w:name="_Toc167275788"/>
      <w:r w:rsidRPr="00AC484D">
        <w:t>Tunel Horelica</w:t>
      </w:r>
      <w:bookmarkEnd w:id="125"/>
      <w:bookmarkEnd w:id="126"/>
      <w:bookmarkEnd w:id="127"/>
    </w:p>
    <w:p w14:paraId="26F90B1D" w14:textId="77777777" w:rsidR="006F597A" w:rsidRPr="00AC484D" w:rsidRDefault="00D657BB" w:rsidP="006F597A">
      <w:r w:rsidRPr="00AC484D">
        <w:t xml:space="preserve">Vzhľadom k schválenému POV orgánmi štátnej správy sa odporúča dodržať POV. V prípade, že uchádzač, resp. budúci zhotoviteľ navrhne iný POV, bude povinný získať súhlasné stanoviská dotknutých zložiek (HaZZ, PPZ, </w:t>
      </w:r>
      <w:r w:rsidR="00B71A4E" w:rsidRPr="00AC484D">
        <w:t xml:space="preserve">banský úrad </w:t>
      </w:r>
      <w:r w:rsidRPr="00AC484D">
        <w:t>atď.....)</w:t>
      </w:r>
      <w:r w:rsidR="00B71A4E" w:rsidRPr="00AC484D">
        <w:t xml:space="preserve">. POV musí zohľadňovať </w:t>
      </w:r>
      <w:r w:rsidR="0026240B" w:rsidRPr="00AC484D">
        <w:t xml:space="preserve">požiadavku objednávateľa, a to, aby doprava </w:t>
      </w:r>
      <w:r w:rsidR="00FD2F82" w:rsidRPr="00AC484D">
        <w:t>pri výstavbe, resp. rekonštrukcii paralelnej tun. rúry bola vždy maximálne zachovaná.</w:t>
      </w:r>
    </w:p>
    <w:p w14:paraId="3B2C26F3" w14:textId="77777777" w:rsidR="006F597A" w:rsidRPr="00AC484D" w:rsidRDefault="000C56AD" w:rsidP="006F597A">
      <w:r w:rsidRPr="00AC484D">
        <w:t>Rekonštrukcia</w:t>
      </w:r>
      <w:r w:rsidR="006F597A" w:rsidRPr="00AC484D">
        <w:t xml:space="preserve"> LTR (existujúcej):</w:t>
      </w:r>
    </w:p>
    <w:p w14:paraId="27DF178D" w14:textId="77777777" w:rsidR="006F597A" w:rsidRPr="00AC484D" w:rsidRDefault="006F597A" w:rsidP="001C1250">
      <w:pPr>
        <w:pStyle w:val="Odsekzoznamu"/>
        <w:numPr>
          <w:ilvl w:val="0"/>
          <w:numId w:val="14"/>
        </w:numPr>
        <w:spacing w:before="54" w:after="0" w:line="284" w:lineRule="atLeast"/>
        <w:jc w:val="left"/>
      </w:pPr>
      <w:r w:rsidRPr="00AC484D">
        <w:t>kompletná demontáž technologického vybavenia existujúcej tunelovej rúry</w:t>
      </w:r>
    </w:p>
    <w:p w14:paraId="34974128" w14:textId="1D508695" w:rsidR="006F597A" w:rsidRPr="00AC484D" w:rsidRDefault="006F597A" w:rsidP="001C1250">
      <w:pPr>
        <w:pStyle w:val="Odsekzoznamu"/>
        <w:numPr>
          <w:ilvl w:val="0"/>
          <w:numId w:val="14"/>
        </w:numPr>
        <w:spacing w:before="54" w:after="0" w:line="284" w:lineRule="atLeast"/>
        <w:jc w:val="left"/>
      </w:pPr>
      <w:r w:rsidRPr="00AC484D">
        <w:t>začiatok demolačných prác (demolácie vozovky s podkladnými vrstvami, chodníkov, káblovodov</w:t>
      </w:r>
      <w:r w:rsidR="00A21BDE">
        <w:t xml:space="preserve"> </w:t>
      </w:r>
      <w:r w:rsidR="007B3EF4">
        <w:t xml:space="preserve">, </w:t>
      </w:r>
      <w:r w:rsidR="00A21BDE">
        <w:t>požiarneho vodovodu</w:t>
      </w:r>
      <w:r w:rsidRPr="00AC484D">
        <w:t xml:space="preserve"> až po sekundárne ostenie tunela</w:t>
      </w:r>
    </w:p>
    <w:p w14:paraId="29AB7991" w14:textId="77777777" w:rsidR="006F597A" w:rsidRPr="00AC484D" w:rsidRDefault="006F597A" w:rsidP="001C1250">
      <w:pPr>
        <w:pStyle w:val="Odsekzoznamu"/>
        <w:numPr>
          <w:ilvl w:val="0"/>
          <w:numId w:val="14"/>
        </w:numPr>
        <w:spacing w:before="54" w:after="0" w:line="284" w:lineRule="atLeast"/>
        <w:jc w:val="left"/>
      </w:pPr>
      <w:r w:rsidRPr="00AC484D">
        <w:t>realizácia odvodnenia</w:t>
      </w:r>
    </w:p>
    <w:p w14:paraId="326387F1" w14:textId="77777777" w:rsidR="006F597A" w:rsidRPr="00AC484D" w:rsidRDefault="006F597A" w:rsidP="001C1250">
      <w:pPr>
        <w:pStyle w:val="Odsekzoznamu"/>
        <w:numPr>
          <w:ilvl w:val="0"/>
          <w:numId w:val="14"/>
        </w:numPr>
        <w:spacing w:before="54" w:after="0" w:line="284" w:lineRule="atLeast"/>
        <w:jc w:val="left"/>
      </w:pPr>
      <w:r w:rsidRPr="00AC484D">
        <w:t>pokládka podkladných vrstiev vozovky</w:t>
      </w:r>
    </w:p>
    <w:p w14:paraId="2F630158" w14:textId="77777777" w:rsidR="006F597A" w:rsidRPr="00AC484D" w:rsidRDefault="006F597A" w:rsidP="001C1250">
      <w:pPr>
        <w:pStyle w:val="Odsekzoznamu"/>
        <w:numPr>
          <w:ilvl w:val="0"/>
          <w:numId w:val="14"/>
        </w:numPr>
        <w:spacing w:before="54" w:after="0" w:line="284" w:lineRule="atLeast"/>
        <w:jc w:val="left"/>
      </w:pPr>
      <w:r w:rsidRPr="00AC484D">
        <w:t>realizácia podkladných betónov, obrubníkov a štrbinových žľabov</w:t>
      </w:r>
    </w:p>
    <w:p w14:paraId="043749D1" w14:textId="77777777" w:rsidR="006F597A" w:rsidRPr="00AC484D" w:rsidRDefault="006F597A" w:rsidP="001C1250">
      <w:pPr>
        <w:pStyle w:val="Odsekzoznamu"/>
        <w:numPr>
          <w:ilvl w:val="0"/>
          <w:numId w:val="14"/>
        </w:numPr>
        <w:spacing w:before="54" w:after="0" w:line="284" w:lineRule="atLeast"/>
        <w:jc w:val="left"/>
      </w:pPr>
      <w:r w:rsidRPr="00AC484D">
        <w:t>vyhotovenie káblovodov, chodníkov</w:t>
      </w:r>
      <w:r w:rsidR="000C56AD" w:rsidRPr="00AC484D">
        <w:t xml:space="preserve"> a požiarneho vodovodu</w:t>
      </w:r>
    </w:p>
    <w:p w14:paraId="581776EB" w14:textId="77777777" w:rsidR="006F597A" w:rsidRPr="00AC484D" w:rsidRDefault="006F597A" w:rsidP="001C1250">
      <w:pPr>
        <w:pStyle w:val="Odsekzoznamu"/>
        <w:numPr>
          <w:ilvl w:val="0"/>
          <w:numId w:val="14"/>
        </w:numPr>
        <w:spacing w:before="54" w:after="0" w:line="284" w:lineRule="atLeast"/>
        <w:jc w:val="left"/>
      </w:pPr>
      <w:r w:rsidRPr="00AC484D">
        <w:t>realizácia CB vozovky</w:t>
      </w:r>
    </w:p>
    <w:p w14:paraId="173A04B8" w14:textId="77777777" w:rsidR="006F597A" w:rsidRPr="00AC484D" w:rsidRDefault="006F597A" w:rsidP="001C1250">
      <w:pPr>
        <w:pStyle w:val="Odsekzoznamu"/>
        <w:numPr>
          <w:ilvl w:val="0"/>
          <w:numId w:val="14"/>
        </w:numPr>
        <w:spacing w:before="54" w:after="0" w:line="284" w:lineRule="atLeast"/>
        <w:jc w:val="left"/>
      </w:pPr>
      <w:r w:rsidRPr="00AC484D">
        <w:t>sanácia sekundárneho ostenia + náter ostenia</w:t>
      </w:r>
    </w:p>
    <w:p w14:paraId="27D3B72D" w14:textId="77777777" w:rsidR="006F597A" w:rsidRPr="00AC484D" w:rsidRDefault="006F597A" w:rsidP="001C1250">
      <w:pPr>
        <w:pStyle w:val="Odsekzoznamu"/>
        <w:numPr>
          <w:ilvl w:val="0"/>
          <w:numId w:val="14"/>
        </w:numPr>
        <w:spacing w:before="54" w:after="0" w:line="284" w:lineRule="atLeast"/>
        <w:jc w:val="left"/>
      </w:pPr>
      <w:r w:rsidRPr="00AC484D">
        <w:t>montáž technológie LTR</w:t>
      </w:r>
    </w:p>
    <w:p w14:paraId="0026F2E6" w14:textId="77777777" w:rsidR="006F597A" w:rsidRPr="00AC484D" w:rsidRDefault="006F597A" w:rsidP="001C1250">
      <w:pPr>
        <w:pStyle w:val="Odsekzoznamu"/>
        <w:numPr>
          <w:ilvl w:val="0"/>
          <w:numId w:val="14"/>
        </w:numPr>
        <w:spacing w:before="54" w:after="0" w:line="284" w:lineRule="atLeast"/>
        <w:jc w:val="left"/>
      </w:pPr>
      <w:r w:rsidRPr="00AC484D">
        <w:t>technologické dovybavenie PTO Horelica</w:t>
      </w:r>
    </w:p>
    <w:p w14:paraId="714101D9" w14:textId="77777777" w:rsidR="006F597A" w:rsidRPr="00AC484D" w:rsidRDefault="006F597A" w:rsidP="006F597A">
      <w:pPr>
        <w:pStyle w:val="Odsekzoznamu"/>
        <w:ind w:left="0"/>
      </w:pPr>
    </w:p>
    <w:p w14:paraId="65F0C6AF" w14:textId="77777777" w:rsidR="006F597A" w:rsidRPr="00AC484D" w:rsidRDefault="006F597A" w:rsidP="00CE1EB2">
      <w:pPr>
        <w:pStyle w:val="Nadpis3"/>
      </w:pPr>
      <w:bookmarkStart w:id="128" w:name="_Toc167275789"/>
      <w:r w:rsidRPr="00AC484D">
        <w:t>Zvláštne požiadavky týkajúce sa výstavby objektov tunela Horelica</w:t>
      </w:r>
      <w:bookmarkEnd w:id="128"/>
    </w:p>
    <w:p w14:paraId="61032288" w14:textId="77777777" w:rsidR="006F597A" w:rsidRPr="00AC484D" w:rsidRDefault="006F597A" w:rsidP="006F597A">
      <w:r w:rsidRPr="00AC484D">
        <w:t xml:space="preserve">Pred samotnou realizáciou druhej tunelovej rúry tunela Horelica je potrebné vybudovať prístupovú komunikáciu 800-02 k východnému portálu Žilina. </w:t>
      </w:r>
    </w:p>
    <w:p w14:paraId="50509804" w14:textId="77777777" w:rsidR="006F597A" w:rsidRPr="00AC484D" w:rsidRDefault="006F597A" w:rsidP="006F597A">
      <w:r w:rsidRPr="00AC484D">
        <w:t xml:space="preserve">Realizácia druhej tunelovej rúry PTR a rekonštrukcia existujúcej LTR bude prebiehať za  prevádzky s čo možno minimálnym obmedzením dopravy v tuneli Horelica. S tohto dôvodu je potrebné prijať opatrenia pri výstavbe a rekonštrukcií tunela Horelica, ktoré sú bližšie popísané v samostatnej prílohe č. 4 POV tunela Horelica. </w:t>
      </w:r>
    </w:p>
    <w:p w14:paraId="3EE4BEC6" w14:textId="77777777" w:rsidR="008304AF" w:rsidRPr="00AC484D" w:rsidRDefault="008304AF" w:rsidP="008304AF">
      <w:r w:rsidRPr="00AC484D">
        <w:t>V rámci IGHP nebola spracovaná analýza horniny na obsah minerálov spôsobujúcich napúčanie horniny. Počas realizácie tunela odporúčame takúto analýzu spracovať a v prípade potreby stanoviť možné tlaky od napúčania horniny. Výsledky tejto analýzy bude potrebné posúdiť a spracovať návrh konštrukcie sekundárneho ostenia na tieto účinky.</w:t>
      </w:r>
    </w:p>
    <w:p w14:paraId="68778C4B" w14:textId="77777777" w:rsidR="001347F5" w:rsidRPr="00AC484D" w:rsidRDefault="001347F5" w:rsidP="001347F5">
      <w:pPr>
        <w:pStyle w:val="Marginalie-MA"/>
        <w:framePr w:w="0" w:hSpace="0" w:wrap="auto" w:vAnchor="margin" w:hAnchor="text" w:yAlign="inline"/>
        <w:rPr>
          <w:rFonts w:eastAsia="Calibri"/>
          <w:sz w:val="22"/>
          <w:szCs w:val="22"/>
          <w:lang w:eastAsia="en-US"/>
        </w:rPr>
      </w:pPr>
      <w:r w:rsidRPr="00AC484D">
        <w:rPr>
          <w:rFonts w:eastAsia="Calibri"/>
          <w:sz w:val="22"/>
          <w:szCs w:val="22"/>
          <w:lang w:eastAsia="en-US"/>
        </w:rPr>
        <w:t>401-00.012</w:t>
      </w:r>
    </w:p>
    <w:p w14:paraId="4D4DF555" w14:textId="77777777" w:rsidR="001347F5" w:rsidRPr="00AC484D" w:rsidRDefault="001347F5" w:rsidP="001347F5">
      <w:pPr>
        <w:pStyle w:val="Marginalie-MA"/>
        <w:framePr w:w="0" w:hSpace="0" w:wrap="auto" w:vAnchor="margin" w:hAnchor="text" w:yAlign="inline"/>
        <w:rPr>
          <w:rFonts w:eastAsia="Calibri"/>
          <w:sz w:val="22"/>
          <w:szCs w:val="22"/>
          <w:lang w:eastAsia="en-US"/>
        </w:rPr>
      </w:pPr>
      <w:r w:rsidRPr="00AC484D">
        <w:rPr>
          <w:rFonts w:eastAsia="Calibri"/>
          <w:sz w:val="22"/>
          <w:szCs w:val="22"/>
          <w:lang w:eastAsia="en-US"/>
        </w:rPr>
        <w:t>401-00.022</w:t>
      </w:r>
    </w:p>
    <w:p w14:paraId="42C9A0C9" w14:textId="77777777" w:rsidR="006F597A" w:rsidRPr="00AC484D" w:rsidRDefault="006F597A" w:rsidP="006F597A">
      <w:r w:rsidRPr="00AC484D">
        <w:t>Musí byť budovaný súčasne s objektom 402-01 a 402-02. Pred začiatkom výstavby na predmetnom SO musia byť ukončené práce na objektoch kanalizácií vedení a vodovodov.</w:t>
      </w:r>
    </w:p>
    <w:p w14:paraId="04AF911E" w14:textId="77777777" w:rsidR="006F597A" w:rsidRDefault="006F597A" w:rsidP="006F597A">
      <w:pPr>
        <w:pStyle w:val="Nadpis2"/>
        <w:tabs>
          <w:tab w:val="clear" w:pos="851"/>
          <w:tab w:val="num" w:pos="142"/>
        </w:tabs>
        <w:spacing w:before="54" w:after="0" w:line="284" w:lineRule="atLeast"/>
        <w:jc w:val="left"/>
      </w:pPr>
      <w:bookmarkStart w:id="129" w:name="_Toc52615278"/>
      <w:bookmarkStart w:id="130" w:name="_Toc167275790"/>
      <w:r w:rsidRPr="00B50115">
        <w:lastRenderedPageBreak/>
        <w:t>Geotechnické objekty</w:t>
      </w:r>
      <w:bookmarkEnd w:id="129"/>
      <w:bookmarkEnd w:id="130"/>
    </w:p>
    <w:p w14:paraId="5E5EDABA" w14:textId="77777777" w:rsidR="00B50115" w:rsidRPr="00B50115" w:rsidRDefault="00B50115" w:rsidP="003E7451">
      <w:pPr>
        <w:spacing w:after="0"/>
      </w:pPr>
    </w:p>
    <w:p w14:paraId="77F9FF90" w14:textId="77777777" w:rsidR="006F597A" w:rsidRPr="00B50115" w:rsidRDefault="006F597A" w:rsidP="003E7451">
      <w:pPr>
        <w:spacing w:after="0"/>
      </w:pPr>
      <w:r w:rsidRPr="00B50115">
        <w:t>Všeobecný postup výstavby pre geotechnické konštrukcie.</w:t>
      </w:r>
    </w:p>
    <w:p w14:paraId="4CCE2A07" w14:textId="77777777" w:rsidR="006F597A" w:rsidRPr="00B50115" w:rsidRDefault="006F597A" w:rsidP="003E7451">
      <w:pPr>
        <w:spacing w:after="0"/>
      </w:pPr>
      <w:r w:rsidRPr="00B50115">
        <w:t>_Príprava územia – odstránenie vegetácie, stiahnutie ornice</w:t>
      </w:r>
    </w:p>
    <w:p w14:paraId="1C2F2BFB" w14:textId="77777777" w:rsidR="006F597A" w:rsidRPr="00B50115" w:rsidRDefault="006F597A" w:rsidP="003E7451">
      <w:pPr>
        <w:spacing w:after="0"/>
      </w:pPr>
      <w:r w:rsidRPr="00B50115">
        <w:t>_Vyhĺbenie stavebnej jamy na úroveň dna etáže / základovej škáry</w:t>
      </w:r>
    </w:p>
    <w:p w14:paraId="58B70311" w14:textId="77777777" w:rsidR="006F597A" w:rsidRPr="00B50115" w:rsidRDefault="006F597A" w:rsidP="003E7451">
      <w:pPr>
        <w:spacing w:after="0"/>
      </w:pPr>
      <w:r w:rsidRPr="00B50115">
        <w:t>_Zabezpečenie svahov stavebnej jamy (Ak je súčasťou objektu)</w:t>
      </w:r>
    </w:p>
    <w:p w14:paraId="7FFD7691" w14:textId="77777777" w:rsidR="006F597A" w:rsidRPr="00B50115" w:rsidRDefault="00B50115" w:rsidP="003E7451">
      <w:pPr>
        <w:spacing w:after="0"/>
      </w:pPr>
      <w:r>
        <w:t>_R</w:t>
      </w:r>
      <w:r w:rsidR="006F597A" w:rsidRPr="00B50115">
        <w:t>ealizácia základovej konštrukcie</w:t>
      </w:r>
    </w:p>
    <w:p w14:paraId="39BA9F3F" w14:textId="77777777" w:rsidR="006F597A" w:rsidRPr="00B50115" w:rsidRDefault="006F597A" w:rsidP="003E7451">
      <w:pPr>
        <w:spacing w:after="0"/>
      </w:pPr>
      <w:r w:rsidRPr="00B50115">
        <w:t>_Realizácia geotechnickej konštrukcie</w:t>
      </w:r>
    </w:p>
    <w:p w14:paraId="477C166B" w14:textId="77777777" w:rsidR="006F597A" w:rsidRPr="00B50115" w:rsidRDefault="006F597A" w:rsidP="003E7451">
      <w:pPr>
        <w:spacing w:after="0"/>
      </w:pPr>
      <w:r w:rsidRPr="00B50115">
        <w:t>_Spätný zásyp (ak je súčasťou objektu)</w:t>
      </w:r>
    </w:p>
    <w:p w14:paraId="7E74DB3D" w14:textId="77777777" w:rsidR="006F597A" w:rsidRPr="00C0017E" w:rsidRDefault="006F597A" w:rsidP="006F597A">
      <w:pPr>
        <w:rPr>
          <w:color w:val="FF0000"/>
          <w:highlight w:val="yellow"/>
        </w:rPr>
      </w:pPr>
    </w:p>
    <w:p w14:paraId="640BA13A" w14:textId="77777777" w:rsidR="006F597A" w:rsidRPr="00B50115" w:rsidRDefault="006F597A" w:rsidP="00CE1EB2">
      <w:pPr>
        <w:pStyle w:val="Nadpis3"/>
      </w:pPr>
      <w:bookmarkStart w:id="131" w:name="_Toc167275791"/>
      <w:r w:rsidRPr="00B50115">
        <w:t>Zvláštne požiadavky týkajúce sa objektov geotechniky (a sanácie územia)</w:t>
      </w:r>
      <w:bookmarkEnd w:id="131"/>
    </w:p>
    <w:p w14:paraId="2D3527D5" w14:textId="77777777" w:rsidR="001347F5" w:rsidRPr="00C0017E" w:rsidRDefault="001347F5" w:rsidP="001347F5">
      <w:pPr>
        <w:rPr>
          <w:highlight w:val="yellow"/>
          <w:lang w:eastAsia="sk-SK"/>
        </w:rPr>
      </w:pPr>
    </w:p>
    <w:p w14:paraId="6B45D039" w14:textId="77777777" w:rsidR="006F597A"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 xml:space="preserve">060-00 </w:t>
      </w:r>
      <w:r w:rsidR="00EC3EDD">
        <w:rPr>
          <w:rFonts w:eastAsia="Calibri"/>
          <w:sz w:val="22"/>
          <w:szCs w:val="22"/>
          <w:lang w:eastAsia="en-US"/>
        </w:rPr>
        <w:t>_Č</w:t>
      </w:r>
      <w:r w:rsidR="006F597A" w:rsidRPr="00B50115">
        <w:rPr>
          <w:rFonts w:eastAsia="Calibri"/>
          <w:sz w:val="22"/>
          <w:szCs w:val="22"/>
          <w:lang w:eastAsia="en-US"/>
        </w:rPr>
        <w:t>asť – protimrazový prísyp v km 34,900 – 35,000. Realizácia možná až po osadení trativodov v 101-00 a po vyhĺbení zárezu pre 232-00.</w:t>
      </w:r>
    </w:p>
    <w:p w14:paraId="7051FD3C" w14:textId="77777777" w:rsidR="006F597A" w:rsidRPr="00B50115" w:rsidRDefault="006F597A" w:rsidP="006F597A">
      <w:r w:rsidRPr="00B50115">
        <w:t>_Časť – odvodňovacie hniezdo v km 36,800. Je potrebné vybudovať pred realizáciou základov pre objekty 208-00, 253-00 a 401-00.02. Z titulu kontinuálneho odvodnenia masívu odporúčame vybudovať ako prvý objekt v lokalite.</w:t>
      </w:r>
    </w:p>
    <w:p w14:paraId="146CE19B" w14:textId="77777777" w:rsidR="001347F5" w:rsidRPr="00B50115" w:rsidRDefault="00B50115" w:rsidP="001347F5">
      <w:pPr>
        <w:pStyle w:val="Marginalie-MA"/>
        <w:framePr w:w="0" w:hSpace="0" w:wrap="auto" w:vAnchor="margin" w:hAnchor="text" w:yAlign="inline"/>
      </w:pPr>
      <w:r w:rsidRPr="00B50115">
        <w:rPr>
          <w:rFonts w:eastAsia="Calibri"/>
          <w:sz w:val="22"/>
          <w:szCs w:val="22"/>
          <w:lang w:eastAsia="en-US"/>
        </w:rPr>
        <w:t xml:space="preserve">SO </w:t>
      </w:r>
      <w:r w:rsidR="001347F5" w:rsidRPr="00B50115">
        <w:rPr>
          <w:rFonts w:eastAsia="Calibri"/>
          <w:sz w:val="22"/>
          <w:szCs w:val="22"/>
          <w:lang w:eastAsia="en-US"/>
        </w:rPr>
        <w:t>230-00</w:t>
      </w:r>
    </w:p>
    <w:p w14:paraId="3017C60F" w14:textId="77777777" w:rsidR="006F597A" w:rsidRPr="00B50115" w:rsidRDefault="006F597A" w:rsidP="006F597A">
      <w:r w:rsidRPr="00B50115">
        <w:t>_Po ukončení archeologického prieskumu a preložky vodovodu (561-00) je potrebné zrealizovať hrádzku objektu 101-00, ktorá zachytí povrchové vody v močiari. Následne prebehne samotná sanácia územia.</w:t>
      </w:r>
    </w:p>
    <w:p w14:paraId="1B16039F" w14:textId="77777777"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231-00</w:t>
      </w:r>
    </w:p>
    <w:p w14:paraId="369599E4" w14:textId="77777777" w:rsidR="006F597A" w:rsidRPr="00B50115" w:rsidRDefault="006F597A" w:rsidP="006F597A">
      <w:r w:rsidRPr="00B50115">
        <w:t>Pred výstavbou predmetného SO musí byť vyhotovený zárez D3 v sklone 1:2. Predmetný objekt musí byť vyhotovený skôr ako SO 131-00.</w:t>
      </w:r>
    </w:p>
    <w:p w14:paraId="243DA356" w14:textId="77777777"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233-00</w:t>
      </w:r>
    </w:p>
    <w:p w14:paraId="6BAFD61C" w14:textId="77777777" w:rsidR="006F597A" w:rsidRPr="00B50115" w:rsidRDefault="006F597A" w:rsidP="006F597A">
      <w:r w:rsidRPr="00B50115">
        <w:t>Musí byť vyhotovený pred začiatkom výstavby SO 205-00, musí byť zrealizovaný zárez diaľnice 101-00 po pravej strane.</w:t>
      </w:r>
    </w:p>
    <w:p w14:paraId="53B5CF08" w14:textId="77777777" w:rsidR="001347F5" w:rsidRPr="002955FE" w:rsidRDefault="002955FE" w:rsidP="001347F5">
      <w:pPr>
        <w:pStyle w:val="Marginalie-MA"/>
        <w:framePr w:w="0" w:hSpace="0" w:wrap="auto" w:vAnchor="margin" w:hAnchor="text" w:yAlign="inline"/>
        <w:rPr>
          <w:rFonts w:eastAsia="Calibri"/>
          <w:sz w:val="22"/>
          <w:szCs w:val="22"/>
          <w:lang w:eastAsia="en-US"/>
        </w:rPr>
      </w:pPr>
      <w:r w:rsidRPr="002955FE">
        <w:rPr>
          <w:rFonts w:eastAsia="Calibri"/>
          <w:sz w:val="22"/>
          <w:szCs w:val="22"/>
          <w:lang w:eastAsia="en-US"/>
        </w:rPr>
        <w:t xml:space="preserve">SO </w:t>
      </w:r>
      <w:r w:rsidR="001347F5" w:rsidRPr="002955FE">
        <w:rPr>
          <w:rFonts w:eastAsia="Calibri"/>
          <w:sz w:val="22"/>
          <w:szCs w:val="22"/>
          <w:lang w:eastAsia="en-US"/>
        </w:rPr>
        <w:t>234-00</w:t>
      </w:r>
    </w:p>
    <w:p w14:paraId="00D43E40" w14:textId="77777777" w:rsidR="006F597A" w:rsidRPr="002955FE" w:rsidRDefault="006F597A" w:rsidP="006F597A">
      <w:r w:rsidRPr="002955FE">
        <w:t>Hĺbenie zárezu možno vykonať až po zdemolovaní kotevného poľa 222-01.</w:t>
      </w:r>
    </w:p>
    <w:p w14:paraId="6964D6A5" w14:textId="77777777" w:rsidR="006F597A" w:rsidRPr="00091833" w:rsidRDefault="006F597A" w:rsidP="006F597A">
      <w:r w:rsidRPr="002955FE">
        <w:t>Časť múru od začiatku múru po staničenie cca 35, 075 musí byť vyhotovená pred začatím výstavby SO 205-00.</w:t>
      </w:r>
    </w:p>
    <w:p w14:paraId="5C8B5706" w14:textId="77777777" w:rsidR="001347F5" w:rsidRPr="002955FE" w:rsidRDefault="002955FE" w:rsidP="001347F5">
      <w:pPr>
        <w:pStyle w:val="Marginalie-MA"/>
        <w:framePr w:w="0" w:hSpace="0" w:wrap="auto" w:vAnchor="margin" w:hAnchor="text" w:yAlign="inline"/>
        <w:rPr>
          <w:rFonts w:eastAsia="Calibri"/>
          <w:sz w:val="22"/>
          <w:szCs w:val="22"/>
          <w:lang w:eastAsia="en-US"/>
        </w:rPr>
      </w:pPr>
      <w:r w:rsidRPr="002955FE">
        <w:rPr>
          <w:rFonts w:eastAsia="Calibri"/>
          <w:sz w:val="22"/>
          <w:szCs w:val="22"/>
          <w:lang w:eastAsia="en-US"/>
        </w:rPr>
        <w:t xml:space="preserve">SO </w:t>
      </w:r>
      <w:r w:rsidR="001347F5" w:rsidRPr="002955FE">
        <w:rPr>
          <w:rFonts w:eastAsia="Calibri"/>
          <w:sz w:val="22"/>
          <w:szCs w:val="22"/>
          <w:lang w:eastAsia="en-US"/>
        </w:rPr>
        <w:t>235-00</w:t>
      </w:r>
    </w:p>
    <w:p w14:paraId="689679BD" w14:textId="77777777" w:rsidR="006F597A" w:rsidRPr="002955FE" w:rsidRDefault="006F597A" w:rsidP="006F597A">
      <w:r w:rsidRPr="002955FE">
        <w:t>Časť múru od staničenia cca 35,500 po koniec múru byť vyhotovená pred začatím výstavby SO 206-00.</w:t>
      </w:r>
    </w:p>
    <w:p w14:paraId="6FC92B76" w14:textId="77777777" w:rsidR="001347F5" w:rsidRPr="002955FE" w:rsidRDefault="002955FE" w:rsidP="001347F5">
      <w:pPr>
        <w:pStyle w:val="Marginalie-MA"/>
        <w:framePr w:w="0" w:hSpace="0" w:wrap="auto" w:vAnchor="margin" w:hAnchor="text" w:yAlign="inline"/>
        <w:rPr>
          <w:rFonts w:eastAsia="Calibri"/>
          <w:sz w:val="22"/>
          <w:szCs w:val="22"/>
          <w:lang w:eastAsia="en-US"/>
        </w:rPr>
      </w:pPr>
      <w:r w:rsidRPr="002955FE">
        <w:rPr>
          <w:rFonts w:eastAsia="Calibri"/>
          <w:sz w:val="22"/>
          <w:szCs w:val="22"/>
          <w:lang w:eastAsia="en-US"/>
        </w:rPr>
        <w:t xml:space="preserve">SO </w:t>
      </w:r>
      <w:r w:rsidR="001347F5" w:rsidRPr="002955FE">
        <w:rPr>
          <w:rFonts w:eastAsia="Calibri"/>
          <w:sz w:val="22"/>
          <w:szCs w:val="22"/>
          <w:lang w:eastAsia="en-US"/>
        </w:rPr>
        <w:t>236-00</w:t>
      </w:r>
    </w:p>
    <w:p w14:paraId="13954BF9" w14:textId="77777777" w:rsidR="006F597A" w:rsidRPr="002955FE" w:rsidRDefault="006F597A" w:rsidP="006F597A">
      <w:r w:rsidRPr="002955FE">
        <w:t>Časť múru od začiatku múru po staničenie cca 35,763 30 musí byť vyhotovená spolu s budovaním vetvy "B" objektu 800-02.</w:t>
      </w:r>
    </w:p>
    <w:p w14:paraId="61905DE8" w14:textId="77777777" w:rsidR="001347F5" w:rsidRPr="002955FE" w:rsidRDefault="002955FE" w:rsidP="001347F5">
      <w:pPr>
        <w:pStyle w:val="Marginalie-MA"/>
        <w:framePr w:w="0" w:hSpace="0" w:wrap="auto" w:vAnchor="margin" w:hAnchor="text" w:yAlign="inline"/>
        <w:rPr>
          <w:rFonts w:eastAsia="Calibri"/>
          <w:sz w:val="22"/>
          <w:szCs w:val="22"/>
          <w:lang w:eastAsia="en-US"/>
        </w:rPr>
      </w:pPr>
      <w:r w:rsidRPr="002955FE">
        <w:rPr>
          <w:rFonts w:eastAsia="Calibri"/>
          <w:sz w:val="22"/>
          <w:szCs w:val="22"/>
          <w:lang w:eastAsia="en-US"/>
        </w:rPr>
        <w:t xml:space="preserve">SO </w:t>
      </w:r>
      <w:r w:rsidR="001347F5" w:rsidRPr="002955FE">
        <w:rPr>
          <w:rFonts w:eastAsia="Calibri"/>
          <w:sz w:val="22"/>
          <w:szCs w:val="22"/>
          <w:lang w:eastAsia="en-US"/>
        </w:rPr>
        <w:t>237-00</w:t>
      </w:r>
    </w:p>
    <w:p w14:paraId="7A6F6DEF" w14:textId="77777777" w:rsidR="006F597A" w:rsidRPr="002955FE" w:rsidRDefault="006F597A" w:rsidP="006F597A">
      <w:r w:rsidRPr="002955FE">
        <w:t>_Pred vybudovaním objektu 237-00 je potrebné zrealizovať zabezpečenie portálu v rámci objektu 401-00.02.</w:t>
      </w:r>
    </w:p>
    <w:p w14:paraId="1FD9762B" w14:textId="77777777" w:rsidR="001347F5" w:rsidRPr="002955FE" w:rsidRDefault="002955FE" w:rsidP="001347F5">
      <w:pPr>
        <w:pStyle w:val="Marginalie-MA"/>
        <w:framePr w:w="0" w:hSpace="0" w:wrap="auto" w:vAnchor="margin" w:hAnchor="text" w:yAlign="inline"/>
        <w:rPr>
          <w:rFonts w:eastAsia="Calibri"/>
          <w:sz w:val="22"/>
          <w:szCs w:val="22"/>
          <w:lang w:eastAsia="en-US"/>
        </w:rPr>
      </w:pPr>
      <w:r w:rsidRPr="002955FE">
        <w:rPr>
          <w:rFonts w:eastAsia="Calibri"/>
          <w:sz w:val="22"/>
          <w:szCs w:val="22"/>
          <w:lang w:eastAsia="en-US"/>
        </w:rPr>
        <w:lastRenderedPageBreak/>
        <w:t xml:space="preserve">SO </w:t>
      </w:r>
      <w:r w:rsidR="001347F5" w:rsidRPr="002955FE">
        <w:rPr>
          <w:rFonts w:eastAsia="Calibri"/>
          <w:sz w:val="22"/>
          <w:szCs w:val="22"/>
          <w:lang w:eastAsia="en-US"/>
        </w:rPr>
        <w:t>250-00</w:t>
      </w:r>
    </w:p>
    <w:p w14:paraId="74970B56" w14:textId="77777777" w:rsidR="006F597A" w:rsidRPr="002955FE" w:rsidRDefault="006F597A" w:rsidP="006F597A">
      <w:r w:rsidRPr="002955FE">
        <w:t>_Začiatok výstavby múru 250-00 je podmienený dokončením priepustu DN 1200 v km 34,342 (obj. 101-00). Koniec objektu sa napája na most 204-00 a pre realizáciu tohto násypu je potrebné mať oddebnenú oporu č.1 mosta 204-00. Táto podmienka platí aj v prípade realizácie objektu 251-00 ktorý začína za oporou č. 2 mosta 204-00.</w:t>
      </w:r>
    </w:p>
    <w:p w14:paraId="619AD987" w14:textId="77777777" w:rsidR="001347F5" w:rsidRPr="002955FE" w:rsidRDefault="002955FE" w:rsidP="001347F5">
      <w:pPr>
        <w:pStyle w:val="Marginalie-MA"/>
        <w:framePr w:w="0" w:hSpace="0" w:wrap="auto" w:vAnchor="margin" w:hAnchor="text" w:yAlign="inline"/>
        <w:rPr>
          <w:rFonts w:eastAsia="Calibri"/>
          <w:sz w:val="22"/>
          <w:szCs w:val="22"/>
          <w:lang w:eastAsia="en-US"/>
        </w:rPr>
      </w:pPr>
      <w:r>
        <w:rPr>
          <w:rFonts w:eastAsia="Calibri"/>
          <w:sz w:val="22"/>
          <w:szCs w:val="22"/>
          <w:lang w:eastAsia="en-US"/>
        </w:rPr>
        <w:t xml:space="preserve">SO </w:t>
      </w:r>
      <w:r w:rsidR="001347F5" w:rsidRPr="002955FE">
        <w:rPr>
          <w:rFonts w:eastAsia="Calibri"/>
          <w:sz w:val="22"/>
          <w:szCs w:val="22"/>
          <w:lang w:eastAsia="en-US"/>
        </w:rPr>
        <w:t>252-00</w:t>
      </w:r>
    </w:p>
    <w:p w14:paraId="0C97F07B" w14:textId="77777777" w:rsidR="006F597A" w:rsidRPr="002955FE" w:rsidRDefault="006F597A" w:rsidP="006F597A">
      <w:r w:rsidRPr="002955FE">
        <w:t xml:space="preserve">_Časť existujúceho múru objektu 252-00 môže byť zdemolovaná až po zaistení a vybudovaní objektu 234-00. Zvyšnú časť objektu 252-00 je možné realizovať až po vybudovaní objektu 235-00. </w:t>
      </w:r>
    </w:p>
    <w:p w14:paraId="3BF14965" w14:textId="77777777" w:rsidR="001347F5" w:rsidRPr="002955FE" w:rsidRDefault="002955FE" w:rsidP="001347F5">
      <w:pPr>
        <w:pStyle w:val="Marginalie-MA"/>
        <w:framePr w:w="0" w:hSpace="0" w:wrap="auto" w:vAnchor="margin" w:hAnchor="text" w:yAlign="inline"/>
        <w:rPr>
          <w:rFonts w:eastAsia="Calibri"/>
          <w:sz w:val="22"/>
          <w:szCs w:val="22"/>
          <w:lang w:eastAsia="en-US"/>
        </w:rPr>
      </w:pPr>
      <w:r>
        <w:rPr>
          <w:rFonts w:eastAsia="Calibri"/>
          <w:sz w:val="22"/>
          <w:szCs w:val="22"/>
          <w:lang w:eastAsia="en-US"/>
        </w:rPr>
        <w:t xml:space="preserve">SO </w:t>
      </w:r>
      <w:r w:rsidR="001347F5" w:rsidRPr="002955FE">
        <w:rPr>
          <w:rFonts w:eastAsia="Calibri"/>
          <w:sz w:val="22"/>
          <w:szCs w:val="22"/>
          <w:lang w:eastAsia="en-US"/>
        </w:rPr>
        <w:t>253-00</w:t>
      </w:r>
    </w:p>
    <w:p w14:paraId="32996FB3" w14:textId="77777777" w:rsidR="006F597A" w:rsidRDefault="006F597A" w:rsidP="006F597A">
      <w:r w:rsidRPr="002955FE">
        <w:t>Pred vybudovaním objektu 253-00 je potrebné zrealizovať zabezpečenie portálu v rámci objektu 401-00.02.</w:t>
      </w:r>
    </w:p>
    <w:p w14:paraId="2BFE36AE" w14:textId="77777777" w:rsidR="006F597A" w:rsidRPr="00DE3092" w:rsidRDefault="006F597A" w:rsidP="006F597A">
      <w:pPr>
        <w:pStyle w:val="Nadpis2"/>
        <w:tabs>
          <w:tab w:val="clear" w:pos="851"/>
          <w:tab w:val="num" w:pos="142"/>
        </w:tabs>
        <w:spacing w:before="54" w:after="0" w:line="284" w:lineRule="atLeast"/>
        <w:jc w:val="left"/>
      </w:pPr>
      <w:bookmarkStart w:id="132" w:name="_Toc52615279"/>
      <w:bookmarkStart w:id="133" w:name="_Toc167275792"/>
      <w:r w:rsidRPr="00DE3092">
        <w:t>Kanalizácie</w:t>
      </w:r>
      <w:bookmarkEnd w:id="132"/>
      <w:bookmarkEnd w:id="133"/>
    </w:p>
    <w:p w14:paraId="528472FF" w14:textId="77777777" w:rsidR="006F597A" w:rsidRPr="00DE3092" w:rsidRDefault="006F597A" w:rsidP="006F597A">
      <w:r w:rsidRPr="00DE3092">
        <w:t>Kanalizácia diaľnice bude budovaná po vybudovaní cestného telesa objektu 101-00 a rozdelená do etáp vždy podľa aktuálnej rozostavanosti objektu 101-00.</w:t>
      </w:r>
    </w:p>
    <w:p w14:paraId="3E3C8CE9" w14:textId="77777777" w:rsidR="006F597A" w:rsidRPr="00DE3092" w:rsidRDefault="006F597A" w:rsidP="006F597A">
      <w:r w:rsidRPr="00DE3092">
        <w:t>Kanalizácia cesty I/11 bude budovaná súčasne s objektom preložky cesty I/11 (103-00). Vyústenie a ORL sa vybudujú v predstihu spoločne so zakladaním mostných opôr objektu 201-00.</w:t>
      </w:r>
    </w:p>
    <w:p w14:paraId="33F68C2E" w14:textId="77777777" w:rsidR="006F597A" w:rsidRPr="00DE3092" w:rsidRDefault="006F597A" w:rsidP="006F597A">
      <w:r w:rsidRPr="00DE3092">
        <w:t>Kanalizácia cesty III/2013 bude budovaná súčasne s objektom preložky cesty III/2013 (121-00). Vyústenie a ORL sa vybudujú v predstihu spoločne so zakladaním mostných opôr objektu 201-00.</w:t>
      </w:r>
    </w:p>
    <w:p w14:paraId="22EE01DE" w14:textId="77777777" w:rsidR="00DE3092" w:rsidRPr="00DE3092" w:rsidRDefault="006F597A" w:rsidP="00DE3092">
      <w:pPr>
        <w:pStyle w:val="Nadpis2"/>
        <w:tabs>
          <w:tab w:val="clear" w:pos="851"/>
          <w:tab w:val="num" w:pos="142"/>
        </w:tabs>
        <w:spacing w:before="54" w:after="0" w:line="284" w:lineRule="atLeast"/>
        <w:jc w:val="left"/>
      </w:pPr>
      <w:bookmarkStart w:id="134" w:name="_Toc52615280"/>
      <w:bookmarkStart w:id="135" w:name="_Toc167275793"/>
      <w:r w:rsidRPr="00DE3092">
        <w:t>Vodovody</w:t>
      </w:r>
      <w:bookmarkEnd w:id="134"/>
      <w:bookmarkEnd w:id="135"/>
    </w:p>
    <w:p w14:paraId="1FCA5713" w14:textId="77777777" w:rsidR="001347F5" w:rsidRPr="00DE3092" w:rsidRDefault="00DE3092" w:rsidP="001347F5">
      <w:pPr>
        <w:pStyle w:val="Marginalie-MA"/>
        <w:framePr w:w="0" w:hSpace="0" w:wrap="auto" w:vAnchor="margin" w:hAnchor="text" w:yAlign="inline"/>
        <w:rPr>
          <w:rFonts w:eastAsia="Calibri"/>
          <w:sz w:val="22"/>
          <w:szCs w:val="22"/>
          <w:lang w:eastAsia="en-US"/>
        </w:rPr>
      </w:pPr>
      <w:r w:rsidRPr="00DE3092">
        <w:rPr>
          <w:rFonts w:eastAsia="Calibri"/>
          <w:sz w:val="22"/>
          <w:szCs w:val="22"/>
          <w:lang w:eastAsia="en-US"/>
        </w:rPr>
        <w:t xml:space="preserve">SO </w:t>
      </w:r>
      <w:r w:rsidR="001347F5" w:rsidRPr="00DE3092">
        <w:rPr>
          <w:rFonts w:eastAsia="Calibri"/>
          <w:sz w:val="22"/>
          <w:szCs w:val="22"/>
          <w:lang w:eastAsia="en-US"/>
        </w:rPr>
        <w:t>558-00</w:t>
      </w:r>
    </w:p>
    <w:p w14:paraId="307B3AF0" w14:textId="77777777" w:rsidR="006F597A" w:rsidRPr="00DE3092" w:rsidRDefault="006F597A" w:rsidP="006F597A">
      <w:r w:rsidRPr="00DE3092">
        <w:t>_Počas výstavby objektu 128-00 sa zrealizuje dočasná prekládka vodovodu (pokiaľ vyjde etapa na zimné mesiace bude potrebné aj túto dočasnú prekládku uložiť do nezámrznej hĺbky).</w:t>
      </w:r>
    </w:p>
    <w:p w14:paraId="0290C429" w14:textId="77777777" w:rsidR="001347F5" w:rsidRPr="00DE3092" w:rsidRDefault="00DE3092" w:rsidP="001347F5">
      <w:pPr>
        <w:pStyle w:val="Marginalie-MA"/>
        <w:framePr w:w="0" w:hSpace="0" w:wrap="auto" w:vAnchor="margin" w:hAnchor="text" w:yAlign="inline"/>
        <w:rPr>
          <w:rFonts w:eastAsia="Calibri"/>
          <w:sz w:val="22"/>
          <w:szCs w:val="22"/>
          <w:lang w:eastAsia="en-US"/>
        </w:rPr>
      </w:pPr>
      <w:r w:rsidRPr="00DE3092">
        <w:rPr>
          <w:rFonts w:eastAsia="Calibri"/>
          <w:sz w:val="22"/>
          <w:szCs w:val="22"/>
          <w:lang w:eastAsia="en-US"/>
        </w:rPr>
        <w:t xml:space="preserve">SO </w:t>
      </w:r>
      <w:r w:rsidR="001347F5" w:rsidRPr="00DE3092">
        <w:rPr>
          <w:rFonts w:eastAsia="Calibri"/>
          <w:sz w:val="22"/>
          <w:szCs w:val="22"/>
          <w:lang w:eastAsia="en-US"/>
        </w:rPr>
        <w:t>561-00</w:t>
      </w:r>
    </w:p>
    <w:p w14:paraId="06C20A80" w14:textId="77777777" w:rsidR="006F597A" w:rsidRPr="00DE3092" w:rsidRDefault="006F597A" w:rsidP="006F597A">
      <w:r w:rsidRPr="00DE3092">
        <w:t>_Vodovod bude budovaný na 2. etapy. Prvá etapa bude budovaná v rámci výstavby PJP diaľnice v úseku 33,200 – 33,650. Tu sa napojí na existujúci vodovod. Pri budovaní preložky cesty I/11 sa zrealizuje zvyšok vodovodu. Potrebné budovať súčasne s objektami 510-00 a 560-00.</w:t>
      </w:r>
    </w:p>
    <w:p w14:paraId="38532631" w14:textId="77777777" w:rsidR="006F597A" w:rsidRPr="00DE3092" w:rsidRDefault="006F597A" w:rsidP="006F597A">
      <w:pPr>
        <w:pStyle w:val="Nadpis2"/>
        <w:tabs>
          <w:tab w:val="clear" w:pos="851"/>
          <w:tab w:val="num" w:pos="142"/>
        </w:tabs>
        <w:spacing w:before="54" w:after="0" w:line="284" w:lineRule="atLeast"/>
        <w:jc w:val="left"/>
      </w:pPr>
      <w:bookmarkStart w:id="136" w:name="_Toc52615281"/>
      <w:bookmarkStart w:id="137" w:name="_Toc167275794"/>
      <w:r w:rsidRPr="00DE3092">
        <w:t>Vodohospodárske objekty</w:t>
      </w:r>
      <w:bookmarkEnd w:id="136"/>
      <w:bookmarkEnd w:id="137"/>
    </w:p>
    <w:p w14:paraId="68ECF8AB" w14:textId="77777777" w:rsidR="006F597A" w:rsidRPr="00DE3092" w:rsidRDefault="006F597A" w:rsidP="00DE3092">
      <w:pPr>
        <w:spacing w:after="0"/>
      </w:pPr>
      <w:r w:rsidRPr="00DE3092">
        <w:t xml:space="preserve">Odvodňovacie stoky budú vzhľadom k svojej hĺbke realizované ako prvé objekty na   </w:t>
      </w:r>
    </w:p>
    <w:p w14:paraId="660CB446" w14:textId="77777777" w:rsidR="006F597A" w:rsidRPr="00DE3092" w:rsidRDefault="006F597A" w:rsidP="006F597A">
      <w:r w:rsidRPr="00DE3092">
        <w:t xml:space="preserve">stavbe,   </w:t>
      </w:r>
    </w:p>
    <w:p w14:paraId="106CE0D0" w14:textId="77777777" w:rsidR="006F597A" w:rsidRPr="00DE3092" w:rsidRDefault="006F597A" w:rsidP="006F597A">
      <w:r w:rsidRPr="00DE3092">
        <w:t>Po skončení výstavby bude zrealizovaná skúška vodotesnosti kanalizačného potrubia, šachiet a nádrží,</w:t>
      </w:r>
    </w:p>
    <w:p w14:paraId="3BF936F2" w14:textId="77777777" w:rsidR="006F597A" w:rsidRPr="00DE3092" w:rsidRDefault="006F597A" w:rsidP="006F597A">
      <w:r w:rsidRPr="00DE3092">
        <w:t>-</w:t>
      </w:r>
      <w:r w:rsidRPr="00DE3092">
        <w:tab/>
        <w:t>na upravovanom vodovodnom potrubí bude potrubie po skončení výstavby prepláchnuté a vydezinfikované a bude realizovaná tlaková skúška minimálne na 1,5 násobok prevádzkového tlaku</w:t>
      </w:r>
    </w:p>
    <w:p w14:paraId="62BDC245" w14:textId="77777777" w:rsidR="006F597A" w:rsidRPr="00DE3092" w:rsidRDefault="006F597A" w:rsidP="006F597A"/>
    <w:p w14:paraId="24D2C189" w14:textId="77777777" w:rsidR="006F597A" w:rsidRPr="00DE3092" w:rsidRDefault="006F597A" w:rsidP="006F597A">
      <w:pPr>
        <w:pStyle w:val="Nadpis2"/>
        <w:tabs>
          <w:tab w:val="clear" w:pos="851"/>
          <w:tab w:val="num" w:pos="142"/>
        </w:tabs>
        <w:spacing w:before="54" w:after="0" w:line="284" w:lineRule="atLeast"/>
        <w:jc w:val="left"/>
      </w:pPr>
      <w:bookmarkStart w:id="138" w:name="_Toc52615282"/>
      <w:bookmarkStart w:id="139" w:name="_Toc167275795"/>
      <w:r w:rsidRPr="00DE3092">
        <w:lastRenderedPageBreak/>
        <w:t>Elektrotechnické objekty</w:t>
      </w:r>
      <w:bookmarkEnd w:id="138"/>
      <w:bookmarkEnd w:id="139"/>
    </w:p>
    <w:p w14:paraId="445770E6" w14:textId="77777777" w:rsidR="001347F5" w:rsidRPr="00DE3092" w:rsidRDefault="001347F5" w:rsidP="001347F5">
      <w:pPr>
        <w:pStyle w:val="Marginalie-MA"/>
        <w:framePr w:w="0" w:hSpace="0" w:wrap="auto" w:vAnchor="margin" w:hAnchor="text" w:yAlign="inline"/>
        <w:rPr>
          <w:rFonts w:eastAsia="Calibri"/>
          <w:sz w:val="22"/>
          <w:szCs w:val="22"/>
          <w:lang w:eastAsia="en-US"/>
        </w:rPr>
      </w:pPr>
      <w:r w:rsidRPr="00DE3092">
        <w:rPr>
          <w:rFonts w:eastAsia="Calibri"/>
          <w:sz w:val="22"/>
          <w:szCs w:val="22"/>
          <w:lang w:eastAsia="en-US"/>
        </w:rPr>
        <w:t>Silnoprúdové vedenia</w:t>
      </w:r>
    </w:p>
    <w:p w14:paraId="6992F002" w14:textId="77777777" w:rsidR="006F597A" w:rsidRPr="00DE3092" w:rsidRDefault="006F597A" w:rsidP="006F597A">
      <w:pPr>
        <w:rPr>
          <w:rFonts w:ascii="Calibri" w:hAnsi="Calibri" w:cs="Calibri"/>
          <w:lang w:eastAsia="sk-SK"/>
        </w:rPr>
      </w:pPr>
      <w:r w:rsidRPr="00DE3092">
        <w:t>Už v procese prípravy na výstavby je potrebné prerokovať termín prekládky distribučných vedení s dôrazom na možnosť vypínania kmeňových a hlavných liniek v danom časovom období.</w:t>
      </w:r>
    </w:p>
    <w:p w14:paraId="450E6F5E" w14:textId="77777777" w:rsidR="006F597A" w:rsidRPr="00DE3092" w:rsidRDefault="006F597A" w:rsidP="006F597A">
      <w:pPr>
        <w:rPr>
          <w:rFonts w:ascii="Calibri" w:hAnsi="Calibri" w:cs="Calibri"/>
        </w:rPr>
      </w:pPr>
      <w:r w:rsidRPr="00DE3092">
        <w:t>Prekládka objektu by mala byť urobená v predstihu pred začiatkom výstavby cestných</w:t>
      </w:r>
      <w:r w:rsidRPr="00DE3092">
        <w:rPr>
          <w:spacing w:val="-28"/>
        </w:rPr>
        <w:t xml:space="preserve"> </w:t>
      </w:r>
      <w:r w:rsidRPr="00DE3092">
        <w:t>objektov.</w:t>
      </w:r>
    </w:p>
    <w:p w14:paraId="55D33F8A" w14:textId="77777777" w:rsidR="006F597A" w:rsidRPr="00DE3092" w:rsidRDefault="006F597A" w:rsidP="006F597A">
      <w:pPr>
        <w:rPr>
          <w:rFonts w:ascii="Calibri" w:hAnsi="Calibri" w:cs="Calibri"/>
        </w:rPr>
      </w:pPr>
      <w:r w:rsidRPr="00DE3092">
        <w:t>Musí byť spracovaný plán organizácie</w:t>
      </w:r>
      <w:r w:rsidRPr="00DE3092">
        <w:rPr>
          <w:spacing w:val="-22"/>
        </w:rPr>
        <w:t xml:space="preserve"> </w:t>
      </w:r>
      <w:r w:rsidRPr="00DE3092">
        <w:t>výstavby s ohľadom na koordináciu s ostatnými stavebnými objektami.</w:t>
      </w:r>
    </w:p>
    <w:p w14:paraId="24397B88" w14:textId="77777777" w:rsidR="006F597A" w:rsidRPr="00DE3092" w:rsidRDefault="006F597A" w:rsidP="006F597A">
      <w:pPr>
        <w:rPr>
          <w:rFonts w:ascii="Calibri" w:hAnsi="Calibri" w:cs="Calibri"/>
        </w:rPr>
      </w:pPr>
      <w:r w:rsidRPr="00DE3092">
        <w:t>V súčinnosti s plánom organizácie výstavby je potrebné zabezpečiť dokumentáciu zabezpečenia pracoviska</w:t>
      </w:r>
      <w:r w:rsidRPr="00DE3092">
        <w:rPr>
          <w:spacing w:val="-5"/>
        </w:rPr>
        <w:t xml:space="preserve"> </w:t>
      </w:r>
      <w:r w:rsidRPr="00DE3092">
        <w:t>pre realizáciu, s prihliadnutím na strojnotechnologické</w:t>
      </w:r>
      <w:r w:rsidRPr="00DE3092">
        <w:rPr>
          <w:spacing w:val="-21"/>
        </w:rPr>
        <w:t xml:space="preserve"> </w:t>
      </w:r>
      <w:r w:rsidRPr="00DE3092">
        <w:t xml:space="preserve">vybavenie dodávateľa a jeho technicko - organizačné možnosti. </w:t>
      </w:r>
    </w:p>
    <w:p w14:paraId="4C44E78C" w14:textId="77777777" w:rsidR="006F597A" w:rsidRPr="00DE3092" w:rsidRDefault="006F597A" w:rsidP="006F597A">
      <w:pPr>
        <w:rPr>
          <w:rFonts w:ascii="Times New Roman" w:hAnsi="Times New Roman"/>
          <w:sz w:val="24"/>
        </w:rPr>
      </w:pPr>
      <w:r w:rsidRPr="00DE3092">
        <w:t>Práce na</w:t>
      </w:r>
      <w:r w:rsidRPr="00DE3092">
        <w:rPr>
          <w:spacing w:val="-4"/>
        </w:rPr>
        <w:t xml:space="preserve"> </w:t>
      </w:r>
      <w:r w:rsidRPr="00DE3092">
        <w:t>el.</w:t>
      </w:r>
      <w:r w:rsidRPr="00DE3092">
        <w:rPr>
          <w:spacing w:val="-4"/>
        </w:rPr>
        <w:t xml:space="preserve"> </w:t>
      </w:r>
      <w:r w:rsidRPr="00DE3092">
        <w:t>vedeniach</w:t>
      </w:r>
      <w:r w:rsidRPr="00DE3092">
        <w:rPr>
          <w:spacing w:val="-4"/>
        </w:rPr>
        <w:t xml:space="preserve"> </w:t>
      </w:r>
      <w:r w:rsidRPr="00DE3092">
        <w:t>(vzdušných</w:t>
      </w:r>
      <w:r w:rsidRPr="00DE3092">
        <w:rPr>
          <w:spacing w:val="-6"/>
        </w:rPr>
        <w:t xml:space="preserve"> </w:t>
      </w:r>
      <w:r w:rsidRPr="00DE3092">
        <w:t>i</w:t>
      </w:r>
      <w:r w:rsidRPr="00DE3092">
        <w:rPr>
          <w:spacing w:val="-3"/>
        </w:rPr>
        <w:t xml:space="preserve"> </w:t>
      </w:r>
      <w:r w:rsidRPr="00DE3092">
        <w:t>káblových)</w:t>
      </w:r>
      <w:r w:rsidRPr="00DE3092">
        <w:rPr>
          <w:spacing w:val="-5"/>
        </w:rPr>
        <w:t xml:space="preserve"> </w:t>
      </w:r>
      <w:r w:rsidRPr="00DE3092">
        <w:t>musia byť</w:t>
      </w:r>
      <w:r w:rsidRPr="00DE3092">
        <w:rPr>
          <w:spacing w:val="-4"/>
        </w:rPr>
        <w:t xml:space="preserve"> </w:t>
      </w:r>
      <w:r w:rsidRPr="00DE3092">
        <w:t>vykonávané</w:t>
      </w:r>
      <w:r w:rsidRPr="00DE3092">
        <w:rPr>
          <w:spacing w:val="-4"/>
        </w:rPr>
        <w:t xml:space="preserve"> prednostne </w:t>
      </w:r>
      <w:r w:rsidRPr="00DE3092">
        <w:t>v</w:t>
      </w:r>
      <w:r w:rsidRPr="00DE3092">
        <w:rPr>
          <w:spacing w:val="-4"/>
        </w:rPr>
        <w:t xml:space="preserve"> </w:t>
      </w:r>
      <w:r w:rsidRPr="00DE3092">
        <w:t>beznapäťovom</w:t>
      </w:r>
      <w:r w:rsidRPr="00DE3092">
        <w:rPr>
          <w:spacing w:val="-4"/>
        </w:rPr>
        <w:t xml:space="preserve"> </w:t>
      </w:r>
      <w:r w:rsidRPr="00DE3092">
        <w:t>stave.</w:t>
      </w:r>
      <w:r w:rsidRPr="00DE3092">
        <w:rPr>
          <w:spacing w:val="-4"/>
        </w:rPr>
        <w:t xml:space="preserve"> </w:t>
      </w:r>
      <w:r w:rsidRPr="00DE3092">
        <w:t>Vypnutie</w:t>
      </w:r>
      <w:r w:rsidRPr="00DE3092">
        <w:rPr>
          <w:spacing w:val="-4"/>
        </w:rPr>
        <w:t xml:space="preserve"> </w:t>
      </w:r>
      <w:r w:rsidRPr="00DE3092">
        <w:t>a zaistenie vedení zabezpečí správca siete na základe objednávky. Z tohto dôvodu je nutné, aby dodávateľ montážnych prác dohodol harmonogram vypínania</w:t>
      </w:r>
      <w:r w:rsidRPr="00DE3092">
        <w:rPr>
          <w:spacing w:val="-23"/>
        </w:rPr>
        <w:t xml:space="preserve"> </w:t>
      </w:r>
      <w:r w:rsidRPr="00DE3092">
        <w:t>vedení podľa predpísaných lehôt správcu. </w:t>
      </w:r>
    </w:p>
    <w:p w14:paraId="0A73C938" w14:textId="77777777" w:rsidR="001347F5" w:rsidRPr="00DE3092" w:rsidRDefault="001347F5" w:rsidP="001347F5">
      <w:pPr>
        <w:pStyle w:val="Marginalie-MA"/>
        <w:framePr w:w="0" w:hSpace="0" w:wrap="auto" w:vAnchor="margin" w:hAnchor="text" w:yAlign="inline"/>
        <w:rPr>
          <w:rFonts w:eastAsia="Calibri"/>
          <w:sz w:val="22"/>
          <w:szCs w:val="22"/>
          <w:lang w:eastAsia="en-US"/>
        </w:rPr>
      </w:pPr>
      <w:r w:rsidRPr="00DE3092">
        <w:rPr>
          <w:rFonts w:eastAsia="Calibri"/>
          <w:sz w:val="22"/>
          <w:szCs w:val="22"/>
          <w:lang w:eastAsia="en-US"/>
        </w:rPr>
        <w:t>Slaboprúdové vedenia</w:t>
      </w:r>
    </w:p>
    <w:p w14:paraId="16FB1747" w14:textId="77777777" w:rsidR="006F597A" w:rsidRPr="00DE3092" w:rsidRDefault="006F597A" w:rsidP="006F597A">
      <w:r w:rsidRPr="00DE3092">
        <w:t>Pred realizáciou prác v zmysle §66 ods. 10 zákona č. 351/2011 Z. z. je potrebné uzavrieť dohodu o podmienkach prekládky telekomunikačných vedení s vlastníkom dotknutých sietí. Bez uzavretia dohody nie je možné preložiť zrealizovať prekládku sietí.</w:t>
      </w:r>
    </w:p>
    <w:p w14:paraId="39B8BF88" w14:textId="77777777" w:rsidR="006F597A" w:rsidRPr="00DE3092" w:rsidRDefault="006F597A" w:rsidP="006F597A">
      <w:r w:rsidRPr="00DE3092">
        <w:t>Pred realizáciou výkopových prác je stavebník povinný požiadať o vytýčenie polohy správcu siete. na povrchu terénu. Po vytýčení je potrebné overiť výškové uloženie vedenia ručnými sondami.</w:t>
      </w:r>
    </w:p>
    <w:p w14:paraId="7F989BD8" w14:textId="77777777" w:rsidR="006F597A" w:rsidRDefault="006F597A" w:rsidP="006F597A">
      <w:r w:rsidRPr="00DE3092">
        <w:t>Zamestnanci, ktorí budú vykonávať zemné práce musia byť oboznámení s vytýčenou a vyznačenou polohou trasy vedenia a tiež s podmienkami, ktoré boli na jeho ochranu stanovené. Taktiež musia byť upozornení na možnú polohovú odchýlku ± 30 cm skutočného uloženia vedenia od vyznačenej polohy na povrchu terénu, aby pracovali s najväčšou opatrnosťou a bezpodmienečne nepoužívali nevhodné náradie (napr. hĺbiace stroje).</w:t>
      </w:r>
    </w:p>
    <w:p w14:paraId="34B112FD" w14:textId="77777777" w:rsidR="006F597A" w:rsidRPr="00DE3092" w:rsidRDefault="006F597A" w:rsidP="006F597A">
      <w:r w:rsidRPr="00DE3092">
        <w:t>Potrebné je dodržiavať najmä tieto zásady:</w:t>
      </w:r>
    </w:p>
    <w:p w14:paraId="08324416" w14:textId="77777777" w:rsidR="006F597A" w:rsidRPr="00DE3092" w:rsidRDefault="006F597A" w:rsidP="00DE3092">
      <w:pPr>
        <w:spacing w:after="0"/>
      </w:pPr>
      <w:r w:rsidRPr="00DE3092">
        <w:t>_Zemné práce bližšie ako 1 m od vedenia vykonávať len ručne,</w:t>
      </w:r>
    </w:p>
    <w:p w14:paraId="0B6AC11C" w14:textId="77777777" w:rsidR="006F597A" w:rsidRPr="00DE3092" w:rsidRDefault="006F597A" w:rsidP="00DE3092">
      <w:pPr>
        <w:spacing w:after="0"/>
      </w:pPr>
      <w:r w:rsidRPr="00DE3092">
        <w:t>_Dodržiavať opatrnosť v celom ochrannom pásme, tj. 2x2 m od úrovne zeme,</w:t>
      </w:r>
    </w:p>
    <w:p w14:paraId="197EFCBB" w14:textId="77777777" w:rsidR="006F597A" w:rsidRPr="00DE3092" w:rsidRDefault="006F597A" w:rsidP="00DE3092">
      <w:pPr>
        <w:spacing w:after="0"/>
      </w:pPr>
      <w:r w:rsidRPr="00DE3092">
        <w:t>_Odkrytý kábel chrániť proti preveseniu, poškodeniu a poškodeniu cudzou osobou,</w:t>
      </w:r>
    </w:p>
    <w:p w14:paraId="37B25632" w14:textId="77777777" w:rsidR="006F597A" w:rsidRPr="00DE3092" w:rsidRDefault="006F597A" w:rsidP="00DE3092">
      <w:pPr>
        <w:spacing w:after="0"/>
      </w:pPr>
      <w:r w:rsidRPr="00DE3092">
        <w:t>_Lôžko riadne upraviť, zhutniť a nepovoliť prechádzanie ťažkými vozidlami , pokiaľ sa nevykoná ochrana proti mechanickému poškodeniu,</w:t>
      </w:r>
    </w:p>
    <w:p w14:paraId="4FA181D9" w14:textId="77777777" w:rsidR="006F597A" w:rsidRPr="00DE3092" w:rsidRDefault="006F597A" w:rsidP="00DE3092">
      <w:pPr>
        <w:spacing w:after="0"/>
      </w:pPr>
      <w:r w:rsidRPr="00DE3092">
        <w:t>_Nad trasou nebudovať zariadenia znemožňujúce prístup k vedeniu,</w:t>
      </w:r>
    </w:p>
    <w:p w14:paraId="01FF38D4" w14:textId="77777777" w:rsidR="006F597A" w:rsidRPr="00DE3092" w:rsidRDefault="006F597A" w:rsidP="00DE3092">
      <w:pPr>
        <w:spacing w:after="0"/>
      </w:pPr>
      <w:r w:rsidRPr="00DE3092">
        <w:t>_Bez súhlasu prevádzkovateľa nemeniť tvar a rez uloženia,</w:t>
      </w:r>
    </w:p>
    <w:p w14:paraId="3733CC12" w14:textId="77777777" w:rsidR="006F597A" w:rsidRPr="00DE3092" w:rsidRDefault="006F597A" w:rsidP="00DE3092">
      <w:pPr>
        <w:spacing w:after="0"/>
      </w:pPr>
      <w:r w:rsidRPr="00DE3092">
        <w:t>_Investor zabezpečí preukázateľné oboznámenie pracovníkov, vykonávajúcich zemné práce, s vytýčenou trasou a s podmienkami práce v jeho blízkosti,</w:t>
      </w:r>
    </w:p>
    <w:p w14:paraId="5928AB14" w14:textId="77777777" w:rsidR="006F597A" w:rsidRPr="00DE3092" w:rsidRDefault="006F597A" w:rsidP="006F597A">
      <w:r w:rsidRPr="00DE3092">
        <w:t>_Počas prác a pred zahádzaním výkopu prizvať pracovníka SSE-D, a.s., Slovak Telekom, a.s., Engie services, a.s., obce Oščadnica ku kontrole uloženia.</w:t>
      </w:r>
    </w:p>
    <w:p w14:paraId="0837F543" w14:textId="77777777" w:rsidR="006F597A" w:rsidRPr="00DE3092" w:rsidRDefault="006F597A" w:rsidP="006F597A">
      <w:pPr>
        <w:rPr>
          <w:highlight w:val="yellow"/>
        </w:rPr>
      </w:pPr>
    </w:p>
    <w:p w14:paraId="65C8BA65" w14:textId="77777777" w:rsidR="006F597A" w:rsidRPr="002955FE" w:rsidRDefault="006F597A" w:rsidP="006F597A">
      <w:pPr>
        <w:pStyle w:val="Nadpis2"/>
        <w:tabs>
          <w:tab w:val="clear" w:pos="851"/>
          <w:tab w:val="num" w:pos="142"/>
        </w:tabs>
        <w:spacing w:before="54" w:after="0" w:line="284" w:lineRule="atLeast"/>
        <w:jc w:val="left"/>
      </w:pPr>
      <w:bookmarkStart w:id="140" w:name="_Toc52615283"/>
      <w:bookmarkStart w:id="141" w:name="_Toc167275796"/>
      <w:r w:rsidRPr="002955FE">
        <w:lastRenderedPageBreak/>
        <w:t>Plynovody</w:t>
      </w:r>
      <w:bookmarkEnd w:id="140"/>
      <w:bookmarkEnd w:id="141"/>
    </w:p>
    <w:p w14:paraId="60A3913A" w14:textId="77777777" w:rsidR="006F597A" w:rsidRPr="002955FE" w:rsidRDefault="006F597A" w:rsidP="006F597A">
      <w:r w:rsidRPr="002955FE">
        <w:t>Pred montážou je potrebné vykonať kontrolu priechodnosti rúr, ich vyčistenie, rozmerov,  povrchu a tvaroviek. Viac poškodené miesta musia byť vyradené a opravené. Manipulovať so zvarenými rúrami je možné až po ochladení spojov. Spôsob montáže musí vylúčiť možnosť vzniku napätia v potrubí. Pri uložení potrubia do výkopu musia byť voľné konce tesne uzavreté. Armatúry  sa montujú až po uložení potrubia do výkopu,</w:t>
      </w:r>
    </w:p>
    <w:p w14:paraId="7E07446B" w14:textId="77777777" w:rsidR="006F597A" w:rsidRPr="002955FE" w:rsidRDefault="006F597A" w:rsidP="006F597A">
      <w:r w:rsidRPr="002955FE">
        <w:t>Montážne a zváračské práce na vlastnej preložke môžu vykonávať len pracovníci s osvedčením a  štátnymi skúškami pre práce na STL plynovodoch s pracovným pretlakom do 0,1 Mpa,</w:t>
      </w:r>
    </w:p>
    <w:p w14:paraId="77D8C1B7" w14:textId="77777777" w:rsidR="006F597A" w:rsidRPr="002955FE" w:rsidRDefault="006F597A" w:rsidP="006F597A">
      <w:r w:rsidRPr="002955FE">
        <w:t>Pri križovaní a súbehu s jestvujúcimi podzemnými vedeniami je potrebné dodržať články STN 73 6005. Pred zahájením zemných prác na preložke plynovodu je nutné zabezpečiť vytýčenie všetkých existujúcich podzemných inžinierskych sietí priamo v teréne za účasti zástupcov ich prevádzkovateľov,</w:t>
      </w:r>
    </w:p>
    <w:p w14:paraId="518C8BA1" w14:textId="77777777" w:rsidR="006F597A" w:rsidRPr="002955FE" w:rsidRDefault="006F597A" w:rsidP="006F597A">
      <w:r w:rsidRPr="002955FE">
        <w:t>Pri súbehu jestvujúcich podzemných vedení a nadzemného vedenia s navrhovanou trasou v prípade ich blízkosti do cca 1,0 m, resp. pri križovaní trasy plynovodu s jestvujúcimi podzemnými vedeniami, je potrebné venovať zvýšenú pozornosť pri výkopových prácach, používať vhodné mechanizmy a pracovné nástroje, strojový výkop nahradiť ručným výkopom a počas prác stabilizovať jestvujúce káble, chráničky. Zhotoviteľ je povinný pri vykonávaní stavebných prác v ochranných pásmach jestvujúcich vedení, objektov a zariadení dodržiavať podmienky výkonu prác v zmysle platných STN.</w:t>
      </w:r>
    </w:p>
    <w:p w14:paraId="17D58CF6" w14:textId="77777777" w:rsidR="006F597A" w:rsidRPr="002955FE" w:rsidRDefault="006F597A" w:rsidP="006F597A">
      <w:pPr>
        <w:rPr>
          <w:highlight w:val="yellow"/>
        </w:rPr>
      </w:pPr>
    </w:p>
    <w:p w14:paraId="768D7B4D" w14:textId="77777777" w:rsidR="006F597A" w:rsidRPr="00C0017E" w:rsidRDefault="006F597A" w:rsidP="006F597A">
      <w:pPr>
        <w:rPr>
          <w:color w:val="FF0000"/>
          <w:highlight w:val="yellow"/>
          <w:lang w:eastAsia="cs-CZ"/>
        </w:rPr>
      </w:pPr>
    </w:p>
    <w:p w14:paraId="2CC0332F" w14:textId="77777777" w:rsidR="002E4D77" w:rsidRPr="00C0017E" w:rsidRDefault="002E4D77" w:rsidP="002E4D77">
      <w:pPr>
        <w:pStyle w:val="Odsekzoznamu1"/>
        <w:tabs>
          <w:tab w:val="left" w:pos="0"/>
        </w:tabs>
        <w:spacing w:before="240" w:after="240" w:line="240" w:lineRule="auto"/>
        <w:ind w:left="0"/>
        <w:rPr>
          <w:rFonts w:cs="Arial"/>
          <w:highlight w:val="yellow"/>
        </w:rPr>
      </w:pPr>
    </w:p>
    <w:p w14:paraId="64784F70" w14:textId="77777777" w:rsidR="00706DB8" w:rsidRPr="0024566E" w:rsidRDefault="00706DB8" w:rsidP="00007EC7">
      <w:pPr>
        <w:pStyle w:val="Odsekzoznamu1"/>
        <w:tabs>
          <w:tab w:val="left" w:pos="0"/>
        </w:tabs>
        <w:spacing w:before="240" w:after="240" w:line="240" w:lineRule="auto"/>
        <w:ind w:left="0"/>
        <w:rPr>
          <w:rFonts w:cs="Arial"/>
        </w:rPr>
      </w:pPr>
    </w:p>
    <w:p w14:paraId="768C72D2" w14:textId="77777777" w:rsidR="00863C71" w:rsidRPr="00B50115" w:rsidRDefault="005C2C99" w:rsidP="009E4E1D">
      <w:pPr>
        <w:pStyle w:val="Nadpis1"/>
      </w:pPr>
      <w:bookmarkStart w:id="142" w:name="_Toc167275797"/>
      <w:r w:rsidRPr="00B50115">
        <w:lastRenderedPageBreak/>
        <w:t>Časť A</w:t>
      </w:r>
      <w:r w:rsidR="00CE1EB2" w:rsidRPr="00B50115">
        <w:t>,</w:t>
      </w:r>
      <w:r w:rsidR="00951F21" w:rsidRPr="00B50115">
        <w:t> Oščadnica-čadca, bukov</w:t>
      </w:r>
      <w:bookmarkEnd w:id="142"/>
    </w:p>
    <w:p w14:paraId="051DDB27" w14:textId="77777777" w:rsidR="00B03949" w:rsidRPr="00AC484D" w:rsidRDefault="00B03949" w:rsidP="00B03949">
      <w:pPr>
        <w:spacing w:after="0" w:line="200" w:lineRule="atLeast"/>
        <w:rPr>
          <w:rFonts w:cs="Arial"/>
          <w:b/>
        </w:rPr>
      </w:pPr>
      <w:r w:rsidRPr="00AC484D">
        <w:rPr>
          <w:b/>
          <w:lang w:eastAsia="cs-CZ"/>
        </w:rPr>
        <w:t xml:space="preserve">Ak nie je uvedené inak platí, že </w:t>
      </w:r>
      <w:r w:rsidR="00A37652" w:rsidRPr="00AC484D">
        <w:rPr>
          <w:rFonts w:cs="Arial"/>
          <w:b/>
        </w:rPr>
        <w:t>DSP</w:t>
      </w:r>
      <w:r w:rsidRPr="00AC484D">
        <w:rPr>
          <w:rFonts w:cs="Arial"/>
          <w:b/>
        </w:rPr>
        <w:t xml:space="preserve"> nie je záväzná. Zhotoviteľ musí zohľadniť ustanovenia Zväzku 3, časť 1, čl. 2.2 Normy a technické predpisy a požiadavky správcov objektu v rámci dokumentácie </w:t>
      </w:r>
      <w:r w:rsidR="00A37652" w:rsidRPr="00AC484D">
        <w:rPr>
          <w:rFonts w:cs="Arial"/>
          <w:b/>
        </w:rPr>
        <w:t>DSP</w:t>
      </w:r>
      <w:r w:rsidR="00B50115" w:rsidRPr="00AC484D">
        <w:rPr>
          <w:rFonts w:cs="Arial"/>
          <w:b/>
        </w:rPr>
        <w:t xml:space="preserve"> ako aj </w:t>
      </w:r>
      <w:r w:rsidR="002955FE" w:rsidRPr="00AC484D">
        <w:rPr>
          <w:rFonts w:cs="Arial"/>
          <w:b/>
        </w:rPr>
        <w:t>so zohľadnením ostatných požiadaviek Objednávateľa  čl.1.3 Zväzku 3, časť 1.</w:t>
      </w:r>
    </w:p>
    <w:p w14:paraId="656D1A31" w14:textId="77777777" w:rsidR="00FB0FE1" w:rsidRPr="004A14CD" w:rsidRDefault="00FB0FE1" w:rsidP="00B03949">
      <w:pPr>
        <w:spacing w:after="0" w:line="200" w:lineRule="atLeast"/>
        <w:rPr>
          <w:rFonts w:cs="Arial"/>
        </w:rPr>
      </w:pPr>
    </w:p>
    <w:p w14:paraId="2592BE64" w14:textId="77777777" w:rsidR="005C2C99" w:rsidRPr="00E11CCC" w:rsidRDefault="00E84B04" w:rsidP="007734E8">
      <w:pPr>
        <w:pStyle w:val="Nadpis2"/>
        <w:rPr>
          <w:rFonts w:cs="Arial"/>
        </w:rPr>
      </w:pPr>
      <w:bookmarkStart w:id="143" w:name="_Toc167275798"/>
      <w:r>
        <w:rPr>
          <w:rFonts w:cs="Arial"/>
        </w:rPr>
        <w:t>010</w:t>
      </w:r>
      <w:r w:rsidR="005C2C99" w:rsidRPr="00E11CCC">
        <w:rPr>
          <w:rFonts w:cs="Arial"/>
        </w:rPr>
        <w:t>-00 Príprava územia</w:t>
      </w:r>
      <w:bookmarkEnd w:id="143"/>
    </w:p>
    <w:p w14:paraId="099ECE16"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B7A6631" w14:textId="2B4EDE3C" w:rsidR="0059016D" w:rsidRDefault="005C2C99" w:rsidP="005C2C99">
      <w:r w:rsidRPr="007B3EF4">
        <w:rPr>
          <w:rFonts w:cs="Arial"/>
        </w:rPr>
        <w:t>V objekte sú zahrnuté práce spojené s prípravou územia pre začatie stavebných prác. Pozostáva z úpravy plôch dočasného záberu, odstránenia prekážajúcich porastov a úpravy plôch, slúžiacich pre  potrebu  budúceho zhotoviteľa stavby - výstavby cestných, mostných objektov a súvisiacich  častí  stavby.</w:t>
      </w:r>
    </w:p>
    <w:p w14:paraId="31AF3A52" w14:textId="77777777" w:rsidR="005C2C99" w:rsidRPr="007B3EF4" w:rsidRDefault="005C2C99" w:rsidP="00D04161">
      <w:pPr>
        <w:pStyle w:val="Nadpis2"/>
        <w:rPr>
          <w:rFonts w:cs="Arial"/>
        </w:rPr>
      </w:pPr>
      <w:bookmarkStart w:id="144" w:name="_Toc167275799"/>
      <w:r w:rsidRPr="007B3EF4">
        <w:rPr>
          <w:rFonts w:cs="Arial"/>
        </w:rPr>
        <w:t>0</w:t>
      </w:r>
      <w:r w:rsidR="00E84B04" w:rsidRPr="007B3EF4">
        <w:rPr>
          <w:rFonts w:cs="Arial"/>
        </w:rPr>
        <w:t>30</w:t>
      </w:r>
      <w:r w:rsidRPr="007B3EF4">
        <w:rPr>
          <w:rFonts w:cs="Arial"/>
        </w:rPr>
        <w:t xml:space="preserve">-00 </w:t>
      </w:r>
      <w:r w:rsidR="00E84B04" w:rsidRPr="007B3EF4">
        <w:t>Úprava plôch na zariadenie staveniska</w:t>
      </w:r>
      <w:bookmarkEnd w:id="144"/>
    </w:p>
    <w:p w14:paraId="2A5D316F"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2535B67" w14:textId="77777777" w:rsidR="005C2C99" w:rsidRPr="004A14CD" w:rsidRDefault="005C2C99" w:rsidP="00D04161">
      <w:pPr>
        <w:rPr>
          <w:rFonts w:cs="Arial"/>
        </w:rPr>
      </w:pPr>
      <w:r w:rsidRPr="007B3EF4">
        <w:rPr>
          <w:rFonts w:cs="Arial"/>
        </w:rPr>
        <w:t>V objekte sú zahrnuté práce spojené s prípravou plôch pre zariadenie staveniska.</w:t>
      </w:r>
      <w:r w:rsidRPr="004208FA">
        <w:rPr>
          <w:rFonts w:cs="Arial"/>
        </w:rPr>
        <w:t xml:space="preserve"> </w:t>
      </w:r>
    </w:p>
    <w:p w14:paraId="02E68465" w14:textId="77777777" w:rsidR="0059016D" w:rsidRDefault="005C2C99" w:rsidP="0059016D">
      <w:pPr>
        <w:spacing w:after="0"/>
      </w:pPr>
      <w:r w:rsidRPr="004A14CD">
        <w:rPr>
          <w:rFonts w:cs="Arial"/>
        </w:rPr>
        <w:t>Miesto stavebného dvora j</w:t>
      </w:r>
      <w:r w:rsidRPr="00463E68">
        <w:rPr>
          <w:rFonts w:cs="Arial"/>
        </w:rPr>
        <w:t xml:space="preserve">e v kompetencii zhotoviteľa stavby. </w:t>
      </w:r>
      <w:r w:rsidR="0059016D">
        <w:t>Pre potrebu výstavby D3 Oščadnica – Čadca, Bukov sú navrhnuté plochy, ktoré budú využívané pre zariadenie staveniska - na odstavenie stavebných strojov, na skladovanie humusu, zeminy, sypkých materiálov a dočasné uskladnenie materiálov biologického pôvodu. Stavebné dvory budú situované popri stavbe. Napojenia dvorov bude realizované prostredníctvom existujúcich miestnych a poľných ciest a plochou stavby.</w:t>
      </w:r>
    </w:p>
    <w:p w14:paraId="6071C179" w14:textId="77777777" w:rsidR="0059016D" w:rsidRDefault="0059016D" w:rsidP="0059016D">
      <w:pPr>
        <w:spacing w:after="0"/>
      </w:pPr>
      <w:r>
        <w:t>Popri diaľnici, kde nie je prístup v rámci trvalého záberu sú navrhnuté manipulačné pásy ako dočasné zábery. Šírka týchto manipulačných pásov je rôzna.</w:t>
      </w:r>
    </w:p>
    <w:p w14:paraId="0718344D" w14:textId="77777777" w:rsidR="005C2C99" w:rsidRPr="00194846" w:rsidRDefault="005C2C99" w:rsidP="0059016D">
      <w:pPr>
        <w:spacing w:after="0"/>
        <w:rPr>
          <w:rFonts w:cs="Arial"/>
        </w:rPr>
      </w:pPr>
      <w:r w:rsidRPr="00194846">
        <w:rPr>
          <w:rFonts w:cs="Arial"/>
        </w:rPr>
        <w:t>V prípade archeologických a paleontologických nálezov počas stavebných prác je zhotoviteľ stavby povinný informovať príslušný odborný ústav (Archeologický ústav SAV v Nitre).</w:t>
      </w:r>
    </w:p>
    <w:p w14:paraId="469B2352" w14:textId="1272E485" w:rsidR="005C2C99" w:rsidRDefault="005C2C99" w:rsidP="005C2C99">
      <w:pPr>
        <w:rPr>
          <w:rFonts w:cs="Arial"/>
        </w:rPr>
      </w:pPr>
      <w:r w:rsidRPr="00B12BF7">
        <w:rPr>
          <w:rFonts w:cs="Arial"/>
        </w:rPr>
        <w:t>Jedná sa o jednoduchý stavebný objekt, ktorý sa bude realizovať podľa predpokladaného postupu organizácie výstavby a pred rozbehnutím výstavby ostatných stavebných objektov.</w:t>
      </w:r>
    </w:p>
    <w:p w14:paraId="48A6E737" w14:textId="77777777" w:rsidR="005C2C99" w:rsidRPr="009F48A7" w:rsidRDefault="00693BB3" w:rsidP="00D04161">
      <w:pPr>
        <w:pStyle w:val="Nadpis2"/>
      </w:pPr>
      <w:bookmarkStart w:id="145" w:name="_Toc167275800"/>
      <w:r w:rsidRPr="00156521">
        <w:rPr>
          <w:rFonts w:cs="Arial"/>
        </w:rPr>
        <w:t>0</w:t>
      </w:r>
      <w:r w:rsidR="0059016D">
        <w:rPr>
          <w:rFonts w:cs="Arial"/>
        </w:rPr>
        <w:t>40</w:t>
      </w:r>
      <w:r w:rsidRPr="00156521">
        <w:rPr>
          <w:rFonts w:cs="Arial"/>
        </w:rPr>
        <w:t xml:space="preserve">-00 </w:t>
      </w:r>
      <w:r w:rsidR="0059016D">
        <w:rPr>
          <w:rFonts w:cs="Arial"/>
        </w:rPr>
        <w:t>Vegetačné úpravy</w:t>
      </w:r>
      <w:bookmarkEnd w:id="145"/>
    </w:p>
    <w:p w14:paraId="46010E6F"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504EAD0" w14:textId="3131DE94" w:rsidR="002178DA" w:rsidRPr="002A25E9" w:rsidRDefault="003531A6" w:rsidP="002178DA">
      <w:r w:rsidRPr="007B3EF4">
        <w:t>Objednávateľ požaduje údržbu a ošetrovanie vykonaných vegetačných úprav realizovať v rámci predmetu Diela 5 rokov po prevzatí budúcim správcom, t. j. po ukončení preberacieho konania, odbornou firmou, ktorá vegetačné úpravy realizovala (dodávateľa vegetačných úprav je povinný zaviazať Zhotoviteľ).</w:t>
      </w:r>
      <w:r w:rsidR="002178DA" w:rsidRPr="007B3EF4">
        <w:t xml:space="preserve"> Minimálne požiadavky na ošetrovanie vegetácie sa nachádzajú v zväzku 3, časť 1, Príloha č. </w:t>
      </w:r>
      <w:r w:rsidR="008C1F59" w:rsidRPr="007B3EF4">
        <w:t>9</w:t>
      </w:r>
      <w:r w:rsidR="002178DA" w:rsidRPr="007B3EF4">
        <w:t>. Náklad spojený s ošetrovaním vegetácie si ocení Zhotoviteľ v objekte 040-00.</w:t>
      </w:r>
    </w:p>
    <w:p w14:paraId="28B0E922" w14:textId="16916081" w:rsidR="005C2C99" w:rsidRDefault="005C2C99" w:rsidP="005C2C99">
      <w:pPr>
        <w:rPr>
          <w:rFonts w:cs="Arial"/>
        </w:rPr>
      </w:pPr>
      <w:r w:rsidRPr="004524E3">
        <w:rPr>
          <w:rFonts w:cs="Arial"/>
        </w:rPr>
        <w:lastRenderedPageBreak/>
        <w:t>S odpadmi bude nakladané podľa platných právnych predpisov</w:t>
      </w:r>
      <w:r w:rsidRPr="000D5A7B">
        <w:rPr>
          <w:rFonts w:cs="Arial"/>
        </w:rPr>
        <w:t>.</w:t>
      </w:r>
    </w:p>
    <w:p w14:paraId="25EC8057" w14:textId="77777777" w:rsidR="005C2C99" w:rsidRPr="00025D2C" w:rsidRDefault="002178DA" w:rsidP="00D04161">
      <w:pPr>
        <w:pStyle w:val="Nadpis2"/>
        <w:rPr>
          <w:rFonts w:cs="Arial"/>
        </w:rPr>
      </w:pPr>
      <w:bookmarkStart w:id="146" w:name="_Toc167275801"/>
      <w:r>
        <w:rPr>
          <w:rFonts w:cs="Arial"/>
        </w:rPr>
        <w:t>041</w:t>
      </w:r>
      <w:r w:rsidR="00693BB3" w:rsidRPr="00025D2C">
        <w:rPr>
          <w:rFonts w:cs="Arial"/>
        </w:rPr>
        <w:t xml:space="preserve">-00 </w:t>
      </w:r>
      <w:r w:rsidRPr="00E94586">
        <w:rPr>
          <w:u w:val="single"/>
        </w:rPr>
        <w:t>Vegetačné úpravy pre migračnú trasu</w:t>
      </w:r>
      <w:bookmarkEnd w:id="146"/>
    </w:p>
    <w:p w14:paraId="7D044BEA" w14:textId="77777777" w:rsidR="002178DA" w:rsidRDefault="00EC3EDD" w:rsidP="002178DA">
      <w:r w:rsidRPr="0059016D">
        <w:rPr>
          <w:rFonts w:cs="Arial"/>
          <w:b/>
        </w:rPr>
        <w:t xml:space="preserve">DSP </w:t>
      </w:r>
      <w:r>
        <w:rPr>
          <w:rFonts w:cs="Arial"/>
          <w:b/>
        </w:rPr>
        <w:t xml:space="preserve">poskytnutá v Zväzku 5 </w:t>
      </w:r>
      <w:r w:rsidRPr="0059016D">
        <w:rPr>
          <w:rFonts w:cs="Arial"/>
          <w:b/>
        </w:rPr>
        <w:t>nie je záväzná</w:t>
      </w:r>
      <w:r w:rsidR="00F37776" w:rsidRPr="002178DA">
        <w:rPr>
          <w:rFonts w:cs="Arial"/>
          <w:b/>
        </w:rPr>
        <w:t xml:space="preserve"> s nasledovným spresnením</w:t>
      </w:r>
      <w:r w:rsidR="00F37776" w:rsidRPr="004A14CD">
        <w:rPr>
          <w:rFonts w:cs="Arial"/>
        </w:rPr>
        <w:t xml:space="preserve">: </w:t>
      </w:r>
      <w:r w:rsidR="002178DA">
        <w:t xml:space="preserve">V zmysle záverov z migračnej štúdie bude oplotenie navrhnuté vo výške minimálne 2,0 m. Bude zapustené 30 cm pod úroveň okolitého terénu. Pletivo bude uzlové, odstupňované podľa ôk od </w:t>
      </w:r>
      <w:r w:rsidR="002178DA" w:rsidRPr="00395D77">
        <w:t>najmenšieho naspodku až po najväčšie hore</w:t>
      </w:r>
      <w:r w:rsidR="002178DA">
        <w:t>. Pre drobné živočíchy sa používa pletivo prichytené v dolnej tretine k štandardnému plotu. Toto pletivo má hustejšie oká (2,5 x 2,5cm alebo 2 x 2cm alebo 2,5 x 1,3cm) a tak bráni vnikaniu menších živočíchov smerom na vozovku. Výnimku bude tvoriť pletivo v km 33,300 – 33,700 vpravo, v mieste močiaru, kde je oplotenie umiestnené na hrádzke, ktorá drží úroveň hladiny v močiari. Táto časť oplotenia bude mať oká po celej výške rovnaké (10 x 10 cm). V tejto časti je ochrana proti preliezaniu živočíchov na svahy zabezpečená vodiacou stenou pre obojživelníky.</w:t>
      </w:r>
    </w:p>
    <w:p w14:paraId="28E146B2" w14:textId="77777777" w:rsidR="002178DA" w:rsidRPr="00E67C06" w:rsidRDefault="002178DA" w:rsidP="00E67C06">
      <w:pPr>
        <w:spacing w:line="240" w:lineRule="auto"/>
        <w:rPr>
          <w:rFonts w:cs="Arial"/>
        </w:rPr>
      </w:pPr>
      <w:r w:rsidRPr="00E67C06">
        <w:rPr>
          <w:rFonts w:cs="Arial"/>
          <w:lang w:eastAsia="cs-CZ"/>
        </w:rPr>
        <w:t xml:space="preserve">Návrh výsadieb bude vypracovaný v súlade s TP 067 Migračné objekty pre voľne žijúce živočíchy, Časť 1: Projektovanie, výstavba, prevádzka, údržba a oprava. </w:t>
      </w:r>
      <w:r w:rsidRPr="00E67C06">
        <w:rPr>
          <w:rFonts w:cs="Arial"/>
        </w:rPr>
        <w:t xml:space="preserve">Popri oploteniu v telese nadchodu realizovať výsadbu aj vyšších krovín, prípadne menších drevín pre začlenenie nadchodu do okolitej krajiny a aby nadchod pôsobil ako prirodzený prechod pre zver. </w:t>
      </w:r>
    </w:p>
    <w:p w14:paraId="6561E9B6" w14:textId="77777777" w:rsidR="002178DA" w:rsidRPr="003E5AB4" w:rsidRDefault="002178DA" w:rsidP="002178DA">
      <w:pPr>
        <w:rPr>
          <w:rFonts w:cs="Arial"/>
          <w:lang w:eastAsia="cs-CZ"/>
        </w:rPr>
      </w:pPr>
      <w:r w:rsidRPr="00463E68">
        <w:rPr>
          <w:rFonts w:cs="Arial"/>
        </w:rPr>
        <w:t xml:space="preserve">Ak budú </w:t>
      </w:r>
      <w:r>
        <w:rPr>
          <w:rFonts w:cs="Arial"/>
        </w:rPr>
        <w:t xml:space="preserve">v DRS </w:t>
      </w:r>
      <w:r w:rsidRPr="00463E68">
        <w:rPr>
          <w:rFonts w:cs="Arial"/>
        </w:rPr>
        <w:t>navrhnuté zmeny oproti dokumentácii</w:t>
      </w:r>
      <w:r>
        <w:rPr>
          <w:rFonts w:cs="Arial"/>
        </w:rPr>
        <w:t xml:space="preserve"> </w:t>
      </w:r>
      <w:r w:rsidR="00E67C06">
        <w:rPr>
          <w:rFonts w:cs="Arial"/>
        </w:rPr>
        <w:t>DSP</w:t>
      </w:r>
      <w:r w:rsidRPr="00463E68">
        <w:rPr>
          <w:rFonts w:cs="Arial"/>
        </w:rPr>
        <w:t xml:space="preserve"> </w:t>
      </w:r>
      <w:r w:rsidRPr="003E5AB4">
        <w:rPr>
          <w:rFonts w:cs="Arial"/>
          <w:lang w:eastAsia="cs-CZ"/>
        </w:rPr>
        <w:t xml:space="preserve">je zhotoviteľ povinný zaistiť písomný súhlas od nasledujúcich organizácii: </w:t>
      </w:r>
    </w:p>
    <w:p w14:paraId="784FDD28" w14:textId="77777777" w:rsidR="002178DA" w:rsidRPr="004524E3" w:rsidRDefault="002178DA" w:rsidP="001C1250">
      <w:pPr>
        <w:pStyle w:val="Odsekzoznamu"/>
        <w:numPr>
          <w:ilvl w:val="0"/>
          <w:numId w:val="10"/>
        </w:numPr>
        <w:rPr>
          <w:rFonts w:cs="Arial"/>
        </w:rPr>
      </w:pPr>
      <w:r w:rsidRPr="004524E3">
        <w:rPr>
          <w:rFonts w:cs="Arial"/>
        </w:rPr>
        <w:t>Správa CHKO Kysuce</w:t>
      </w:r>
    </w:p>
    <w:p w14:paraId="2AE432E8" w14:textId="77777777" w:rsidR="002178DA" w:rsidRDefault="002178DA" w:rsidP="001C1250">
      <w:pPr>
        <w:pStyle w:val="Odsekzoznamu"/>
        <w:numPr>
          <w:ilvl w:val="0"/>
          <w:numId w:val="10"/>
        </w:numPr>
      </w:pPr>
      <w:r w:rsidRPr="00E67C06">
        <w:rPr>
          <w:rFonts w:cs="Arial"/>
        </w:rPr>
        <w:t>Štátna ochrana prírody SR</w:t>
      </w:r>
    </w:p>
    <w:p w14:paraId="0F81AD00" w14:textId="77777777" w:rsidR="00EC3EDD" w:rsidRPr="007B3EF4" w:rsidRDefault="002178DA" w:rsidP="00EC3EDD">
      <w:pPr>
        <w:tabs>
          <w:tab w:val="left" w:pos="851"/>
        </w:tabs>
        <w:spacing w:after="48"/>
      </w:pPr>
      <w:r>
        <w:rPr>
          <w:lang w:eastAsia="sk-SK"/>
        </w:rPr>
        <w:t>Zatrávnenie nie je súčasťou objektu vegetačných úprav pre migračnú trasu. V mieste vegetačných úprav sa navrhuje navádzacie oplotenie, ktoré len minimálne pošk</w:t>
      </w:r>
      <w:r w:rsidR="00A37652">
        <w:rPr>
          <w:lang w:eastAsia="sk-SK"/>
        </w:rPr>
        <w:t>odí jestvujúce trávnaté plochy.</w:t>
      </w:r>
      <w:r w:rsidR="00EC3EDD">
        <w:rPr>
          <w:lang w:eastAsia="sk-SK"/>
        </w:rPr>
        <w:t xml:space="preserve"> </w:t>
      </w:r>
      <w:r w:rsidR="00EC3EDD" w:rsidRPr="006C4687">
        <w:t>Objednávateľ požaduje údržbu a ošetrovanie vykonaných vegetačných úprav realizo</w:t>
      </w:r>
      <w:r w:rsidR="00EC3EDD" w:rsidRPr="007B3EF4">
        <w:t xml:space="preserve">vať v rámci predmetu diela </w:t>
      </w:r>
      <w:r w:rsidR="00506279" w:rsidRPr="007B3EF4">
        <w:t xml:space="preserve">5 rokov </w:t>
      </w:r>
      <w:r w:rsidR="00EC3EDD" w:rsidRPr="007B3EF4">
        <w:t xml:space="preserve"> po prevzatí budúcim správcom, t.j. po ukončení preberacieho konania, odbornou firmou, ktorá vegetačné úpravy realizovala</w:t>
      </w:r>
      <w:r w:rsidR="003531A6" w:rsidRPr="007B3EF4">
        <w:t xml:space="preserve"> (dodávateľa vegetačných úprav je povinný zaviazať Zhotoviteľ)</w:t>
      </w:r>
      <w:r w:rsidR="00EC3EDD" w:rsidRPr="007B3EF4">
        <w:t>.</w:t>
      </w:r>
      <w:r w:rsidR="003531A6" w:rsidRPr="007B3EF4">
        <w:t xml:space="preserve"> Minimálne požiadavky na ošetrovanie vegetácie sa nachádzajú v zväzku 3, časť 1, Príloha č. 9. Náklad spojený s ošetrovaním vegetácie si ocení Zhotoviteľ v objekte 041-00.</w:t>
      </w:r>
    </w:p>
    <w:p w14:paraId="4E08D3CB" w14:textId="77777777" w:rsidR="005C2C99" w:rsidRPr="007B3EF4" w:rsidRDefault="005C2C99" w:rsidP="00F37776">
      <w:pPr>
        <w:pStyle w:val="Nadpis2"/>
        <w:rPr>
          <w:rFonts w:cs="Arial"/>
        </w:rPr>
      </w:pPr>
      <w:bookmarkStart w:id="147" w:name="_Toc167275802"/>
      <w:r w:rsidRPr="007B3EF4">
        <w:rPr>
          <w:rFonts w:cs="Arial"/>
        </w:rPr>
        <w:t>05</w:t>
      </w:r>
      <w:r w:rsidR="00E67C06" w:rsidRPr="007B3EF4">
        <w:rPr>
          <w:rFonts w:cs="Arial"/>
        </w:rPr>
        <w:t>0</w:t>
      </w:r>
      <w:r w:rsidRPr="007B3EF4">
        <w:rPr>
          <w:rFonts w:cs="Arial"/>
        </w:rPr>
        <w:t xml:space="preserve">-00 </w:t>
      </w:r>
      <w:r w:rsidR="002178DA" w:rsidRPr="007B3EF4">
        <w:rPr>
          <w:rFonts w:cs="Arial"/>
        </w:rPr>
        <w:t>Spätná rekultivácia</w:t>
      </w:r>
      <w:bookmarkEnd w:id="147"/>
    </w:p>
    <w:p w14:paraId="43B1F2E1"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6285B90" w14:textId="77777777" w:rsidR="005C2C99" w:rsidRPr="007B3EF4" w:rsidRDefault="00E67C06" w:rsidP="00F37776">
      <w:pPr>
        <w:pStyle w:val="Nadpis2"/>
        <w:rPr>
          <w:rFonts w:cs="Arial"/>
        </w:rPr>
      </w:pPr>
      <w:bookmarkStart w:id="148" w:name="_Toc167275803"/>
      <w:r w:rsidRPr="007B3EF4">
        <w:rPr>
          <w:rFonts w:cs="Arial"/>
        </w:rPr>
        <w:t>060</w:t>
      </w:r>
      <w:r w:rsidR="005C2C99" w:rsidRPr="007B3EF4">
        <w:rPr>
          <w:rFonts w:cs="Arial"/>
        </w:rPr>
        <w:t xml:space="preserve">-00 </w:t>
      </w:r>
      <w:r w:rsidRPr="007B3EF4">
        <w:t>Sanácia územia</w:t>
      </w:r>
      <w:bookmarkEnd w:id="148"/>
    </w:p>
    <w:p w14:paraId="154D7A28"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D2A0FDF" w14:textId="77777777" w:rsidR="0092749D" w:rsidRPr="007B3EF4" w:rsidRDefault="0092749D" w:rsidP="00F37776">
      <w:pPr>
        <w:rPr>
          <w:rFonts w:cs="Arial"/>
        </w:rPr>
      </w:pPr>
    </w:p>
    <w:p w14:paraId="41AF9D40" w14:textId="77777777" w:rsidR="005C2C99" w:rsidRPr="007B3EF4" w:rsidRDefault="00E67C06" w:rsidP="00023A19">
      <w:pPr>
        <w:pStyle w:val="Nadpis2"/>
        <w:ind w:left="426" w:hanging="426"/>
        <w:rPr>
          <w:rFonts w:cs="Arial"/>
        </w:rPr>
      </w:pPr>
      <w:bookmarkStart w:id="149" w:name="_Toc167275804"/>
      <w:r w:rsidRPr="007B3EF4">
        <w:rPr>
          <w:rFonts w:cs="Arial"/>
        </w:rPr>
        <w:lastRenderedPageBreak/>
        <w:t>101</w:t>
      </w:r>
      <w:r w:rsidR="005C2C99" w:rsidRPr="007B3EF4">
        <w:rPr>
          <w:rFonts w:cs="Arial"/>
        </w:rPr>
        <w:t xml:space="preserve">-00 </w:t>
      </w:r>
      <w:r w:rsidRPr="007B3EF4">
        <w:rPr>
          <w:rFonts w:cs="Arial"/>
        </w:rPr>
        <w:t>Diaľnica</w:t>
      </w:r>
      <w:bookmarkEnd w:id="149"/>
    </w:p>
    <w:p w14:paraId="093085C8"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418EAE1" w14:textId="77777777" w:rsidR="00C50BA0" w:rsidRDefault="00C50BA0" w:rsidP="00C50BA0">
      <w:pPr>
        <w:tabs>
          <w:tab w:val="left" w:pos="3544"/>
        </w:tabs>
        <w:spacing w:after="120"/>
      </w:pPr>
      <w:r w:rsidRPr="007B3EF4">
        <w:t>DSP je záväzná so zohľadnením ustanovení Zväzku 3, časť 1, čl. 2.2 Normy a technické pred</w:t>
      </w:r>
      <w:r w:rsidRPr="000977A8">
        <w:t xml:space="preserve">pisy </w:t>
      </w:r>
      <w:r w:rsidRPr="00FA32C5">
        <w:t xml:space="preserve">a to bez navýšenia ceny diela </w:t>
      </w:r>
      <w:r w:rsidRPr="000977A8">
        <w:t>v tomto rozsahu</w:t>
      </w:r>
      <w:r w:rsidRPr="009C6D2A">
        <w:t xml:space="preserve"> </w:t>
      </w:r>
      <w:r>
        <w:t>a spresnení:</w:t>
      </w:r>
    </w:p>
    <w:p w14:paraId="1AF775AF" w14:textId="77777777" w:rsidR="00C50BA0" w:rsidRPr="00F00555" w:rsidRDefault="00C50BA0" w:rsidP="00C50BA0">
      <w:pPr>
        <w:rPr>
          <w:rFonts w:cs="Arial"/>
          <w:b/>
        </w:rPr>
      </w:pPr>
      <w:r w:rsidRPr="00F00555">
        <w:rPr>
          <w:b/>
        </w:rPr>
        <w:t>Záväznými údajmi pre stavebný objekt 101-00 sú:</w:t>
      </w:r>
    </w:p>
    <w:p w14:paraId="226A7A0A" w14:textId="77777777" w:rsidR="00C50BA0" w:rsidRDefault="00C50BA0" w:rsidP="00C50BA0">
      <w:pPr>
        <w:pStyle w:val="Odsekbez"/>
        <w:tabs>
          <w:tab w:val="left" w:pos="567"/>
        </w:tabs>
        <w:spacing w:after="0"/>
        <w:ind w:firstLine="0"/>
      </w:pPr>
      <w:r>
        <w:tab/>
        <w:t>Kategória cesty:</w:t>
      </w:r>
      <w:r>
        <w:tab/>
      </w:r>
      <w:r>
        <w:tab/>
      </w:r>
      <w:r>
        <w:tab/>
        <w:t>D 24,5/80, </w:t>
      </w:r>
    </w:p>
    <w:p w14:paraId="69D8A5B3" w14:textId="77777777" w:rsidR="00C50BA0" w:rsidRDefault="00C50BA0" w:rsidP="00C50BA0">
      <w:pPr>
        <w:pStyle w:val="Odsekbez"/>
        <w:tabs>
          <w:tab w:val="left" w:pos="567"/>
        </w:tabs>
        <w:spacing w:after="0"/>
        <w:ind w:firstLine="0"/>
      </w:pPr>
      <w:r>
        <w:tab/>
        <w:t>Návrhová rýchlosť:</w:t>
      </w:r>
      <w:r>
        <w:tab/>
      </w:r>
      <w:r>
        <w:tab/>
      </w:r>
      <w:r>
        <w:tab/>
        <w:t>vn = 80 km/h</w:t>
      </w:r>
    </w:p>
    <w:p w14:paraId="3759BC96" w14:textId="77777777" w:rsidR="00C50BA0" w:rsidRDefault="00C50BA0" w:rsidP="00C50BA0">
      <w:pPr>
        <w:tabs>
          <w:tab w:val="left" w:pos="3544"/>
        </w:tabs>
        <w:spacing w:after="120"/>
      </w:pPr>
    </w:p>
    <w:p w14:paraId="08A4AA4D" w14:textId="77777777" w:rsidR="00C50BA0" w:rsidRPr="007B3EF4" w:rsidRDefault="00C50BA0" w:rsidP="00C50BA0">
      <w:pPr>
        <w:spacing w:before="120" w:after="120"/>
      </w:pPr>
      <w:r w:rsidRPr="007B3EF4">
        <w:t>Smerové vedenie je záväzné v zmysle DSP.</w:t>
      </w:r>
    </w:p>
    <w:p w14:paraId="3025FD5A" w14:textId="77777777" w:rsidR="00C50BA0" w:rsidRPr="007B3EF4" w:rsidRDefault="00C50BA0" w:rsidP="00C50BA0">
      <w:pPr>
        <w:spacing w:after="120"/>
      </w:pPr>
      <w:r w:rsidRPr="007B3EF4">
        <w:t>Šírkové usporiadanie a počet jazdných pruhov je záväzný v zmysle DSP.</w:t>
      </w:r>
    </w:p>
    <w:p w14:paraId="3C753412" w14:textId="77777777" w:rsidR="00C50BA0" w:rsidRPr="00131193" w:rsidRDefault="00C50BA0" w:rsidP="00C50BA0">
      <w:pPr>
        <w:spacing w:after="120"/>
        <w:rPr>
          <w:bCs/>
          <w:color w:val="FF0000"/>
        </w:rPr>
      </w:pPr>
      <w:r w:rsidRPr="007B3EF4">
        <w:t xml:space="preserve">Výškové vedenie z DSP je záväzné. </w:t>
      </w:r>
    </w:p>
    <w:p w14:paraId="09ED4B2C" w14:textId="77777777" w:rsidR="00E67C06" w:rsidRDefault="00E67C06" w:rsidP="005D6563">
      <w:pPr>
        <w:pStyle w:val="Odsekbez"/>
        <w:tabs>
          <w:tab w:val="left" w:pos="567"/>
        </w:tabs>
        <w:spacing w:after="0"/>
        <w:ind w:firstLine="0"/>
      </w:pPr>
      <w:r>
        <w:tab/>
      </w:r>
    </w:p>
    <w:p w14:paraId="6F699240" w14:textId="77777777" w:rsidR="005D6563" w:rsidRDefault="005D6563" w:rsidP="005D6563">
      <w:r w:rsidRPr="000916F9">
        <w:t>Parametre výškového priebehu nivelety a priečneho pretvorenia priečneho sklonu v oblúkoch trasy D3 sú v súlade  s STN 73 6101 pre návrhovú rýchlosť 80 km/hod.</w:t>
      </w:r>
    </w:p>
    <w:p w14:paraId="401C9517" w14:textId="77777777" w:rsidR="007E14BD" w:rsidRPr="000916F9" w:rsidRDefault="007E14BD" w:rsidP="00510165">
      <w:pPr>
        <w:spacing w:after="0"/>
      </w:pPr>
      <w:r>
        <w:t>Prejazdy SDP:</w:t>
      </w:r>
    </w:p>
    <w:p w14:paraId="2390664E" w14:textId="77777777" w:rsidR="007E14BD" w:rsidRPr="000916F9" w:rsidRDefault="007E14BD" w:rsidP="00510165">
      <w:pPr>
        <w:spacing w:after="0"/>
      </w:pPr>
      <w:r w:rsidRPr="000916F9">
        <w:t>km 33,</w:t>
      </w:r>
      <w:r>
        <w:t xml:space="preserve">390 60 </w:t>
      </w:r>
      <w:r w:rsidRPr="000916F9">
        <w:t>– 33,</w:t>
      </w:r>
      <w:r>
        <w:t>525 60</w:t>
      </w:r>
      <w:r w:rsidRPr="000916F9">
        <w:t>, dĺžky 135 m,</w:t>
      </w:r>
    </w:p>
    <w:p w14:paraId="75B174BB" w14:textId="77777777" w:rsidR="007E14BD" w:rsidRPr="000916F9" w:rsidRDefault="007E14BD" w:rsidP="00510165">
      <w:pPr>
        <w:spacing w:after="0"/>
      </w:pPr>
      <w:r w:rsidRPr="000916F9">
        <w:t>km 34,08</w:t>
      </w:r>
      <w:r>
        <w:t>5 15</w:t>
      </w:r>
      <w:r w:rsidRPr="000916F9">
        <w:t xml:space="preserve"> – 34,2</w:t>
      </w:r>
      <w:r>
        <w:t>20 15</w:t>
      </w:r>
      <w:r w:rsidRPr="000916F9">
        <w:t>, dĺžky 135 m.</w:t>
      </w:r>
    </w:p>
    <w:p w14:paraId="33D82531" w14:textId="77777777" w:rsidR="007E14BD" w:rsidRPr="007E14BD" w:rsidRDefault="007E14BD" w:rsidP="00510165">
      <w:pPr>
        <w:pStyle w:val="Marginalie-MA"/>
        <w:framePr w:w="0" w:hSpace="0" w:wrap="auto" w:vAnchor="margin" w:hAnchor="text" w:yAlign="inline"/>
        <w:rPr>
          <w:rFonts w:eastAsia="Calibri"/>
          <w:sz w:val="22"/>
          <w:szCs w:val="22"/>
          <w:lang w:eastAsia="en-US"/>
        </w:rPr>
      </w:pPr>
      <w:r w:rsidRPr="007E14BD">
        <w:rPr>
          <w:rFonts w:eastAsia="Calibri"/>
          <w:sz w:val="22"/>
          <w:szCs w:val="22"/>
          <w:lang w:eastAsia="en-US"/>
        </w:rPr>
        <w:t>Odstavné plochy</w:t>
      </w:r>
    </w:p>
    <w:p w14:paraId="06179B00" w14:textId="77777777" w:rsidR="007E14BD" w:rsidRDefault="007E14BD" w:rsidP="00510165">
      <w:pPr>
        <w:spacing w:after="0"/>
      </w:pPr>
      <w:r w:rsidRPr="000916F9">
        <w:t>v km 3</w:t>
      </w:r>
      <w:r>
        <w:t>4</w:t>
      </w:r>
      <w:r w:rsidRPr="000916F9">
        <w:t>,062 – 33,162 je umiestnená odstavná plocha pre nadrozmerné vozidlá.</w:t>
      </w:r>
    </w:p>
    <w:p w14:paraId="52A20C71" w14:textId="77777777" w:rsidR="007E14BD" w:rsidRPr="000916F9" w:rsidRDefault="007E14BD" w:rsidP="00510165">
      <w:pPr>
        <w:spacing w:after="0"/>
      </w:pPr>
      <w:r w:rsidRPr="000916F9">
        <w:t>km 33,89</w:t>
      </w:r>
      <w:r>
        <w:t>4</w:t>
      </w:r>
      <w:r w:rsidRPr="000916F9">
        <w:t xml:space="preserve"> – začiatok vyraďovacieho úseku, L</w:t>
      </w:r>
      <w:r w:rsidRPr="000916F9">
        <w:rPr>
          <w:vertAlign w:val="subscript"/>
        </w:rPr>
        <w:t>v</w:t>
      </w:r>
      <w:r w:rsidRPr="000916F9">
        <w:t xml:space="preserve"> = 80 m</w:t>
      </w:r>
    </w:p>
    <w:p w14:paraId="2DC422CB" w14:textId="77777777" w:rsidR="007E14BD" w:rsidRPr="000916F9" w:rsidRDefault="007E14BD" w:rsidP="00510165">
      <w:pPr>
        <w:spacing w:after="0"/>
      </w:pPr>
      <w:r w:rsidRPr="000916F9">
        <w:t>km 33,97</w:t>
      </w:r>
      <w:r>
        <w:t>4</w:t>
      </w:r>
      <w:r w:rsidRPr="000916F9">
        <w:t xml:space="preserve"> – začiatok spomaľovacieho úseku, L</w:t>
      </w:r>
      <w:r w:rsidRPr="000916F9">
        <w:rPr>
          <w:vertAlign w:val="subscript"/>
        </w:rPr>
        <w:t>d</w:t>
      </w:r>
      <w:r w:rsidRPr="000916F9">
        <w:t xml:space="preserve"> = 65 m</w:t>
      </w:r>
    </w:p>
    <w:p w14:paraId="5877941F" w14:textId="77777777" w:rsidR="007E14BD" w:rsidRPr="000916F9" w:rsidRDefault="007E14BD" w:rsidP="00510165">
      <w:pPr>
        <w:spacing w:after="0"/>
      </w:pPr>
      <w:r w:rsidRPr="000916F9">
        <w:t>km 34,062 – 34,162, dĺžky 100 m (umiestnená za ORL "D")</w:t>
      </w:r>
    </w:p>
    <w:p w14:paraId="7E7A42F3" w14:textId="77777777" w:rsidR="007E14BD" w:rsidRDefault="007E14BD" w:rsidP="00510165">
      <w:pPr>
        <w:spacing w:after="0"/>
      </w:pPr>
      <w:r w:rsidRPr="000916F9">
        <w:t>km 34,162 – začiatok zaraďovacieho pruhu, L</w:t>
      </w:r>
      <w:r w:rsidRPr="000916F9">
        <w:rPr>
          <w:vertAlign w:val="subscript"/>
        </w:rPr>
        <w:t>z</w:t>
      </w:r>
      <w:r w:rsidRPr="000916F9">
        <w:t xml:space="preserve"> = 80 m </w:t>
      </w:r>
    </w:p>
    <w:p w14:paraId="33674E60" w14:textId="77777777" w:rsidR="00510165" w:rsidRPr="000916F9" w:rsidRDefault="00510165" w:rsidP="00510165">
      <w:pPr>
        <w:spacing w:after="0"/>
      </w:pPr>
    </w:p>
    <w:p w14:paraId="1D369A82" w14:textId="51F4CB15" w:rsidR="007E14BD" w:rsidRPr="007B3EF4" w:rsidRDefault="007E14BD" w:rsidP="007E14BD">
      <w:r w:rsidRPr="007B3EF4">
        <w:t>Záchytné bezpečnostné zariadenia tvoria zvodidlá (oceľové, betónové, otváracie) navrhnuté v súlade s TP 010</w:t>
      </w:r>
      <w:r w:rsidR="00506279" w:rsidRPr="007B3EF4">
        <w:t xml:space="preserve"> ako aj tlmiče nárazov navrhnuté v súlade s TP 065.</w:t>
      </w:r>
    </w:p>
    <w:p w14:paraId="52D23AB4" w14:textId="77777777" w:rsidR="007E14BD" w:rsidRPr="007B3EF4" w:rsidRDefault="007E14BD" w:rsidP="007E14BD">
      <w:r w:rsidRPr="007B3EF4">
        <w:t>V súbehu s preložkou cesty I/11 (SO 103-00) sú na zvodidlách navrhnuté clony proti oslneniu, ktorých funkcie sú zabránenie vzájomného oslnenia vozidiel  a zabránenie oslnenia migrujúcej zver</w:t>
      </w:r>
      <w:r w:rsidR="00131193" w:rsidRPr="007B3EF4">
        <w:t>i</w:t>
      </w:r>
      <w:r w:rsidRPr="007B3EF4">
        <w:t xml:space="preserve"> v priestore mostných objektov na diaľnici D3 a ceste I/11.</w:t>
      </w:r>
    </w:p>
    <w:p w14:paraId="6622DE2F" w14:textId="77777777" w:rsidR="007E14BD" w:rsidRPr="007B3EF4" w:rsidRDefault="007E14BD" w:rsidP="007E14BD">
      <w:r w:rsidRPr="007B3EF4">
        <w:t>V súlade s požiadavkami ŠOP SR je súčasťou objektu aj vodiaca stena pre obojživelníky. Vodiaca stena výšky 0,70 m je navrhnutá v km 33,365 – 33,725 D3 v súlade so špecifikáciou pracovníkmi ŠOP SR, Správy CHKO Kysuce. Ide o lokalitu s vysokou migráciou obojživelníkov. Vodiaca stena v päte vystuženého svahu a vyústená do priepustu v km 33,350, resp. pod most 209-00 a 210-00.</w:t>
      </w:r>
    </w:p>
    <w:p w14:paraId="62B2A643" w14:textId="77777777" w:rsidR="0092749D" w:rsidRPr="00CD33D0" w:rsidRDefault="0092749D" w:rsidP="0092749D">
      <w:pPr>
        <w:pStyle w:val="Bezriadkovania"/>
        <w:spacing w:before="240"/>
        <w:jc w:val="both"/>
        <w:rPr>
          <w:rFonts w:ascii="Arial" w:hAnsi="Arial" w:cs="Arial"/>
          <w:b/>
        </w:rPr>
      </w:pPr>
      <w:r w:rsidRPr="007B3EF4">
        <w:rPr>
          <w:rFonts w:ascii="Arial" w:hAnsi="Arial" w:cs="Arial"/>
          <w:b/>
        </w:rPr>
        <w:t>Z objektu 101-00 požaduje Obstarávateľ vyčleniť náklad na celú konštrukciu vozovky  do objektu 101-01.</w:t>
      </w:r>
    </w:p>
    <w:p w14:paraId="7AA13579" w14:textId="77777777" w:rsidR="0092749D" w:rsidRPr="00CD33D0" w:rsidRDefault="0092749D" w:rsidP="0092749D">
      <w:pPr>
        <w:pStyle w:val="Bezriadkovania"/>
        <w:spacing w:before="240"/>
        <w:jc w:val="both"/>
        <w:rPr>
          <w:rFonts w:ascii="Arial" w:hAnsi="Arial" w:cs="Arial"/>
          <w:b/>
        </w:rPr>
      </w:pPr>
      <w:r w:rsidRPr="00CD33D0">
        <w:rPr>
          <w:rFonts w:ascii="Arial" w:hAnsi="Arial" w:cs="Arial"/>
          <w:b/>
        </w:rPr>
        <w:t>Z objektu 101-00 požaduje Obstarávateľ vyčleniť náklad na zvodidlá a tlmiče nárazov  do objektu 101-02.</w:t>
      </w:r>
    </w:p>
    <w:p w14:paraId="158D5AB2" w14:textId="77777777" w:rsidR="0092749D" w:rsidRDefault="0092749D" w:rsidP="0092749D">
      <w:pPr>
        <w:pStyle w:val="Bezriadkovania"/>
        <w:spacing w:before="240"/>
        <w:jc w:val="both"/>
        <w:rPr>
          <w:rFonts w:ascii="Arial" w:hAnsi="Arial" w:cs="Arial"/>
          <w:b/>
        </w:rPr>
      </w:pPr>
      <w:r w:rsidRPr="00CD33D0">
        <w:rPr>
          <w:rFonts w:ascii="Arial" w:hAnsi="Arial" w:cs="Arial"/>
          <w:b/>
        </w:rPr>
        <w:lastRenderedPageBreak/>
        <w:t>Z objektu 101-00 požaduje Obstarávateľ vyčleniť náklad na zvislé dopravné značenie  do objektu 101-03.</w:t>
      </w:r>
      <w:r w:rsidRPr="00CA6427">
        <w:rPr>
          <w:rFonts w:ascii="Arial" w:hAnsi="Arial" w:cs="Arial"/>
          <w:b/>
        </w:rPr>
        <w:t xml:space="preserve"> </w:t>
      </w:r>
    </w:p>
    <w:p w14:paraId="4610A06B" w14:textId="77777777" w:rsidR="005C2C99" w:rsidRPr="00463E68" w:rsidRDefault="005C2C99" w:rsidP="00023A19">
      <w:pPr>
        <w:pStyle w:val="Nadpis2"/>
        <w:ind w:left="426" w:hanging="426"/>
        <w:rPr>
          <w:rFonts w:cs="Arial"/>
        </w:rPr>
      </w:pPr>
      <w:bookmarkStart w:id="150" w:name="_Toc167275805"/>
      <w:r w:rsidRPr="00463E68">
        <w:rPr>
          <w:rFonts w:cs="Arial"/>
        </w:rPr>
        <w:t>10</w:t>
      </w:r>
      <w:r w:rsidR="00510165">
        <w:rPr>
          <w:rFonts w:cs="Arial"/>
        </w:rPr>
        <w:t>1</w:t>
      </w:r>
      <w:r w:rsidRPr="00463E68">
        <w:rPr>
          <w:rFonts w:cs="Arial"/>
        </w:rPr>
        <w:t>-00</w:t>
      </w:r>
      <w:r w:rsidR="00510165">
        <w:rPr>
          <w:rFonts w:cs="Arial"/>
        </w:rPr>
        <w:t>1</w:t>
      </w:r>
      <w:r w:rsidRPr="00463E68">
        <w:rPr>
          <w:rFonts w:cs="Arial"/>
        </w:rPr>
        <w:t xml:space="preserve"> </w:t>
      </w:r>
      <w:r w:rsidR="00510165" w:rsidRPr="00EA66B2">
        <w:rPr>
          <w:rFonts w:cs="Arial"/>
          <w:u w:val="single"/>
        </w:rPr>
        <w:t>Dočasné</w:t>
      </w:r>
      <w:r w:rsidRPr="00EA66B2">
        <w:rPr>
          <w:rFonts w:cs="Arial"/>
          <w:u w:val="single"/>
        </w:rPr>
        <w:t xml:space="preserve"> </w:t>
      </w:r>
      <w:r w:rsidR="00510165" w:rsidRPr="00EA66B2">
        <w:rPr>
          <w:rFonts w:cs="Arial"/>
          <w:u w:val="single"/>
        </w:rPr>
        <w:t>napojenie na cestu 1/11</w:t>
      </w:r>
      <w:bookmarkEnd w:id="150"/>
    </w:p>
    <w:p w14:paraId="06E711A0"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ABC5C04" w14:textId="77777777" w:rsidR="00510165" w:rsidRPr="007B3EF4" w:rsidRDefault="00510165" w:rsidP="00510165">
      <w:r w:rsidRPr="007B3EF4">
        <w:t xml:space="preserve">Ide o  prepojenie telesa diaľnice a cesty I/11 pre potreby dočasného presmerovania cestnej premávky počas výstavby či počas výnimočných situácii na telese diaľnice. Prejazd sa nachádza medzi existujúcim telesom polprofilu diaľnice a cestou I/11. Minimálna šírka prejazdu medzi D3 a cestou I/11 je 8,20 m a maximálna šírka 13,26 m. </w:t>
      </w:r>
    </w:p>
    <w:p w14:paraId="1DCC29B7" w14:textId="77777777" w:rsidR="005C2C99" w:rsidRPr="007B3EF4" w:rsidRDefault="00510165" w:rsidP="00023A19">
      <w:pPr>
        <w:pStyle w:val="Nadpis2"/>
        <w:ind w:left="426" w:hanging="426"/>
        <w:rPr>
          <w:rFonts w:cs="Arial"/>
          <w:u w:val="single"/>
        </w:rPr>
      </w:pPr>
      <w:bookmarkStart w:id="151" w:name="_Toc167275806"/>
      <w:r w:rsidRPr="007B3EF4">
        <w:rPr>
          <w:rFonts w:cs="Arial"/>
        </w:rPr>
        <w:t>102</w:t>
      </w:r>
      <w:r w:rsidR="005C2C99" w:rsidRPr="007B3EF4">
        <w:rPr>
          <w:rFonts w:cs="Arial"/>
        </w:rPr>
        <w:t xml:space="preserve">-00 </w:t>
      </w:r>
      <w:r w:rsidRPr="007B3EF4">
        <w:rPr>
          <w:u w:val="single"/>
        </w:rPr>
        <w:t>Sanácia MK "do Capkov</w:t>
      </w:r>
      <w:r w:rsidR="009529CF" w:rsidRPr="007B3EF4">
        <w:rPr>
          <w:u w:val="single"/>
        </w:rPr>
        <w:t>“</w:t>
      </w:r>
      <w:bookmarkEnd w:id="151"/>
    </w:p>
    <w:p w14:paraId="3C6921E1"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EE8FC09" w14:textId="77777777" w:rsidR="00510165" w:rsidRPr="00463E68" w:rsidRDefault="00510165" w:rsidP="00510165">
      <w:pPr>
        <w:spacing w:after="0"/>
        <w:rPr>
          <w:rFonts w:cs="Arial"/>
        </w:rPr>
      </w:pPr>
    </w:p>
    <w:p w14:paraId="1B19AAA8" w14:textId="77777777" w:rsidR="00510165" w:rsidRDefault="00510165" w:rsidP="00510165">
      <w:pPr>
        <w:spacing w:after="0"/>
      </w:pPr>
      <w:r>
        <w:t>Stavba bola vybudovaná v rámci stavby "Cesta I/11 Čadca – obchvat mesta, časť Bukov-Horelica".</w:t>
      </w:r>
    </w:p>
    <w:p w14:paraId="42B4AA26" w14:textId="77777777" w:rsidR="00510165" w:rsidRDefault="00510165" w:rsidP="00510165">
      <w:r>
        <w:t xml:space="preserve">Predmetom riešenia navrhovaného objektu je sanácia miestnej komunikácie "do Capkov" na ktorom sa nachádza oporný múr a už obnovená komunikácia v rámci stavby </w:t>
      </w:r>
      <w:r w:rsidRPr="000B6012">
        <w:t xml:space="preserve">Diaľnica D3 Čadca, Bukov </w:t>
      </w:r>
      <w:r>
        <w:t>–</w:t>
      </w:r>
      <w:r w:rsidRPr="000B6012">
        <w:t xml:space="preserve"> Svrčinovec</w:t>
      </w:r>
      <w:r>
        <w:t>.</w:t>
      </w:r>
      <w:r w:rsidRPr="000B6012">
        <w:t xml:space="preserve">  </w:t>
      </w:r>
      <w:r>
        <w:t>Oporný múr stabilizujúci komunikáciu bol vybudovaný ako súčasť stavby D3 Čadca, Bukov – Svrčinovec.</w:t>
      </w:r>
    </w:p>
    <w:p w14:paraId="27F059B5" w14:textId="77777777" w:rsidR="009529CF" w:rsidRDefault="009B72D8" w:rsidP="00510165">
      <w:r>
        <w:t>V rámci stavby D3 Čadca, Bukov-Svrčinovec bola</w:t>
      </w:r>
      <w:r w:rsidR="009529CF">
        <w:t xml:space="preserve"> na objekte SO 102-00 Sanácia MK </w:t>
      </w:r>
      <w:r w:rsidR="009529CF">
        <w:rPr>
          <w:u w:val="single"/>
        </w:rPr>
        <w:t>“</w:t>
      </w:r>
      <w:r w:rsidR="009529CF">
        <w:t>DO CAPKOV</w:t>
      </w:r>
      <w:r w:rsidR="009529CF">
        <w:rPr>
          <w:u w:val="single"/>
        </w:rPr>
        <w:t>“</w:t>
      </w:r>
      <w:r>
        <w:t xml:space="preserve"> v nevyhnutom rozsahu zrealizovaná sanácia zosuvu. </w:t>
      </w:r>
      <w:r w:rsidR="009529CF">
        <w:t xml:space="preserve">Realizovaný rozsah </w:t>
      </w:r>
      <w:r w:rsidR="003D01DD">
        <w:t xml:space="preserve">prác </w:t>
      </w:r>
      <w:r w:rsidR="009529CF">
        <w:t xml:space="preserve">je zrejmý z Dokumentácie skutočného vyhotovenia, ktorá </w:t>
      </w:r>
      <w:r>
        <w:t xml:space="preserve">je </w:t>
      </w:r>
      <w:r w:rsidR="0037130B">
        <w:t>priložená</w:t>
      </w:r>
      <w:r>
        <w:t xml:space="preserve"> vo zväzku č.5</w:t>
      </w:r>
      <w:r w:rsidRPr="0037130B">
        <w:t xml:space="preserve">. </w:t>
      </w:r>
    </w:p>
    <w:p w14:paraId="4AAE4FCB" w14:textId="77777777" w:rsidR="009B72D8" w:rsidRPr="007B3EF4" w:rsidRDefault="009B72D8" w:rsidP="00510165">
      <w:pPr>
        <w:rPr>
          <w:rFonts w:cs="Arial"/>
          <w:lang w:eastAsia="cs-CZ"/>
        </w:rPr>
      </w:pPr>
      <w:r w:rsidRPr="0037130B">
        <w:t>Nakoľko v jarných mesiacoch roku 2021 došlo k novej skutočnosti</w:t>
      </w:r>
      <w:r w:rsidR="0037130B" w:rsidRPr="0037130B">
        <w:t>,</w:t>
      </w:r>
      <w:r w:rsidRPr="0037130B">
        <w:t xml:space="preserve"> a to k svahovej deformácií</w:t>
      </w:r>
      <w:r w:rsidR="0037130B" w:rsidRPr="0037130B">
        <w:t xml:space="preserve"> </w:t>
      </w:r>
      <w:r w:rsidR="0037130B" w:rsidRPr="00AC484D">
        <w:t>pod už zrealizovaným oporným mú</w:t>
      </w:r>
      <w:r w:rsidRPr="00AC484D">
        <w:t xml:space="preserve">rom, bola vypracovaná dokumentácia na realizáciu stavby </w:t>
      </w:r>
      <w:r w:rsidR="0037130B" w:rsidRPr="00AC484D">
        <w:t>„</w:t>
      </w:r>
      <w:r w:rsidR="0037130B" w:rsidRPr="007B3EF4">
        <w:rPr>
          <w:rFonts w:cs="Arial"/>
          <w:lang w:eastAsia="cs-CZ"/>
        </w:rPr>
        <w:t xml:space="preserve">Sanácia zosuvu pod oporným múrom na objekte H102-00“. Uvedené práce sa však v rámci stavby D3 Čadca, Bukov-Svrčinovec </w:t>
      </w:r>
      <w:r w:rsidR="00BF1BFD" w:rsidRPr="007B3EF4">
        <w:rPr>
          <w:rFonts w:cs="Arial"/>
          <w:lang w:eastAsia="cs-CZ"/>
        </w:rPr>
        <w:t xml:space="preserve">už </w:t>
      </w:r>
      <w:r w:rsidR="0037130B" w:rsidRPr="007B3EF4">
        <w:rPr>
          <w:rFonts w:cs="Arial"/>
          <w:lang w:eastAsia="cs-CZ"/>
        </w:rPr>
        <w:t xml:space="preserve">nerealizovali. Dokumentácia realizácie stavby sanácie svahu pod už zrealizovaným múrom je taktiež priložená vo zväzku č.5. </w:t>
      </w:r>
      <w:r w:rsidR="00223910" w:rsidRPr="007B3EF4">
        <w:rPr>
          <w:rFonts w:cs="Arial"/>
          <w:lang w:eastAsia="cs-CZ"/>
        </w:rPr>
        <w:t>Vo zväzku č.5 je priložený aj „Posudok – zosuv rok 2021 – SO 102-00“</w:t>
      </w:r>
      <w:r w:rsidR="009529CF" w:rsidRPr="007B3EF4">
        <w:rPr>
          <w:rFonts w:cs="Arial"/>
          <w:lang w:eastAsia="cs-CZ"/>
        </w:rPr>
        <w:t>.</w:t>
      </w:r>
    </w:p>
    <w:p w14:paraId="1C37ECD3" w14:textId="77777777" w:rsidR="003D01DD" w:rsidRPr="007B3EF4" w:rsidRDefault="003D01DD" w:rsidP="003D01DD">
      <w:pPr>
        <w:rPr>
          <w:rFonts w:cs="Arial"/>
          <w:lang w:eastAsia="cs-CZ"/>
        </w:rPr>
      </w:pPr>
      <w:r w:rsidRPr="007B3EF4">
        <w:rPr>
          <w:rFonts w:cs="Arial"/>
          <w:lang w:eastAsia="cs-CZ"/>
        </w:rPr>
        <w:t>Zhotoviteľ v rámci SO 102-00 zrealizuje aj sanáciu svahu pod múrom. Dokumentácia na realizáciu nie je záväzná. V súvislosti s potrebou realizácie sanácie svahu je nevyhnutné aj zabezpečenie inžinierskej činnosti, ktorá bude zahrnutá do Ponuky Zhotoviteľa.</w:t>
      </w:r>
    </w:p>
    <w:p w14:paraId="28851878" w14:textId="77777777" w:rsidR="003D01DD" w:rsidRPr="007B3EF4" w:rsidRDefault="003D01DD" w:rsidP="003D01DD">
      <w:pPr>
        <w:rPr>
          <w:rFonts w:cs="Arial"/>
          <w:lang w:eastAsia="cs-CZ"/>
        </w:rPr>
      </w:pPr>
      <w:r w:rsidRPr="007B3EF4">
        <w:rPr>
          <w:rFonts w:cs="Arial"/>
          <w:lang w:eastAsia="cs-CZ"/>
        </w:rPr>
        <w:t xml:space="preserve"> Z dôvodu vyššie uvedených skutočností bol po výstavbe D3 Čadca, Bukov –Svrčinovec ponechaný prejazd cez Bukovský potok, ktorý zabezpečoval prístup na stavenisko</w:t>
      </w:r>
      <w:r w:rsidR="00D31E58" w:rsidRPr="007B3EF4">
        <w:rPr>
          <w:rFonts w:cs="Arial"/>
          <w:lang w:eastAsia="cs-CZ"/>
        </w:rPr>
        <w:t xml:space="preserve">  vrátane prístupu k prortálu tunela Horelica</w:t>
      </w:r>
      <w:r w:rsidRPr="007B3EF4">
        <w:rPr>
          <w:rFonts w:cs="Arial"/>
          <w:lang w:eastAsia="cs-CZ"/>
        </w:rPr>
        <w:t xml:space="preserve"> a zároveň sa využíval v rámci obchádzkovej trasy počas budovania sanácie zosuvu na objekte SO 102-00</w:t>
      </w:r>
      <w:r w:rsidR="00365338" w:rsidRPr="007B3EF4">
        <w:rPr>
          <w:rFonts w:cs="Arial"/>
          <w:lang w:eastAsia="cs-CZ"/>
        </w:rPr>
        <w:t xml:space="preserve"> do miestne časti „Capkov“</w:t>
      </w:r>
      <w:r w:rsidRPr="007B3EF4">
        <w:rPr>
          <w:rFonts w:cs="Arial"/>
          <w:lang w:eastAsia="cs-CZ"/>
        </w:rPr>
        <w:t xml:space="preserve">.  Podklady – fotky  prejazdu </w:t>
      </w:r>
      <w:r w:rsidR="00365338" w:rsidRPr="007B3EF4">
        <w:rPr>
          <w:rFonts w:cs="Arial"/>
          <w:lang w:eastAsia="cs-CZ"/>
        </w:rPr>
        <w:t xml:space="preserve">sú uvedené </w:t>
      </w:r>
      <w:r w:rsidRPr="007B3EF4">
        <w:rPr>
          <w:rFonts w:cs="Arial"/>
          <w:lang w:eastAsia="cs-CZ"/>
        </w:rPr>
        <w:t>vo zväzku č.5. Prejazd cez potok sa nachádza pod mostným objektom</w:t>
      </w:r>
      <w:r w:rsidR="00BF1BFD" w:rsidRPr="007B3EF4">
        <w:rPr>
          <w:rFonts w:cs="Arial"/>
          <w:lang w:eastAsia="cs-CZ"/>
        </w:rPr>
        <w:t xml:space="preserve"> SO 201-00</w:t>
      </w:r>
      <w:r w:rsidR="00365338" w:rsidRPr="007B3EF4">
        <w:rPr>
          <w:rFonts w:cs="Arial"/>
          <w:lang w:eastAsia="cs-CZ"/>
        </w:rPr>
        <w:t xml:space="preserve"> vybudovaného v rámci stavby D3 Čadca, Bukov – Svrčinovec a</w:t>
      </w:r>
      <w:r w:rsidR="00BF1BFD" w:rsidRPr="007B3EF4">
        <w:rPr>
          <w:rFonts w:cs="Arial"/>
          <w:lang w:eastAsia="cs-CZ"/>
        </w:rPr>
        <w:t xml:space="preserve"> v mieste brodu vybudovaného  v</w:t>
      </w:r>
      <w:r w:rsidR="00365338" w:rsidRPr="007B3EF4">
        <w:rPr>
          <w:rFonts w:cs="Arial"/>
          <w:lang w:eastAsia="cs-CZ"/>
        </w:rPr>
        <w:t> </w:t>
      </w:r>
      <w:r w:rsidR="00BF1BFD" w:rsidRPr="007B3EF4">
        <w:rPr>
          <w:rFonts w:cs="Arial"/>
          <w:lang w:eastAsia="cs-CZ"/>
        </w:rPr>
        <w:t>rámci</w:t>
      </w:r>
      <w:r w:rsidR="00365338" w:rsidRPr="007B3EF4">
        <w:rPr>
          <w:rFonts w:cs="Arial"/>
          <w:lang w:eastAsia="cs-CZ"/>
        </w:rPr>
        <w:t xml:space="preserve"> stavby</w:t>
      </w:r>
      <w:r w:rsidR="00BF1BFD" w:rsidRPr="007B3EF4">
        <w:rPr>
          <w:rFonts w:cs="Arial"/>
          <w:lang w:eastAsia="cs-CZ"/>
        </w:rPr>
        <w:t xml:space="preserve"> </w:t>
      </w:r>
      <w:r w:rsidR="00365338" w:rsidRPr="007B3EF4">
        <w:rPr>
          <w:rFonts w:cs="Arial"/>
          <w:lang w:eastAsia="cs-CZ"/>
        </w:rPr>
        <w:t>„O</w:t>
      </w:r>
      <w:r w:rsidR="00BF1BFD" w:rsidRPr="007B3EF4">
        <w:rPr>
          <w:rFonts w:cs="Arial"/>
          <w:lang w:eastAsia="cs-CZ"/>
        </w:rPr>
        <w:t>bchvatu mesta Čadca</w:t>
      </w:r>
      <w:r w:rsidR="007526C7" w:rsidRPr="007B3EF4">
        <w:rPr>
          <w:rFonts w:cs="Arial"/>
          <w:lang w:eastAsia="cs-CZ"/>
        </w:rPr>
        <w:t xml:space="preserve"> I</w:t>
      </w:r>
      <w:r w:rsidR="00365338" w:rsidRPr="007B3EF4">
        <w:rPr>
          <w:rFonts w:cs="Arial"/>
          <w:lang w:eastAsia="cs-CZ"/>
        </w:rPr>
        <w:t>I</w:t>
      </w:r>
      <w:r w:rsidR="007526C7" w:rsidRPr="007B3EF4">
        <w:rPr>
          <w:rFonts w:cs="Arial"/>
          <w:lang w:eastAsia="cs-CZ"/>
        </w:rPr>
        <w:t>. Etapa</w:t>
      </w:r>
      <w:r w:rsidR="00365338" w:rsidRPr="007B3EF4">
        <w:rPr>
          <w:rFonts w:cs="Arial"/>
          <w:lang w:eastAsia="cs-CZ"/>
        </w:rPr>
        <w:t>“</w:t>
      </w:r>
      <w:r w:rsidRPr="007B3EF4">
        <w:rPr>
          <w:rFonts w:cs="Arial"/>
          <w:lang w:eastAsia="cs-CZ"/>
        </w:rPr>
        <w:t xml:space="preserve">. </w:t>
      </w:r>
    </w:p>
    <w:p w14:paraId="150887D1" w14:textId="77777777" w:rsidR="00F73C27" w:rsidRPr="007B3EF4" w:rsidRDefault="003D01DD" w:rsidP="003F2ABE">
      <w:pPr>
        <w:rPr>
          <w:rFonts w:cs="Arial"/>
          <w:lang w:eastAsia="cs-CZ"/>
        </w:rPr>
      </w:pPr>
      <w:r w:rsidRPr="007B3EF4">
        <w:rPr>
          <w:rFonts w:cs="Arial"/>
          <w:lang w:eastAsia="cs-CZ"/>
        </w:rPr>
        <w:lastRenderedPageBreak/>
        <w:t>Zhotoviteľ si do cenovej ponuky</w:t>
      </w:r>
      <w:r w:rsidR="00555333" w:rsidRPr="007B3EF4">
        <w:rPr>
          <w:rFonts w:cs="Arial"/>
          <w:lang w:eastAsia="cs-CZ"/>
        </w:rPr>
        <w:t xml:space="preserve"> SO 102-00</w:t>
      </w:r>
      <w:r w:rsidRPr="007B3EF4">
        <w:rPr>
          <w:rFonts w:cs="Arial"/>
          <w:lang w:eastAsia="cs-CZ"/>
        </w:rPr>
        <w:t xml:space="preserve"> zahrnie aj demoláciu prejazdu vez Bukovský potok </w:t>
      </w:r>
      <w:r w:rsidR="00555333" w:rsidRPr="007B3EF4">
        <w:rPr>
          <w:rFonts w:cs="Arial"/>
          <w:lang w:eastAsia="cs-CZ"/>
        </w:rPr>
        <w:t>(</w:t>
      </w:r>
      <w:r w:rsidRPr="007B3EF4">
        <w:rPr>
          <w:rFonts w:cs="Arial"/>
          <w:lang w:eastAsia="cs-CZ"/>
        </w:rPr>
        <w:t>rozobratie p</w:t>
      </w:r>
      <w:r w:rsidR="00555333" w:rsidRPr="007B3EF4">
        <w:rPr>
          <w:rFonts w:cs="Arial"/>
          <w:lang w:eastAsia="cs-CZ"/>
        </w:rPr>
        <w:t xml:space="preserve">rejazdu, odstránenie panelov, </w:t>
      </w:r>
      <w:r w:rsidR="009A1572" w:rsidRPr="007B3EF4">
        <w:rPr>
          <w:rFonts w:cs="Arial"/>
          <w:lang w:eastAsia="cs-CZ"/>
        </w:rPr>
        <w:t>rúr, štrko</w:t>
      </w:r>
      <w:r w:rsidR="00555333" w:rsidRPr="007B3EF4">
        <w:rPr>
          <w:rFonts w:cs="Arial"/>
          <w:lang w:eastAsia="cs-CZ"/>
        </w:rPr>
        <w:t>vého obsypu</w:t>
      </w:r>
      <w:r w:rsidR="00090998" w:rsidRPr="007B3EF4">
        <w:rPr>
          <w:rFonts w:cs="Arial"/>
          <w:lang w:eastAsia="cs-CZ"/>
        </w:rPr>
        <w:t xml:space="preserve">, </w:t>
      </w:r>
      <w:r w:rsidR="009A1572" w:rsidRPr="007B3EF4">
        <w:rPr>
          <w:rFonts w:cs="Arial"/>
          <w:lang w:eastAsia="cs-CZ"/>
        </w:rPr>
        <w:t>vrstiev</w:t>
      </w:r>
      <w:r w:rsidR="00090998" w:rsidRPr="007B3EF4">
        <w:rPr>
          <w:rFonts w:cs="Arial"/>
          <w:lang w:eastAsia="cs-CZ"/>
        </w:rPr>
        <w:t xml:space="preserve"> a kameňa</w:t>
      </w:r>
      <w:r w:rsidR="009A1572" w:rsidRPr="007B3EF4">
        <w:rPr>
          <w:rFonts w:cs="Arial"/>
          <w:lang w:eastAsia="cs-CZ"/>
        </w:rPr>
        <w:t>, vyčistenie koryta, vrátane opravy úpravy koryta v dotknutej časti</w:t>
      </w:r>
      <w:r w:rsidR="00090998" w:rsidRPr="007B3EF4">
        <w:rPr>
          <w:rFonts w:cs="Arial"/>
          <w:lang w:eastAsia="cs-CZ"/>
        </w:rPr>
        <w:t>.</w:t>
      </w:r>
      <w:r w:rsidR="009A1572" w:rsidRPr="007B3EF4">
        <w:rPr>
          <w:rFonts w:cs="Arial"/>
          <w:lang w:eastAsia="cs-CZ"/>
        </w:rPr>
        <w:t xml:space="preserve"> </w:t>
      </w:r>
      <w:r w:rsidR="00090998" w:rsidRPr="007B3EF4">
        <w:rPr>
          <w:rFonts w:cs="Arial"/>
          <w:lang w:eastAsia="cs-CZ"/>
        </w:rPr>
        <w:t xml:space="preserve">Úprava v mieste brodu a prejazdu tvorí </w:t>
      </w:r>
      <w:r w:rsidR="009A1572" w:rsidRPr="007B3EF4">
        <w:rPr>
          <w:rFonts w:cs="Arial"/>
          <w:lang w:eastAsia="cs-CZ"/>
        </w:rPr>
        <w:t>dlažba z lomového kameňa do betónu s</w:t>
      </w:r>
      <w:r w:rsidR="00090998" w:rsidRPr="007B3EF4">
        <w:rPr>
          <w:rFonts w:cs="Arial"/>
          <w:lang w:eastAsia="cs-CZ"/>
        </w:rPr>
        <w:t xml:space="preserve"> </w:t>
      </w:r>
      <w:r w:rsidR="009A1572" w:rsidRPr="007B3EF4">
        <w:rPr>
          <w:rFonts w:cs="Arial"/>
          <w:lang w:eastAsia="cs-CZ"/>
        </w:rPr>
        <w:t>následným vyšparovaním cementovou maltou.</w:t>
      </w:r>
      <w:r w:rsidR="00CC2C7E" w:rsidRPr="007B3EF4">
        <w:rPr>
          <w:rFonts w:cs="Arial"/>
          <w:lang w:eastAsia="cs-CZ"/>
        </w:rPr>
        <w:t xml:space="preserve"> </w:t>
      </w:r>
    </w:p>
    <w:p w14:paraId="034F16B3" w14:textId="77777777" w:rsidR="005D33DF" w:rsidRDefault="005D33DF" w:rsidP="005D33DF">
      <w:pPr>
        <w:rPr>
          <w:rFonts w:ascii="Calibri" w:hAnsi="Calibri"/>
          <w:color w:val="E72864"/>
          <w:lang w:eastAsia="cs-CZ"/>
        </w:rPr>
      </w:pPr>
      <w:r>
        <w:rPr>
          <w:b/>
          <w:bCs/>
        </w:rPr>
        <w:t>Zhotoviteľ do Realizačného Projektu GTM priradí aj objekt prístupovej cesty k portálu Horelica (od Čadce) SO 102-00 v mieste vybudovaného oporného múru a svahovej deformácie pod ním a navrhne v potrebnom rozsahu vybudovanie objektov monitoringu ako aj ich sledovanie.</w:t>
      </w:r>
    </w:p>
    <w:p w14:paraId="3CF83790" w14:textId="00CFD672" w:rsidR="00510165" w:rsidRDefault="00510165" w:rsidP="00510165">
      <w:pPr>
        <w:rPr>
          <w:lang w:eastAsia="sk-SK"/>
        </w:rPr>
      </w:pPr>
      <w:r w:rsidRPr="007B3EF4">
        <w:rPr>
          <w:lang w:eastAsia="sk-SK"/>
        </w:rPr>
        <w:t>Smerové ani výškové vedenie komunikácie sa nemení.</w:t>
      </w:r>
    </w:p>
    <w:p w14:paraId="19786DA4" w14:textId="77777777" w:rsidR="005C2C99" w:rsidRPr="007B3EF4" w:rsidRDefault="00BE6603" w:rsidP="00023A19">
      <w:pPr>
        <w:pStyle w:val="Nadpis2"/>
        <w:ind w:left="426" w:hanging="426"/>
      </w:pPr>
      <w:bookmarkStart w:id="152" w:name="_Toc167275807"/>
      <w:r w:rsidRPr="007B3EF4">
        <w:t>103</w:t>
      </w:r>
      <w:r w:rsidR="00693BB3" w:rsidRPr="007B3EF4">
        <w:t xml:space="preserve">-00 </w:t>
      </w:r>
      <w:r w:rsidRPr="007B3EF4">
        <w:rPr>
          <w:u w:val="single"/>
          <w:lang w:eastAsia="sk-SK"/>
        </w:rPr>
        <w:t>Preložka cesty I/11</w:t>
      </w:r>
      <w:bookmarkEnd w:id="152"/>
    </w:p>
    <w:p w14:paraId="3C12EB12"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9F299AD" w14:textId="77777777" w:rsidR="00526FAE" w:rsidRPr="007B3EF4" w:rsidRDefault="00526FAE" w:rsidP="00526FAE">
      <w:pPr>
        <w:pStyle w:val="Nadpis2"/>
        <w:ind w:left="426" w:hanging="426"/>
      </w:pPr>
      <w:bookmarkStart w:id="153" w:name="_Toc167275808"/>
      <w:r w:rsidRPr="007B3EF4">
        <w:t xml:space="preserve">121-00 </w:t>
      </w:r>
      <w:r w:rsidRPr="007B3EF4">
        <w:rPr>
          <w:u w:val="single"/>
          <w:lang w:eastAsia="sk-SK"/>
        </w:rPr>
        <w:t>Úprava cesty III/2013 (III/01159) do Oščadnice</w:t>
      </w:r>
      <w:bookmarkEnd w:id="153"/>
    </w:p>
    <w:p w14:paraId="6AFE875E"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630DFE7" w14:textId="77777777" w:rsidR="005C2C99" w:rsidRPr="007B3EF4" w:rsidRDefault="00526FAE" w:rsidP="00023A19">
      <w:pPr>
        <w:pStyle w:val="Nadpis2"/>
        <w:ind w:left="426" w:hanging="426"/>
      </w:pPr>
      <w:bookmarkStart w:id="154" w:name="_Toc167275809"/>
      <w:r w:rsidRPr="007B3EF4">
        <w:t>122</w:t>
      </w:r>
      <w:r w:rsidR="005C2C99" w:rsidRPr="007B3EF4">
        <w:t xml:space="preserve">-00 </w:t>
      </w:r>
      <w:r w:rsidRPr="007B3EF4">
        <w:rPr>
          <w:u w:val="single"/>
          <w:lang w:eastAsia="sk-SK"/>
        </w:rPr>
        <w:t>Pripojenie areálu Lesostav</w:t>
      </w:r>
      <w:bookmarkEnd w:id="154"/>
    </w:p>
    <w:p w14:paraId="2C0A7BCF"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F47F3AB" w14:textId="77777777" w:rsidR="00BD06D6" w:rsidRPr="007B3EF4" w:rsidRDefault="003F2ABE" w:rsidP="00BD06D6">
      <w:pPr>
        <w:rPr>
          <w:rFonts w:ascii="Calibri" w:hAnsi="Calibri"/>
        </w:rPr>
      </w:pPr>
      <w:r w:rsidRPr="007B3EF4">
        <w:t xml:space="preserve">Žiadame rešpektovať nasledovné požiadavky </w:t>
      </w:r>
      <w:r w:rsidR="00BD06D6" w:rsidRPr="007B3EF4">
        <w:t xml:space="preserve"> Lesostav</w:t>
      </w:r>
      <w:r w:rsidRPr="007B3EF4">
        <w:t>u</w:t>
      </w:r>
      <w:r w:rsidR="00BD06D6" w:rsidRPr="007B3EF4">
        <w:t xml:space="preserve">. </w:t>
      </w:r>
    </w:p>
    <w:p w14:paraId="565B943A" w14:textId="77777777" w:rsidR="00BD06D6" w:rsidRDefault="00BD06D6" w:rsidP="00BD06D6">
      <w:pPr>
        <w:numPr>
          <w:ilvl w:val="0"/>
          <w:numId w:val="39"/>
        </w:numPr>
        <w:spacing w:after="0" w:line="240" w:lineRule="auto"/>
        <w:jc w:val="left"/>
        <w:rPr>
          <w:rFonts w:eastAsia="Times New Roman"/>
        </w:rPr>
      </w:pPr>
      <w:r w:rsidRPr="007B3EF4">
        <w:rPr>
          <w:rFonts w:eastAsia="Times New Roman"/>
        </w:rPr>
        <w:t>Smerové a výškové usporiadanie komunikácie napájajúcej areál spoločnosti LESOSTAV SEVER s.r.o.  bude vyhotovené tak aby bol umožnený celoročný, bezpečný</w:t>
      </w:r>
      <w:r>
        <w:rPr>
          <w:rFonts w:eastAsia="Times New Roman"/>
        </w:rPr>
        <w:t xml:space="preserve"> vjazd a výjazd vozidiel s dĺžkou súpravy až 21 m a šírkou 3,2 m.</w:t>
      </w:r>
    </w:p>
    <w:p w14:paraId="12525C40" w14:textId="77777777" w:rsidR="00BD06D6" w:rsidRDefault="00BD06D6" w:rsidP="00BD06D6">
      <w:pPr>
        <w:pStyle w:val="Odsekzoznamu"/>
        <w:rPr>
          <w:rFonts w:eastAsiaTheme="minorHAnsi"/>
        </w:rPr>
      </w:pPr>
    </w:p>
    <w:p w14:paraId="7CA9BB4B" w14:textId="77777777" w:rsidR="00BD06D6" w:rsidRDefault="00BD06D6" w:rsidP="00BD06D6">
      <w:pPr>
        <w:numPr>
          <w:ilvl w:val="0"/>
          <w:numId w:val="39"/>
        </w:numPr>
        <w:spacing w:after="0" w:line="240" w:lineRule="auto"/>
        <w:jc w:val="left"/>
        <w:rPr>
          <w:rFonts w:eastAsia="Times New Roman"/>
        </w:rPr>
      </w:pPr>
      <w:r>
        <w:rPr>
          <w:rFonts w:eastAsia="Times New Roman"/>
        </w:rPr>
        <w:t xml:space="preserve">Počas výstavby diaľnice a jej objektov bude zabezpečená trvalá prejazdnosť vozidlami  spoločnosti LESOSTAV SEVER s.r.o. , tjst.  nebude obmedzený vjazd a výjazd vozidiel do areálu ani bežná prevádzka spoločnosti. </w:t>
      </w:r>
    </w:p>
    <w:p w14:paraId="1683275B" w14:textId="77777777" w:rsidR="00BD06D6" w:rsidRDefault="00BD06D6" w:rsidP="00BD06D6">
      <w:pPr>
        <w:rPr>
          <w:rFonts w:eastAsiaTheme="minorHAnsi"/>
        </w:rPr>
      </w:pPr>
    </w:p>
    <w:p w14:paraId="40899252" w14:textId="77777777" w:rsidR="00BD06D6" w:rsidRDefault="00BD06D6" w:rsidP="00BD06D6">
      <w:pPr>
        <w:numPr>
          <w:ilvl w:val="0"/>
          <w:numId w:val="39"/>
        </w:numPr>
        <w:spacing w:after="0" w:line="240" w:lineRule="auto"/>
        <w:jc w:val="left"/>
        <w:rPr>
          <w:rFonts w:eastAsia="Times New Roman"/>
        </w:rPr>
      </w:pPr>
      <w:r>
        <w:rPr>
          <w:rFonts w:eastAsia="Times New Roman"/>
        </w:rPr>
        <w:t>Nové oplotenie areálu, vrátane vstupnej brány bude odsúhlasene spoločnosťou LESOSTAV SEVER, s.r.o.</w:t>
      </w:r>
    </w:p>
    <w:p w14:paraId="78BF1978" w14:textId="77777777" w:rsidR="00BD06D6" w:rsidRDefault="00BD06D6" w:rsidP="00BD06D6">
      <w:pPr>
        <w:pStyle w:val="Odsekzoznamu"/>
        <w:rPr>
          <w:rFonts w:eastAsiaTheme="minorHAnsi"/>
        </w:rPr>
      </w:pPr>
    </w:p>
    <w:p w14:paraId="56410DF3" w14:textId="77777777" w:rsidR="00EA66B2" w:rsidRDefault="00EA66B2" w:rsidP="00EA66B2"/>
    <w:p w14:paraId="18C0F8C6" w14:textId="77777777" w:rsidR="005C2C99" w:rsidRPr="007B3EF4" w:rsidRDefault="008A4B35" w:rsidP="00023A19">
      <w:pPr>
        <w:pStyle w:val="Nadpis2"/>
        <w:ind w:left="426" w:hanging="426"/>
        <w:rPr>
          <w:rFonts w:cs="Arial"/>
        </w:rPr>
      </w:pPr>
      <w:bookmarkStart w:id="155" w:name="_Toc167275810"/>
      <w:r w:rsidRPr="007B3EF4">
        <w:rPr>
          <w:rFonts w:cs="Arial"/>
        </w:rPr>
        <w:lastRenderedPageBreak/>
        <w:t>123</w:t>
      </w:r>
      <w:r w:rsidR="005C2C99" w:rsidRPr="007B3EF4">
        <w:rPr>
          <w:rFonts w:cs="Arial"/>
        </w:rPr>
        <w:t xml:space="preserve">-00 </w:t>
      </w:r>
      <w:r w:rsidRPr="007B3EF4">
        <w:rPr>
          <w:u w:val="single"/>
          <w:lang w:eastAsia="sk-SK"/>
        </w:rPr>
        <w:t>Prístupová cesta k mostu 202</w:t>
      </w:r>
      <w:bookmarkEnd w:id="155"/>
    </w:p>
    <w:p w14:paraId="3E148112" w14:textId="77777777" w:rsidR="00281DC6"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E093AC9" w14:textId="77777777" w:rsidR="005C2C99" w:rsidRPr="007B3EF4" w:rsidRDefault="008A4B35" w:rsidP="00023A19">
      <w:pPr>
        <w:pStyle w:val="Nadpis2"/>
        <w:ind w:left="426" w:hanging="426"/>
        <w:rPr>
          <w:rFonts w:cs="Arial"/>
        </w:rPr>
      </w:pPr>
      <w:bookmarkStart w:id="156" w:name="_Toc167275811"/>
      <w:r w:rsidRPr="007B3EF4">
        <w:rPr>
          <w:rFonts w:cs="Arial"/>
        </w:rPr>
        <w:t>124</w:t>
      </w:r>
      <w:r w:rsidR="00D81306" w:rsidRPr="007B3EF4">
        <w:rPr>
          <w:rFonts w:cs="Arial"/>
        </w:rPr>
        <w:t>-00</w:t>
      </w:r>
      <w:r w:rsidR="005C2C99" w:rsidRPr="007B3EF4">
        <w:rPr>
          <w:rFonts w:cs="Arial"/>
        </w:rPr>
        <w:t xml:space="preserve"> </w:t>
      </w:r>
      <w:r w:rsidR="00D81306" w:rsidRPr="007B3EF4">
        <w:rPr>
          <w:u w:val="single"/>
          <w:lang w:eastAsia="sk-SK"/>
        </w:rPr>
        <w:t>Úprava MK v km 34,</w:t>
      </w:r>
      <w:r w:rsidRPr="007B3EF4">
        <w:rPr>
          <w:u w:val="single"/>
          <w:lang w:eastAsia="sk-SK"/>
        </w:rPr>
        <w:t>280</w:t>
      </w:r>
      <w:bookmarkEnd w:id="156"/>
    </w:p>
    <w:p w14:paraId="43212934"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B540554" w14:textId="7C0890FE" w:rsidR="005C2C99" w:rsidRPr="007B3EF4" w:rsidRDefault="005C2C99" w:rsidP="005C2C99">
      <w:pPr>
        <w:spacing w:after="0" w:line="200" w:lineRule="atLeast"/>
        <w:rPr>
          <w:rFonts w:cs="Arial"/>
        </w:rPr>
      </w:pPr>
      <w:r w:rsidRPr="007B3EF4">
        <w:rPr>
          <w:rFonts w:cs="Arial"/>
        </w:rPr>
        <w:t xml:space="preserve"> </w:t>
      </w:r>
    </w:p>
    <w:p w14:paraId="715D3404" w14:textId="248E9A12" w:rsidR="005C2C99" w:rsidRPr="007B3EF4" w:rsidRDefault="008A4B35" w:rsidP="00023A19">
      <w:pPr>
        <w:pStyle w:val="Nadpis2"/>
        <w:ind w:left="426" w:hanging="426"/>
        <w:rPr>
          <w:rFonts w:cs="Arial"/>
        </w:rPr>
      </w:pPr>
      <w:bookmarkStart w:id="157" w:name="_Toc167275812"/>
      <w:r w:rsidRPr="007B3EF4">
        <w:rPr>
          <w:rFonts w:cs="Arial"/>
        </w:rPr>
        <w:t>125</w:t>
      </w:r>
      <w:r w:rsidR="005C2C99" w:rsidRPr="007B3EF4">
        <w:rPr>
          <w:rFonts w:cs="Arial"/>
        </w:rPr>
        <w:t xml:space="preserve">-00 </w:t>
      </w:r>
      <w:r w:rsidRPr="007B3EF4">
        <w:rPr>
          <w:u w:val="single"/>
          <w:lang w:eastAsia="sk-SK"/>
        </w:rPr>
        <w:t>Úprava MK v km 34,500</w:t>
      </w:r>
      <w:bookmarkEnd w:id="157"/>
    </w:p>
    <w:p w14:paraId="1FA168C1"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7CC874E" w14:textId="77777777" w:rsidR="005C2C99" w:rsidRPr="007B3EF4" w:rsidRDefault="008A4B35" w:rsidP="00023A19">
      <w:pPr>
        <w:pStyle w:val="Nadpis2"/>
        <w:ind w:left="426" w:hanging="426"/>
        <w:rPr>
          <w:rFonts w:cs="Arial"/>
        </w:rPr>
      </w:pPr>
      <w:bookmarkStart w:id="158" w:name="_Toc167275813"/>
      <w:r w:rsidRPr="007B3EF4">
        <w:rPr>
          <w:rFonts w:cs="Arial"/>
        </w:rPr>
        <w:t>126</w:t>
      </w:r>
      <w:r w:rsidR="005C2C99" w:rsidRPr="007B3EF4">
        <w:rPr>
          <w:rFonts w:cs="Arial"/>
        </w:rPr>
        <w:t xml:space="preserve">-00 </w:t>
      </w:r>
      <w:r w:rsidRPr="007B3EF4">
        <w:rPr>
          <w:u w:val="single"/>
          <w:lang w:eastAsia="sk-SK"/>
        </w:rPr>
        <w:t>Preložka poľnej cesty km 34,500 - 35,000</w:t>
      </w:r>
      <w:bookmarkEnd w:id="158"/>
    </w:p>
    <w:p w14:paraId="7C6FC4E7"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D5B62A1" w14:textId="77777777" w:rsidR="005C2C99" w:rsidRPr="007B3EF4" w:rsidRDefault="005C2C99" w:rsidP="005C2C99">
      <w:pPr>
        <w:spacing w:after="60"/>
        <w:rPr>
          <w:rFonts w:cs="Arial"/>
        </w:rPr>
      </w:pPr>
    </w:p>
    <w:p w14:paraId="35E3BE83" w14:textId="77777777" w:rsidR="005C2C99" w:rsidRPr="007B3EF4" w:rsidRDefault="008A4B35" w:rsidP="00023A19">
      <w:pPr>
        <w:pStyle w:val="Nadpis2"/>
        <w:ind w:left="426" w:hanging="426"/>
        <w:rPr>
          <w:rFonts w:cs="Arial"/>
        </w:rPr>
      </w:pPr>
      <w:bookmarkStart w:id="159" w:name="_Toc167275814"/>
      <w:r w:rsidRPr="007B3EF4">
        <w:rPr>
          <w:rFonts w:cs="Arial"/>
        </w:rPr>
        <w:t>127</w:t>
      </w:r>
      <w:r w:rsidR="005C2C99" w:rsidRPr="007B3EF4">
        <w:rPr>
          <w:rFonts w:cs="Arial"/>
        </w:rPr>
        <w:t xml:space="preserve">-00 </w:t>
      </w:r>
      <w:r w:rsidRPr="007B3EF4">
        <w:rPr>
          <w:u w:val="single"/>
          <w:lang w:eastAsia="sk-SK"/>
        </w:rPr>
        <w:t>Úprava prístupovej cesty k portálu Žilina km 36,060</w:t>
      </w:r>
      <w:bookmarkEnd w:id="159"/>
    </w:p>
    <w:p w14:paraId="7D108386" w14:textId="77777777" w:rsidR="00281DC6"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E1DF753" w14:textId="77777777" w:rsidR="005C2C99" w:rsidRPr="00463E68" w:rsidRDefault="005C2C99" w:rsidP="005C2C99">
      <w:pPr>
        <w:spacing w:after="60"/>
        <w:rPr>
          <w:rFonts w:cs="Arial"/>
        </w:rPr>
      </w:pPr>
    </w:p>
    <w:p w14:paraId="5EA6383E" w14:textId="77777777" w:rsidR="005C2C99" w:rsidRPr="007B3EF4" w:rsidRDefault="00877BBF" w:rsidP="00023A19">
      <w:pPr>
        <w:pStyle w:val="Nadpis2"/>
        <w:ind w:left="426" w:hanging="426"/>
        <w:rPr>
          <w:rFonts w:cs="Arial"/>
        </w:rPr>
      </w:pPr>
      <w:bookmarkStart w:id="160" w:name="_Toc167275815"/>
      <w:r w:rsidRPr="007B3EF4">
        <w:rPr>
          <w:rFonts w:cs="Arial"/>
        </w:rPr>
        <w:t>128</w:t>
      </w:r>
      <w:r w:rsidR="005C2C99" w:rsidRPr="007B3EF4">
        <w:rPr>
          <w:rFonts w:cs="Arial"/>
        </w:rPr>
        <w:t xml:space="preserve">-00 </w:t>
      </w:r>
      <w:r w:rsidRPr="007B3EF4">
        <w:rPr>
          <w:u w:val="single"/>
          <w:lang w:eastAsia="sk-SK"/>
        </w:rPr>
        <w:t>preložka MK v km 36,805</w:t>
      </w:r>
      <w:bookmarkEnd w:id="160"/>
    </w:p>
    <w:p w14:paraId="29C87D90"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6D87925" w14:textId="77777777" w:rsidR="00877BBF" w:rsidRPr="007B3EF4" w:rsidRDefault="00877BBF" w:rsidP="00A37652">
      <w:pPr>
        <w:spacing w:after="60"/>
        <w:rPr>
          <w:rFonts w:cs="Arial"/>
        </w:rPr>
      </w:pPr>
    </w:p>
    <w:p w14:paraId="59AC54A9" w14:textId="77777777" w:rsidR="005C2C99" w:rsidRPr="007B3EF4" w:rsidRDefault="00A37652" w:rsidP="00023A19">
      <w:pPr>
        <w:pStyle w:val="Nadpis2"/>
        <w:ind w:left="426" w:hanging="426"/>
        <w:rPr>
          <w:rFonts w:cs="Arial"/>
        </w:rPr>
      </w:pPr>
      <w:bookmarkStart w:id="161" w:name="_Toc167275816"/>
      <w:r w:rsidRPr="007B3EF4">
        <w:rPr>
          <w:rFonts w:cs="Arial"/>
        </w:rPr>
        <w:t>1</w:t>
      </w:r>
      <w:r w:rsidR="00877BBF" w:rsidRPr="007B3EF4">
        <w:rPr>
          <w:rFonts w:cs="Arial"/>
        </w:rPr>
        <w:t>29</w:t>
      </w:r>
      <w:r w:rsidR="005C2C99" w:rsidRPr="007B3EF4">
        <w:rPr>
          <w:rFonts w:cs="Arial"/>
        </w:rPr>
        <w:t xml:space="preserve">-00 </w:t>
      </w:r>
      <w:r w:rsidR="00877BBF" w:rsidRPr="007B3EF4">
        <w:rPr>
          <w:u w:val="single"/>
          <w:lang w:eastAsia="sk-SK"/>
        </w:rPr>
        <w:t>Úprava prístupovej cesty v km 35,900</w:t>
      </w:r>
      <w:bookmarkEnd w:id="161"/>
    </w:p>
    <w:p w14:paraId="4338B787"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F0FBFCD" w14:textId="77777777" w:rsidR="005C2C99" w:rsidRPr="007B3EF4" w:rsidRDefault="005C2C99" w:rsidP="005C2C99">
      <w:pPr>
        <w:spacing w:after="60"/>
        <w:rPr>
          <w:rFonts w:cs="Arial"/>
        </w:rPr>
      </w:pPr>
    </w:p>
    <w:p w14:paraId="6A3DE2E1" w14:textId="77777777" w:rsidR="005C2C99" w:rsidRPr="007B3EF4" w:rsidRDefault="00877BBF" w:rsidP="00023A19">
      <w:pPr>
        <w:pStyle w:val="Nadpis2"/>
        <w:ind w:left="426" w:hanging="426"/>
        <w:rPr>
          <w:rFonts w:cs="Arial"/>
        </w:rPr>
      </w:pPr>
      <w:bookmarkStart w:id="162" w:name="_Toc167275817"/>
      <w:r w:rsidRPr="007B3EF4">
        <w:rPr>
          <w:rFonts w:cs="Arial"/>
        </w:rPr>
        <w:lastRenderedPageBreak/>
        <w:t>131</w:t>
      </w:r>
      <w:r w:rsidR="005C2C99" w:rsidRPr="007B3EF4">
        <w:rPr>
          <w:rFonts w:cs="Arial"/>
        </w:rPr>
        <w:t xml:space="preserve">-00 </w:t>
      </w:r>
      <w:r w:rsidRPr="007B3EF4">
        <w:rPr>
          <w:u w:val="single"/>
          <w:lang w:eastAsia="sk-SK"/>
        </w:rPr>
        <w:t>Preložka chodníka v km 33,890</w:t>
      </w:r>
      <w:bookmarkEnd w:id="162"/>
    </w:p>
    <w:p w14:paraId="6335AF8C" w14:textId="77777777" w:rsidR="00281DC6"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6A47449" w14:textId="77777777" w:rsidR="00AC484D" w:rsidRDefault="00AC484D" w:rsidP="00EA66B2"/>
    <w:p w14:paraId="3E0DD03D" w14:textId="77777777" w:rsidR="005C2C99" w:rsidRPr="007B3EF4" w:rsidRDefault="006E572E" w:rsidP="00023A19">
      <w:pPr>
        <w:pStyle w:val="Nadpis2"/>
        <w:ind w:left="426" w:hanging="426"/>
        <w:rPr>
          <w:rFonts w:cs="Arial"/>
        </w:rPr>
      </w:pPr>
      <w:bookmarkStart w:id="163" w:name="_Toc167275818"/>
      <w:r w:rsidRPr="007B3EF4">
        <w:rPr>
          <w:rFonts w:cs="Arial"/>
        </w:rPr>
        <w:t>132-01</w:t>
      </w:r>
      <w:r w:rsidR="005C2C99" w:rsidRPr="007B3EF4">
        <w:rPr>
          <w:rFonts w:cs="Arial"/>
        </w:rPr>
        <w:t xml:space="preserve"> </w:t>
      </w:r>
      <w:r w:rsidRPr="007B3EF4">
        <w:rPr>
          <w:u w:val="single"/>
          <w:lang w:eastAsia="sk-SK"/>
        </w:rPr>
        <w:t>Chodníky  v k. ú. Horelica</w:t>
      </w:r>
      <w:bookmarkEnd w:id="163"/>
    </w:p>
    <w:p w14:paraId="32FA8515"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6A8D1E4" w14:textId="77777777" w:rsidR="00AC484D" w:rsidRPr="007B3EF4" w:rsidRDefault="00AC484D" w:rsidP="00EA66B2"/>
    <w:p w14:paraId="1588B979" w14:textId="77777777" w:rsidR="005C2C99" w:rsidRPr="007B3EF4" w:rsidRDefault="006E572E" w:rsidP="00023A19">
      <w:pPr>
        <w:pStyle w:val="Nadpis2"/>
        <w:ind w:left="426" w:hanging="426"/>
        <w:rPr>
          <w:rFonts w:cs="Arial"/>
        </w:rPr>
      </w:pPr>
      <w:bookmarkStart w:id="164" w:name="_Toc167275819"/>
      <w:r w:rsidRPr="007B3EF4">
        <w:rPr>
          <w:rFonts w:cs="Arial"/>
        </w:rPr>
        <w:t>132-02</w:t>
      </w:r>
      <w:r w:rsidR="005C2C99" w:rsidRPr="007B3EF4">
        <w:rPr>
          <w:rFonts w:cs="Arial"/>
        </w:rPr>
        <w:t xml:space="preserve"> </w:t>
      </w:r>
      <w:r w:rsidRPr="007B3EF4">
        <w:rPr>
          <w:u w:val="single"/>
          <w:lang w:eastAsia="sk-SK"/>
        </w:rPr>
        <w:t>Chodníky v k. ú. Oščadnica</w:t>
      </w:r>
      <w:bookmarkEnd w:id="164"/>
    </w:p>
    <w:p w14:paraId="39401FCA"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90593DD" w14:textId="77777777" w:rsidR="00AD034C" w:rsidRPr="007B3EF4" w:rsidRDefault="00AD034C" w:rsidP="00BF776A">
      <w:pPr>
        <w:spacing w:after="60"/>
        <w:rPr>
          <w:rFonts w:cs="Arial"/>
        </w:rPr>
      </w:pPr>
    </w:p>
    <w:p w14:paraId="760671B4" w14:textId="77777777" w:rsidR="00AD034C" w:rsidRPr="007B3EF4" w:rsidRDefault="00AD034C" w:rsidP="00960D6F">
      <w:pPr>
        <w:pStyle w:val="Nadpis2"/>
        <w:ind w:left="426" w:hanging="426"/>
        <w:rPr>
          <w:rFonts w:cs="Arial"/>
        </w:rPr>
      </w:pPr>
      <w:bookmarkStart w:id="165" w:name="_Toc167275820"/>
      <w:r w:rsidRPr="007B3EF4">
        <w:rPr>
          <w:rFonts w:cs="Arial"/>
        </w:rPr>
        <w:t>201-00</w:t>
      </w:r>
      <w:r w:rsidR="000F09CD" w:rsidRPr="007B3EF4">
        <w:rPr>
          <w:rFonts w:cs="Arial"/>
        </w:rPr>
        <w:t xml:space="preserve"> </w:t>
      </w:r>
      <w:r w:rsidRPr="007B3EF4">
        <w:rPr>
          <w:rFonts w:cs="Arial"/>
        </w:rPr>
        <w:t>Most na diaľnici nad cestou III/2013 (01159) v km 33,036</w:t>
      </w:r>
      <w:bookmarkEnd w:id="165"/>
    </w:p>
    <w:p w14:paraId="70450039"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2267209" w14:textId="4BDFE65C" w:rsidR="00281DC6" w:rsidRPr="007B3EF4" w:rsidRDefault="00281DC6" w:rsidP="00563B9E">
      <w:pPr>
        <w:spacing w:after="0"/>
      </w:pPr>
    </w:p>
    <w:p w14:paraId="37F18954" w14:textId="77777777" w:rsidR="0062208B" w:rsidRPr="007B3EF4" w:rsidRDefault="0062208B" w:rsidP="00563B9E">
      <w:pPr>
        <w:spacing w:after="0"/>
      </w:pPr>
      <w:r w:rsidRPr="007B3EF4">
        <w:t>Záväzné parametre:</w:t>
      </w:r>
    </w:p>
    <w:p w14:paraId="482E2EFC" w14:textId="77777777" w:rsidR="0062208B" w:rsidRPr="007B3EF4" w:rsidRDefault="0062208B" w:rsidP="0062208B">
      <w:pPr>
        <w:tabs>
          <w:tab w:val="left" w:pos="3544"/>
        </w:tabs>
        <w:spacing w:after="0"/>
      </w:pPr>
      <w:r w:rsidRPr="007B3EF4">
        <w:t>Šírka vozovky medzi zvodidlami:</w:t>
      </w:r>
      <w:r w:rsidRPr="007B3EF4">
        <w:tab/>
      </w:r>
      <w:r w:rsidRPr="007B3EF4">
        <w:tab/>
      </w:r>
      <w:r w:rsidRPr="007B3EF4">
        <w:tab/>
        <w:t>podľa parametrov prevádzanej komunikácie</w:t>
      </w:r>
    </w:p>
    <w:p w14:paraId="2ECD60B9" w14:textId="77777777" w:rsidR="0062208B" w:rsidRPr="004602B5" w:rsidRDefault="0062208B" w:rsidP="0062208B">
      <w:pPr>
        <w:tabs>
          <w:tab w:val="left" w:pos="3544"/>
        </w:tabs>
        <w:spacing w:after="0"/>
      </w:pPr>
      <w:r w:rsidRPr="007B3EF4">
        <w:t>Výška priechod. prierezu na ceste III/2013:</w:t>
      </w:r>
      <w:r w:rsidRPr="007B3EF4">
        <w:tab/>
        <w:t>min 4,8m + 0,15m</w:t>
      </w:r>
    </w:p>
    <w:p w14:paraId="1804779F" w14:textId="77777777" w:rsidR="0062208B" w:rsidRDefault="0062208B" w:rsidP="0062208B">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14:paraId="7E6DBD24" w14:textId="77777777" w:rsidR="0062208B" w:rsidRDefault="0062208B" w:rsidP="0062208B">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14:paraId="52FDF8A0" w14:textId="77777777" w:rsidR="0062208B" w:rsidRDefault="0062208B" w:rsidP="0062208B">
      <w:pPr>
        <w:tabs>
          <w:tab w:val="left" w:pos="4253"/>
          <w:tab w:val="right" w:pos="8505"/>
        </w:tabs>
        <w:autoSpaceDE w:val="0"/>
        <w:autoSpaceDN w:val="0"/>
        <w:adjustRightInd w:val="0"/>
        <w:spacing w:after="0"/>
        <w:ind w:left="4253" w:hanging="4536"/>
        <w:jc w:val="left"/>
        <w:rPr>
          <w:rFonts w:cs="Arial"/>
          <w:bCs/>
        </w:rPr>
      </w:pPr>
      <w:r>
        <w:rPr>
          <w:rFonts w:cs="Arial"/>
          <w:bCs/>
          <w:color w:val="FF0000"/>
        </w:rPr>
        <w:tab/>
      </w:r>
      <w:r w:rsidRPr="000E56B3">
        <w:rPr>
          <w:rFonts w:cs="Arial"/>
          <w:bCs/>
        </w:rPr>
        <w:t>modely</w:t>
      </w:r>
      <w:r w:rsidRPr="0031473D">
        <w:rPr>
          <w:rFonts w:cs="Arial"/>
          <w:bCs/>
        </w:rPr>
        <w:t xml:space="preserve"> LM1, LM2 a LM3</w:t>
      </w:r>
      <w:r>
        <w:rPr>
          <w:rFonts w:cs="Arial"/>
          <w:bCs/>
        </w:rPr>
        <w:t>, kategorizačné súčinitele α</w:t>
      </w:r>
      <w:r w:rsidRPr="007D042D">
        <w:rPr>
          <w:rFonts w:cs="Arial"/>
          <w:bCs/>
          <w:vertAlign w:val="subscript"/>
        </w:rPr>
        <w:t>Qi</w:t>
      </w:r>
      <w:r>
        <w:rPr>
          <w:rFonts w:cs="Arial"/>
          <w:bCs/>
        </w:rPr>
        <w:t>´=α</w:t>
      </w:r>
      <w:r w:rsidRPr="007D042D">
        <w:rPr>
          <w:rFonts w:cs="Arial"/>
          <w:bCs/>
          <w:vertAlign w:val="subscript"/>
        </w:rPr>
        <w:t>qi</w:t>
      </w:r>
      <w:r>
        <w:rPr>
          <w:rFonts w:cs="Arial"/>
          <w:bCs/>
        </w:rPr>
        <w:t xml:space="preserve"> = 1 (v modeli LM1)</w:t>
      </w:r>
    </w:p>
    <w:p w14:paraId="7437F75A" w14:textId="77777777" w:rsidR="0062208B" w:rsidRDefault="0062208B" w:rsidP="0062208B">
      <w:pPr>
        <w:spacing w:after="0"/>
      </w:pPr>
      <w:r>
        <w:t>Smerové a výškové vedenie:</w:t>
      </w:r>
      <w:r>
        <w:tab/>
      </w:r>
      <w:r>
        <w:tab/>
      </w:r>
      <w:r>
        <w:tab/>
        <w:t>podľa parametrov prevádzanej komunikácie</w:t>
      </w:r>
    </w:p>
    <w:p w14:paraId="221920BF" w14:textId="77777777" w:rsidR="0062208B" w:rsidRPr="000F09CD" w:rsidRDefault="0062208B" w:rsidP="00AD034C">
      <w:pPr>
        <w:rPr>
          <w:b/>
          <w:highlight w:val="yellow"/>
          <w:u w:val="single"/>
          <w:lang w:eastAsia="sk-SK"/>
        </w:rPr>
      </w:pPr>
    </w:p>
    <w:p w14:paraId="390A0C57" w14:textId="77777777" w:rsidR="00AD034C" w:rsidRPr="00960D6F" w:rsidRDefault="00AD034C" w:rsidP="00960D6F">
      <w:pPr>
        <w:pStyle w:val="Nadpis2"/>
        <w:ind w:left="426" w:hanging="426"/>
        <w:rPr>
          <w:rFonts w:cs="Arial"/>
        </w:rPr>
      </w:pPr>
      <w:bookmarkStart w:id="166" w:name="_Toc167275821"/>
      <w:r w:rsidRPr="00960D6F">
        <w:rPr>
          <w:rFonts w:cs="Arial"/>
        </w:rPr>
        <w:t>201-01</w:t>
      </w:r>
      <w:r w:rsidRPr="00960D6F">
        <w:rPr>
          <w:rFonts w:cs="Arial"/>
        </w:rPr>
        <w:tab/>
      </w:r>
      <w:r w:rsidR="00987A42" w:rsidRPr="00960D6F">
        <w:rPr>
          <w:rFonts w:cs="Arial"/>
        </w:rPr>
        <w:t xml:space="preserve"> </w:t>
      </w:r>
      <w:r w:rsidRPr="00960D6F">
        <w:rPr>
          <w:rFonts w:cs="Arial"/>
        </w:rPr>
        <w:t>Úpravy ľavého mosta ev.č.11A-010</w:t>
      </w:r>
      <w:bookmarkEnd w:id="166"/>
    </w:p>
    <w:p w14:paraId="51882DFC" w14:textId="77777777" w:rsidR="00281DC6"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w:t>
      </w:r>
      <w:r>
        <w:t>dĺženia lehoty výstavby</w:t>
      </w:r>
      <w:r w:rsidRPr="00DC4906">
        <w:t>.</w:t>
      </w:r>
    </w:p>
    <w:p w14:paraId="229D26DC" w14:textId="77777777" w:rsidR="003424A9" w:rsidRDefault="003424A9" w:rsidP="003424A9">
      <w:pPr>
        <w:spacing w:after="0"/>
      </w:pPr>
      <w:r w:rsidRPr="008038CC">
        <w:t>Požadované parametre:</w:t>
      </w:r>
    </w:p>
    <w:p w14:paraId="01E88996" w14:textId="77777777" w:rsidR="003424A9" w:rsidRDefault="003424A9" w:rsidP="003424A9">
      <w:pPr>
        <w:tabs>
          <w:tab w:val="left" w:pos="3544"/>
        </w:tabs>
        <w:spacing w:after="0"/>
      </w:pPr>
      <w:r w:rsidRPr="005D2832">
        <w:t>Šírka vozovky medzi zvodidlami:</w:t>
      </w:r>
      <w:r>
        <w:tab/>
      </w:r>
      <w:r>
        <w:tab/>
      </w:r>
      <w:r w:rsidRPr="005D2832">
        <w:tab/>
      </w:r>
      <w:r>
        <w:t>podľa parametrov prevádzanej komunikácie</w:t>
      </w:r>
    </w:p>
    <w:p w14:paraId="50F2F3CB" w14:textId="77777777" w:rsidR="003424A9" w:rsidRPr="004602B5" w:rsidRDefault="003424A9" w:rsidP="003424A9">
      <w:pPr>
        <w:tabs>
          <w:tab w:val="left" w:pos="3544"/>
        </w:tabs>
        <w:spacing w:after="0"/>
      </w:pPr>
      <w:r>
        <w:t>Výška priechodového prierezu na ceste III/2013</w:t>
      </w:r>
      <w:r w:rsidRPr="004602B5">
        <w:t>:</w:t>
      </w:r>
      <w:r w:rsidRPr="004602B5">
        <w:tab/>
      </w:r>
      <w:r>
        <w:t>min 4,8</w:t>
      </w:r>
      <w:r w:rsidRPr="004602B5">
        <w:t>m + 0,15m</w:t>
      </w:r>
    </w:p>
    <w:p w14:paraId="137F8459" w14:textId="77777777" w:rsidR="003424A9" w:rsidRDefault="003424A9" w:rsidP="003424A9">
      <w:pPr>
        <w:spacing w:after="0"/>
      </w:pPr>
      <w:r>
        <w:lastRenderedPageBreak/>
        <w:t>Smerové a výškové vedenie:</w:t>
      </w:r>
      <w:r>
        <w:tab/>
      </w:r>
      <w:r>
        <w:tab/>
      </w:r>
      <w:r>
        <w:tab/>
        <w:t>podľa parametrov prevádzanej komunikácie</w:t>
      </w:r>
    </w:p>
    <w:p w14:paraId="1E050D65" w14:textId="77777777" w:rsidR="003424A9" w:rsidRDefault="003424A9" w:rsidP="003424A9">
      <w:pPr>
        <w:spacing w:after="0"/>
      </w:pPr>
    </w:p>
    <w:p w14:paraId="42DFA4F9" w14:textId="77777777" w:rsidR="003424A9" w:rsidRDefault="003424A9" w:rsidP="003424A9">
      <w:pPr>
        <w:spacing w:after="0"/>
      </w:pPr>
      <w:r>
        <w:t>Požadovaný minimálny rozsah opráv na moste:</w:t>
      </w:r>
    </w:p>
    <w:p w14:paraId="18C8B0A9" w14:textId="77777777" w:rsidR="003424A9" w:rsidRDefault="003424A9" w:rsidP="003424A9">
      <w:pPr>
        <w:spacing w:after="0"/>
        <w:rPr>
          <w:rFonts w:cs="Arial"/>
          <w:bCs/>
        </w:rPr>
      </w:pPr>
      <w:r>
        <w:rPr>
          <w:rFonts w:cs="Arial"/>
          <w:bCs/>
        </w:rPr>
        <w:t>• nová konštrukcia vozovky vrátane novej hydroizolácie</w:t>
      </w:r>
    </w:p>
    <w:p w14:paraId="662E12D1" w14:textId="77777777" w:rsidR="003424A9" w:rsidRDefault="003424A9" w:rsidP="003424A9">
      <w:pPr>
        <w:spacing w:after="0"/>
        <w:rPr>
          <w:rFonts w:cs="Arial"/>
          <w:bCs/>
        </w:rPr>
      </w:pPr>
      <w:r>
        <w:rPr>
          <w:rFonts w:cs="Arial"/>
          <w:bCs/>
        </w:rPr>
        <w:t>• nové mostné závery vrátane nových káps pre MZ</w:t>
      </w:r>
    </w:p>
    <w:p w14:paraId="1094CA73" w14:textId="77777777" w:rsidR="003424A9" w:rsidRDefault="003424A9" w:rsidP="003424A9">
      <w:pPr>
        <w:spacing w:after="0"/>
        <w:rPr>
          <w:rFonts w:cs="Arial"/>
          <w:bCs/>
        </w:rPr>
      </w:pPr>
      <w:r>
        <w:rPr>
          <w:rFonts w:cs="Arial"/>
          <w:bCs/>
        </w:rPr>
        <w:t>• nové rímsy (ľavá aj pravá) so zohľadnením osadenia PHS (navrhnutých v zmysle aktualizovanej hlukovej štúdie) a zvodidiel</w:t>
      </w:r>
    </w:p>
    <w:p w14:paraId="37274E2F" w14:textId="77777777" w:rsidR="003424A9" w:rsidRDefault="003424A9" w:rsidP="003424A9">
      <w:pPr>
        <w:spacing w:after="0"/>
        <w:rPr>
          <w:rFonts w:cs="Arial"/>
          <w:bCs/>
        </w:rPr>
      </w:pPr>
      <w:r>
        <w:rPr>
          <w:rFonts w:cs="Arial"/>
          <w:bCs/>
        </w:rPr>
        <w:t>• nové zvodidlá v súlade s platným TP 010</w:t>
      </w:r>
    </w:p>
    <w:p w14:paraId="79EF2196" w14:textId="77777777" w:rsidR="003424A9" w:rsidRDefault="003424A9" w:rsidP="003424A9">
      <w:pPr>
        <w:spacing w:after="0"/>
        <w:rPr>
          <w:rFonts w:cs="Arial"/>
          <w:bCs/>
        </w:rPr>
      </w:pPr>
      <w:r>
        <w:rPr>
          <w:rFonts w:cs="Arial"/>
          <w:bCs/>
        </w:rPr>
        <w:t>• nové odvodnenie mosta systémom odvodňovačov zaústených do zberného potrubia</w:t>
      </w:r>
    </w:p>
    <w:p w14:paraId="65E86064" w14:textId="77777777" w:rsidR="003424A9" w:rsidRDefault="003424A9" w:rsidP="003424A9">
      <w:pPr>
        <w:spacing w:after="0"/>
        <w:rPr>
          <w:rFonts w:cs="Arial"/>
          <w:bCs/>
        </w:rPr>
      </w:pPr>
      <w:r>
        <w:rPr>
          <w:rFonts w:cs="Arial"/>
          <w:bCs/>
        </w:rPr>
        <w:t xml:space="preserve">• pre realizáciu nových ríms, kotvenia ríms, kotvenia PHS a nového odvodnenia požadujeme </w:t>
      </w:r>
      <w:r w:rsidRPr="00C13D2F">
        <w:rPr>
          <w:rFonts w:cs="Arial"/>
          <w:bCs/>
        </w:rPr>
        <w:t>šetr</w:t>
      </w:r>
      <w:r>
        <w:rPr>
          <w:rFonts w:cs="Arial"/>
          <w:bCs/>
        </w:rPr>
        <w:t>né vybúranie existujúcej spriaha</w:t>
      </w:r>
      <w:r w:rsidRPr="00C13D2F">
        <w:rPr>
          <w:rFonts w:cs="Arial"/>
          <w:bCs/>
        </w:rPr>
        <w:t>júcej dosky (vodným lúčom so zachovaním exist. výstuže) až po úroveň nosníkov a spätné zrealizovanie novej spriahajúcej dosky</w:t>
      </w:r>
    </w:p>
    <w:p w14:paraId="1EC6C18F" w14:textId="77777777" w:rsidR="003424A9" w:rsidRDefault="003424A9" w:rsidP="003424A9">
      <w:pPr>
        <w:spacing w:after="60"/>
        <w:rPr>
          <w:rFonts w:cs="Arial"/>
          <w:bCs/>
        </w:rPr>
      </w:pPr>
      <w:r>
        <w:rPr>
          <w:rFonts w:cs="Arial"/>
          <w:bCs/>
        </w:rPr>
        <w:t>•</w:t>
      </w:r>
      <w:r w:rsidRPr="008038CC">
        <w:rPr>
          <w:rFonts w:cs="Arial"/>
          <w:bCs/>
        </w:rPr>
        <w:t xml:space="preserve"> požadujeme doložiť statický výpočet NK (krajných nosníkov, ložísk,... výpočet a posúdenie kotvenia PHS) s účinkami navrhnutej výšky PHS.</w:t>
      </w:r>
      <w:r>
        <w:rPr>
          <w:rFonts w:cs="Arial"/>
          <w:bCs/>
        </w:rPr>
        <w:t xml:space="preserve"> </w:t>
      </w:r>
    </w:p>
    <w:p w14:paraId="49FC4DA3" w14:textId="77777777" w:rsidR="003424A9" w:rsidRDefault="003424A9" w:rsidP="003424A9">
      <w:pPr>
        <w:spacing w:after="0"/>
        <w:rPr>
          <w:rFonts w:cs="Arial"/>
          <w:bCs/>
        </w:rPr>
      </w:pPr>
      <w:r>
        <w:rPr>
          <w:rFonts w:cs="Arial"/>
          <w:bCs/>
        </w:rPr>
        <w:t xml:space="preserve">V statickom výpočte uvažovať nasledovné:  </w:t>
      </w:r>
    </w:p>
    <w:p w14:paraId="6F3B3304" w14:textId="77777777" w:rsidR="003424A9" w:rsidRDefault="003424A9" w:rsidP="003424A9">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14:paraId="4D210143" w14:textId="77777777" w:rsidR="003424A9" w:rsidRDefault="003424A9" w:rsidP="003424A9">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14:paraId="063A34E5" w14:textId="77777777" w:rsidR="003424A9" w:rsidRDefault="003424A9" w:rsidP="003424A9">
      <w:pPr>
        <w:tabs>
          <w:tab w:val="left" w:pos="4253"/>
          <w:tab w:val="right" w:pos="8505"/>
        </w:tabs>
        <w:autoSpaceDE w:val="0"/>
        <w:autoSpaceDN w:val="0"/>
        <w:adjustRightInd w:val="0"/>
        <w:spacing w:after="0"/>
        <w:ind w:left="4253" w:hanging="4536"/>
        <w:jc w:val="left"/>
        <w:rPr>
          <w:rFonts w:cs="Arial"/>
          <w:bCs/>
        </w:rPr>
      </w:pPr>
      <w:r>
        <w:rPr>
          <w:rFonts w:cs="Arial"/>
          <w:bCs/>
          <w:color w:val="FF0000"/>
        </w:rPr>
        <w:tab/>
      </w:r>
      <w:r w:rsidRPr="000E56B3">
        <w:rPr>
          <w:rFonts w:cs="Arial"/>
          <w:bCs/>
        </w:rPr>
        <w:t>modely</w:t>
      </w:r>
      <w:r w:rsidRPr="0031473D">
        <w:rPr>
          <w:rFonts w:cs="Arial"/>
          <w:bCs/>
        </w:rPr>
        <w:t xml:space="preserve"> LM1, LM2 a </w:t>
      </w:r>
      <w:r w:rsidRPr="00485E3F">
        <w:rPr>
          <w:rFonts w:cs="Arial"/>
          <w:bCs/>
        </w:rPr>
        <w:t>LM3,</w:t>
      </w:r>
      <w:r>
        <w:rPr>
          <w:rFonts w:cs="Arial"/>
          <w:bCs/>
        </w:rPr>
        <w:t xml:space="preserve"> kategorizačné súčinitele α</w:t>
      </w:r>
      <w:r w:rsidRPr="007D042D">
        <w:rPr>
          <w:rFonts w:cs="Arial"/>
          <w:bCs/>
          <w:vertAlign w:val="subscript"/>
        </w:rPr>
        <w:t>Qi</w:t>
      </w:r>
      <w:r>
        <w:rPr>
          <w:rFonts w:cs="Arial"/>
          <w:bCs/>
        </w:rPr>
        <w:t>´=α</w:t>
      </w:r>
      <w:r w:rsidRPr="007D042D">
        <w:rPr>
          <w:rFonts w:cs="Arial"/>
          <w:bCs/>
          <w:vertAlign w:val="subscript"/>
        </w:rPr>
        <w:t>qi</w:t>
      </w:r>
      <w:r>
        <w:rPr>
          <w:rFonts w:cs="Arial"/>
          <w:bCs/>
        </w:rPr>
        <w:t xml:space="preserve"> = 1 (v modeli LM1)</w:t>
      </w:r>
    </w:p>
    <w:p w14:paraId="3C43103F" w14:textId="43E3B423" w:rsidR="001C70B6" w:rsidRPr="00205589" w:rsidRDefault="001C70B6" w:rsidP="001140C5">
      <w:pPr>
        <w:tabs>
          <w:tab w:val="left" w:pos="3996"/>
        </w:tabs>
        <w:rPr>
          <w:b/>
          <w:u w:val="single"/>
          <w:lang w:eastAsia="sk-SK"/>
        </w:rPr>
      </w:pPr>
    </w:p>
    <w:p w14:paraId="73D325BD" w14:textId="77777777" w:rsidR="00AD034C" w:rsidRPr="007B3EF4" w:rsidRDefault="00AD034C" w:rsidP="00960D6F">
      <w:pPr>
        <w:pStyle w:val="Nadpis2"/>
        <w:ind w:left="426" w:hanging="426"/>
        <w:rPr>
          <w:rFonts w:cs="Arial"/>
        </w:rPr>
      </w:pPr>
      <w:bookmarkStart w:id="167" w:name="_Toc167275822"/>
      <w:r w:rsidRPr="007B3EF4">
        <w:rPr>
          <w:rFonts w:cs="Arial"/>
        </w:rPr>
        <w:t>202-00</w:t>
      </w:r>
      <w:r w:rsidRPr="007B3EF4">
        <w:rPr>
          <w:rFonts w:cs="Arial"/>
        </w:rPr>
        <w:tab/>
        <w:t>Most na diaľnici nad potokom Oščadnica v km 33,210</w:t>
      </w:r>
      <w:bookmarkEnd w:id="167"/>
    </w:p>
    <w:p w14:paraId="065BB03C"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A50FEE9" w14:textId="77777777" w:rsidR="003424A9" w:rsidRDefault="003424A9" w:rsidP="00563B9E">
      <w:pPr>
        <w:spacing w:after="0"/>
      </w:pPr>
      <w:r>
        <w:t>Záväzné parametre:</w:t>
      </w:r>
    </w:p>
    <w:p w14:paraId="00500BB0" w14:textId="77777777" w:rsidR="003424A9" w:rsidRDefault="003424A9" w:rsidP="003424A9">
      <w:pPr>
        <w:tabs>
          <w:tab w:val="left" w:pos="3544"/>
        </w:tabs>
        <w:spacing w:after="0"/>
      </w:pPr>
      <w:r w:rsidRPr="005D2832">
        <w:t>Šírka vozovky medzi zvodidlami:</w:t>
      </w:r>
      <w:r>
        <w:tab/>
      </w:r>
      <w:r>
        <w:tab/>
      </w:r>
      <w:r w:rsidRPr="005D2832">
        <w:tab/>
      </w:r>
      <w:r>
        <w:t>podľa parametrov prevádzanej komunikácie</w:t>
      </w:r>
    </w:p>
    <w:p w14:paraId="19DD06A7" w14:textId="77777777" w:rsidR="003424A9" w:rsidRPr="004602B5" w:rsidRDefault="003424A9" w:rsidP="003424A9">
      <w:pPr>
        <w:tabs>
          <w:tab w:val="left" w:pos="3544"/>
        </w:tabs>
        <w:spacing w:after="0"/>
      </w:pPr>
      <w:r>
        <w:t>Voľná výška nad tokom</w:t>
      </w:r>
      <w:r w:rsidRPr="004602B5">
        <w:t>:</w:t>
      </w:r>
      <w:r w:rsidRPr="004602B5">
        <w:tab/>
      </w:r>
      <w:r>
        <w:tab/>
      </w:r>
      <w:r>
        <w:tab/>
        <w:t>Q100</w:t>
      </w:r>
      <w:r w:rsidRPr="004602B5">
        <w:t xml:space="preserve"> + </w:t>
      </w:r>
      <w:r>
        <w:t xml:space="preserve">min </w:t>
      </w:r>
      <w:r w:rsidR="00173437">
        <w:t>0,</w:t>
      </w:r>
      <w:r w:rsidRPr="004602B5">
        <w:t>5m</w:t>
      </w:r>
    </w:p>
    <w:p w14:paraId="4F54F27C" w14:textId="77777777" w:rsidR="003424A9" w:rsidRDefault="003424A9" w:rsidP="003424A9">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14:paraId="08E761A3" w14:textId="77777777" w:rsidR="003424A9" w:rsidRDefault="003424A9" w:rsidP="003424A9">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14:paraId="2F99670F" w14:textId="77777777" w:rsidR="003424A9" w:rsidRDefault="003424A9" w:rsidP="003424A9">
      <w:pPr>
        <w:tabs>
          <w:tab w:val="left" w:pos="4253"/>
          <w:tab w:val="right" w:pos="8505"/>
        </w:tabs>
        <w:autoSpaceDE w:val="0"/>
        <w:autoSpaceDN w:val="0"/>
        <w:adjustRightInd w:val="0"/>
        <w:spacing w:after="0"/>
        <w:ind w:left="4536" w:hanging="4536"/>
        <w:jc w:val="left"/>
        <w:rPr>
          <w:rFonts w:cs="Arial"/>
          <w:bCs/>
        </w:rPr>
      </w:pPr>
      <w:r>
        <w:rPr>
          <w:rFonts w:cs="Arial"/>
          <w:bCs/>
          <w:color w:val="FF0000"/>
        </w:rPr>
        <w:tab/>
      </w:r>
      <w:r w:rsidRPr="000E56B3">
        <w:rPr>
          <w:rFonts w:cs="Arial"/>
          <w:bCs/>
        </w:rPr>
        <w:t>modely</w:t>
      </w:r>
      <w:r w:rsidRPr="0031473D">
        <w:rPr>
          <w:rFonts w:cs="Arial"/>
          <w:bCs/>
        </w:rPr>
        <w:t xml:space="preserve"> LM1, LM2 a LM3</w:t>
      </w:r>
      <w:r>
        <w:rPr>
          <w:rFonts w:cs="Arial"/>
          <w:bCs/>
        </w:rPr>
        <w:t>, kategorizačné súčinitele α</w:t>
      </w:r>
      <w:r w:rsidRPr="007D042D">
        <w:rPr>
          <w:rFonts w:cs="Arial"/>
          <w:bCs/>
          <w:vertAlign w:val="subscript"/>
        </w:rPr>
        <w:t>Qi</w:t>
      </w:r>
      <w:r>
        <w:rPr>
          <w:rFonts w:cs="Arial"/>
          <w:bCs/>
        </w:rPr>
        <w:t>´=α</w:t>
      </w:r>
      <w:r w:rsidRPr="007D042D">
        <w:rPr>
          <w:rFonts w:cs="Arial"/>
          <w:bCs/>
          <w:vertAlign w:val="subscript"/>
        </w:rPr>
        <w:t>qi</w:t>
      </w:r>
      <w:r>
        <w:rPr>
          <w:rFonts w:cs="Arial"/>
          <w:bCs/>
        </w:rPr>
        <w:t xml:space="preserve"> = 1 (v modeli LM1)</w:t>
      </w:r>
    </w:p>
    <w:p w14:paraId="2B1370CF" w14:textId="77777777" w:rsidR="003424A9" w:rsidRDefault="003424A9" w:rsidP="003424A9">
      <w:r>
        <w:t>Smerové a výškové vedenie:</w:t>
      </w:r>
      <w:r>
        <w:tab/>
      </w:r>
      <w:r>
        <w:tab/>
      </w:r>
      <w:r>
        <w:tab/>
        <w:t>podľa parametrov prevádzanej komunikácie</w:t>
      </w:r>
    </w:p>
    <w:p w14:paraId="36848167" w14:textId="77777777" w:rsidR="00AD034C" w:rsidRPr="007B3EF4" w:rsidRDefault="00AD034C" w:rsidP="00960D6F">
      <w:pPr>
        <w:pStyle w:val="Nadpis2"/>
        <w:ind w:left="426" w:hanging="426"/>
        <w:rPr>
          <w:rFonts w:cs="Arial"/>
        </w:rPr>
      </w:pPr>
      <w:bookmarkStart w:id="168" w:name="_Toc167275823"/>
      <w:r w:rsidRPr="007B3EF4">
        <w:rPr>
          <w:rFonts w:cs="Arial"/>
        </w:rPr>
        <w:t>202-01</w:t>
      </w:r>
      <w:r w:rsidRPr="007B3EF4">
        <w:rPr>
          <w:rFonts w:cs="Arial"/>
        </w:rPr>
        <w:tab/>
        <w:t>Úpravy ľavého mosta ev.č.11A-009</w:t>
      </w:r>
      <w:bookmarkEnd w:id="168"/>
    </w:p>
    <w:p w14:paraId="14652C54" w14:textId="77777777" w:rsidR="00281DC6"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w:t>
      </w:r>
      <w:r>
        <w:t>dĺženia lehoty výstavby</w:t>
      </w:r>
      <w:r w:rsidRPr="00DC4906">
        <w:t>.</w:t>
      </w:r>
    </w:p>
    <w:p w14:paraId="4003D1D7" w14:textId="77777777" w:rsidR="003424A9" w:rsidRDefault="003424A9" w:rsidP="00563B9E">
      <w:pPr>
        <w:spacing w:after="0"/>
      </w:pPr>
      <w:r>
        <w:t>Požadované parametre:</w:t>
      </w:r>
    </w:p>
    <w:p w14:paraId="6D95EB50" w14:textId="77777777" w:rsidR="003424A9" w:rsidRDefault="003424A9" w:rsidP="003424A9">
      <w:pPr>
        <w:tabs>
          <w:tab w:val="left" w:pos="3544"/>
        </w:tabs>
        <w:spacing w:after="0"/>
      </w:pPr>
      <w:r w:rsidRPr="005D2832">
        <w:t>Šírka vozovky medzi zvodidlami:</w:t>
      </w:r>
      <w:r>
        <w:tab/>
      </w:r>
      <w:r>
        <w:tab/>
      </w:r>
      <w:r w:rsidRPr="005D2832">
        <w:tab/>
      </w:r>
      <w:r>
        <w:t>podľa parametrov prevádzanej komunikácie</w:t>
      </w:r>
    </w:p>
    <w:p w14:paraId="2B713D79" w14:textId="77777777" w:rsidR="003424A9" w:rsidRPr="004602B5" w:rsidRDefault="003424A9" w:rsidP="003424A9">
      <w:pPr>
        <w:tabs>
          <w:tab w:val="left" w:pos="3544"/>
        </w:tabs>
        <w:spacing w:after="0"/>
      </w:pPr>
      <w:r>
        <w:t>Voľná výška nad tokom</w:t>
      </w:r>
      <w:r w:rsidRPr="004602B5">
        <w:t>:</w:t>
      </w:r>
      <w:r w:rsidRPr="004602B5">
        <w:tab/>
      </w:r>
      <w:r>
        <w:tab/>
      </w:r>
      <w:r>
        <w:tab/>
        <w:t>Q100</w:t>
      </w:r>
      <w:r w:rsidRPr="004602B5">
        <w:t xml:space="preserve"> + </w:t>
      </w:r>
      <w:r>
        <w:t xml:space="preserve">min </w:t>
      </w:r>
      <w:r w:rsidR="00173437">
        <w:t>0,</w:t>
      </w:r>
      <w:r w:rsidRPr="004602B5">
        <w:t>5m</w:t>
      </w:r>
    </w:p>
    <w:p w14:paraId="32500387" w14:textId="77777777" w:rsidR="003424A9" w:rsidRDefault="003424A9" w:rsidP="003424A9">
      <w:pPr>
        <w:spacing w:after="0"/>
      </w:pPr>
      <w:r>
        <w:t>Smerové a výškové vedenie:</w:t>
      </w:r>
      <w:r>
        <w:tab/>
      </w:r>
      <w:r>
        <w:tab/>
      </w:r>
      <w:r>
        <w:tab/>
        <w:t>podľa parametrov prevádzanej komunikácie</w:t>
      </w:r>
    </w:p>
    <w:p w14:paraId="42A43134" w14:textId="77777777" w:rsidR="003424A9" w:rsidRDefault="003424A9" w:rsidP="003424A9">
      <w:pPr>
        <w:spacing w:after="0"/>
      </w:pPr>
    </w:p>
    <w:p w14:paraId="30006598" w14:textId="77777777" w:rsidR="003424A9" w:rsidRDefault="003424A9" w:rsidP="003424A9">
      <w:pPr>
        <w:spacing w:after="0"/>
      </w:pPr>
      <w:r>
        <w:lastRenderedPageBreak/>
        <w:t>Požadovaný minimálny rozsah opráv na moste:</w:t>
      </w:r>
    </w:p>
    <w:p w14:paraId="1A46398F" w14:textId="77777777" w:rsidR="003424A9" w:rsidRDefault="003424A9" w:rsidP="003424A9">
      <w:pPr>
        <w:spacing w:after="0"/>
        <w:rPr>
          <w:rFonts w:cs="Arial"/>
          <w:bCs/>
        </w:rPr>
      </w:pPr>
      <w:r>
        <w:rPr>
          <w:rFonts w:cs="Arial"/>
          <w:bCs/>
        </w:rPr>
        <w:t>• nová konštrukcia vozovky vrátane novej hydroizolácie</w:t>
      </w:r>
    </w:p>
    <w:p w14:paraId="131AE56A" w14:textId="77777777" w:rsidR="003424A9" w:rsidRDefault="003424A9" w:rsidP="003424A9">
      <w:pPr>
        <w:spacing w:after="0"/>
        <w:rPr>
          <w:rFonts w:cs="Arial"/>
          <w:bCs/>
        </w:rPr>
      </w:pPr>
      <w:r>
        <w:rPr>
          <w:rFonts w:cs="Arial"/>
          <w:bCs/>
        </w:rPr>
        <w:t>• nové mostné závery vrátane nových káps pre MZ</w:t>
      </w:r>
    </w:p>
    <w:p w14:paraId="09DFCB68" w14:textId="77777777" w:rsidR="003424A9" w:rsidRDefault="003424A9" w:rsidP="003424A9">
      <w:pPr>
        <w:spacing w:after="0"/>
        <w:rPr>
          <w:rFonts w:cs="Arial"/>
          <w:bCs/>
        </w:rPr>
      </w:pPr>
      <w:r>
        <w:rPr>
          <w:rFonts w:cs="Arial"/>
          <w:bCs/>
        </w:rPr>
        <w:t>• nové rímsy (ľavá aj pravá) so zohľadnením osadenia PHS (navrhnutých v zmysle aktualizovanej hlukovej štúdie) a zvodidiel</w:t>
      </w:r>
    </w:p>
    <w:p w14:paraId="698B1B96" w14:textId="77777777" w:rsidR="003424A9" w:rsidRDefault="003424A9" w:rsidP="003424A9">
      <w:pPr>
        <w:spacing w:after="0"/>
        <w:rPr>
          <w:rFonts w:cs="Arial"/>
          <w:bCs/>
        </w:rPr>
      </w:pPr>
      <w:r>
        <w:rPr>
          <w:rFonts w:cs="Arial"/>
          <w:bCs/>
        </w:rPr>
        <w:t>• nové zvodidlá v súlade s platným TP 010</w:t>
      </w:r>
    </w:p>
    <w:p w14:paraId="18AE3C49" w14:textId="77777777" w:rsidR="003424A9" w:rsidRDefault="003424A9" w:rsidP="003424A9">
      <w:pPr>
        <w:spacing w:after="0"/>
        <w:rPr>
          <w:rFonts w:cs="Arial"/>
          <w:bCs/>
        </w:rPr>
      </w:pPr>
      <w:r>
        <w:rPr>
          <w:rFonts w:cs="Arial"/>
          <w:bCs/>
        </w:rPr>
        <w:t>• nové odvodnenie mosta systémom odvodňovačov zaústených do zberného potrubia</w:t>
      </w:r>
    </w:p>
    <w:p w14:paraId="6F4B7A7C" w14:textId="77777777" w:rsidR="003424A9" w:rsidRDefault="003424A9" w:rsidP="003424A9">
      <w:pPr>
        <w:spacing w:after="0"/>
        <w:rPr>
          <w:rFonts w:cs="Arial"/>
          <w:bCs/>
        </w:rPr>
      </w:pPr>
      <w:r>
        <w:rPr>
          <w:rFonts w:cs="Arial"/>
          <w:bCs/>
        </w:rPr>
        <w:t xml:space="preserve">• pre realizáciu nových ríms, kotvenia ríms, kotvenia PHS a nového odvodnenia požadujeme </w:t>
      </w:r>
      <w:r w:rsidRPr="00C13D2F">
        <w:rPr>
          <w:rFonts w:cs="Arial"/>
          <w:bCs/>
        </w:rPr>
        <w:t>šetr</w:t>
      </w:r>
      <w:r>
        <w:rPr>
          <w:rFonts w:cs="Arial"/>
          <w:bCs/>
        </w:rPr>
        <w:t>né vybúranie existujúcej spriaha</w:t>
      </w:r>
      <w:r w:rsidRPr="00C13D2F">
        <w:rPr>
          <w:rFonts w:cs="Arial"/>
          <w:bCs/>
        </w:rPr>
        <w:t>júcej dosky (vodným lúčom so zachovaním exist. výstuže) až po úroveň nosníkov a spätné zrealizovanie novej spriahajúcej dosky</w:t>
      </w:r>
    </w:p>
    <w:p w14:paraId="3DA6C934" w14:textId="77777777" w:rsidR="003424A9" w:rsidRDefault="003424A9" w:rsidP="003424A9">
      <w:pPr>
        <w:spacing w:after="60"/>
        <w:rPr>
          <w:rFonts w:cs="Arial"/>
          <w:bCs/>
        </w:rPr>
      </w:pPr>
      <w:r>
        <w:rPr>
          <w:rFonts w:cs="Arial"/>
          <w:bCs/>
        </w:rPr>
        <w:t>•</w:t>
      </w:r>
      <w:r w:rsidRPr="008038CC">
        <w:rPr>
          <w:rFonts w:cs="Arial"/>
          <w:bCs/>
        </w:rPr>
        <w:t xml:space="preserve"> požadujeme doložiť statický výpočet NK (krajných nosníkov, ložísk,... výpočet a posúdenie kotvenia PHS) s účinkami navrhnutej výšky PHS.</w:t>
      </w:r>
      <w:r>
        <w:rPr>
          <w:rFonts w:cs="Arial"/>
          <w:bCs/>
        </w:rPr>
        <w:t xml:space="preserve"> </w:t>
      </w:r>
    </w:p>
    <w:p w14:paraId="4281A7EE" w14:textId="77777777" w:rsidR="003424A9" w:rsidRDefault="003424A9" w:rsidP="003424A9">
      <w:pPr>
        <w:spacing w:after="0"/>
        <w:rPr>
          <w:rFonts w:cs="Arial"/>
          <w:bCs/>
        </w:rPr>
      </w:pPr>
      <w:r>
        <w:rPr>
          <w:rFonts w:cs="Arial"/>
          <w:bCs/>
        </w:rPr>
        <w:t xml:space="preserve">V statickom výpočte uvažovať nasledovné:  </w:t>
      </w:r>
    </w:p>
    <w:p w14:paraId="03143FB7" w14:textId="77777777" w:rsidR="003424A9" w:rsidRDefault="003424A9" w:rsidP="003424A9">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14:paraId="3ADCF253" w14:textId="77777777" w:rsidR="003424A9" w:rsidRDefault="003424A9" w:rsidP="003424A9">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14:paraId="49491F63" w14:textId="77777777" w:rsidR="003424A9" w:rsidRDefault="003424A9" w:rsidP="003424A9">
      <w:pPr>
        <w:tabs>
          <w:tab w:val="left" w:pos="4253"/>
          <w:tab w:val="right" w:pos="8505"/>
        </w:tabs>
        <w:autoSpaceDE w:val="0"/>
        <w:autoSpaceDN w:val="0"/>
        <w:adjustRightInd w:val="0"/>
        <w:spacing w:after="0"/>
        <w:ind w:left="4253" w:hanging="4536"/>
        <w:jc w:val="left"/>
        <w:rPr>
          <w:rFonts w:cs="Arial"/>
          <w:bCs/>
        </w:rPr>
      </w:pPr>
      <w:r>
        <w:rPr>
          <w:rFonts w:cs="Arial"/>
          <w:bCs/>
          <w:color w:val="FF0000"/>
        </w:rPr>
        <w:tab/>
      </w:r>
      <w:r w:rsidRPr="000E56B3">
        <w:rPr>
          <w:rFonts w:cs="Arial"/>
          <w:bCs/>
        </w:rPr>
        <w:t>modely</w:t>
      </w:r>
      <w:r w:rsidRPr="0031473D">
        <w:rPr>
          <w:rFonts w:cs="Arial"/>
          <w:bCs/>
        </w:rPr>
        <w:t xml:space="preserve"> LM1, LM2 a </w:t>
      </w:r>
      <w:r w:rsidRPr="00485E3F">
        <w:rPr>
          <w:rFonts w:cs="Arial"/>
          <w:bCs/>
        </w:rPr>
        <w:t>LM3,</w:t>
      </w:r>
      <w:r>
        <w:rPr>
          <w:rFonts w:cs="Arial"/>
          <w:bCs/>
        </w:rPr>
        <w:t xml:space="preserve"> kategorizačné súčinitele α</w:t>
      </w:r>
      <w:r w:rsidRPr="007D042D">
        <w:rPr>
          <w:rFonts w:cs="Arial"/>
          <w:bCs/>
          <w:vertAlign w:val="subscript"/>
        </w:rPr>
        <w:t>Qi</w:t>
      </w:r>
      <w:r>
        <w:rPr>
          <w:rFonts w:cs="Arial"/>
          <w:bCs/>
        </w:rPr>
        <w:t>´=α</w:t>
      </w:r>
      <w:r w:rsidRPr="007D042D">
        <w:rPr>
          <w:rFonts w:cs="Arial"/>
          <w:bCs/>
          <w:vertAlign w:val="subscript"/>
        </w:rPr>
        <w:t>qi</w:t>
      </w:r>
      <w:r>
        <w:rPr>
          <w:rFonts w:cs="Arial"/>
          <w:bCs/>
        </w:rPr>
        <w:t xml:space="preserve"> = 1 (v modeli LM1)</w:t>
      </w:r>
    </w:p>
    <w:p w14:paraId="3A019DAB" w14:textId="77777777" w:rsidR="00AD034C" w:rsidRPr="007B3EF4" w:rsidRDefault="00AD034C" w:rsidP="00960D6F">
      <w:pPr>
        <w:pStyle w:val="Nadpis2"/>
        <w:ind w:left="426" w:hanging="426"/>
        <w:rPr>
          <w:rFonts w:cs="Arial"/>
        </w:rPr>
      </w:pPr>
      <w:bookmarkStart w:id="169" w:name="_Toc167275824"/>
      <w:r w:rsidRPr="007B3EF4">
        <w:rPr>
          <w:rFonts w:cs="Arial"/>
        </w:rPr>
        <w:t>203-00</w:t>
      </w:r>
      <w:r w:rsidRPr="007B3EF4">
        <w:rPr>
          <w:rFonts w:cs="Arial"/>
        </w:rPr>
        <w:tab/>
        <w:t>Most na diaľnici nad Nemčákovým potokom a chodníkom v km 33,887</w:t>
      </w:r>
      <w:bookmarkEnd w:id="169"/>
    </w:p>
    <w:p w14:paraId="6B0A843B"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9FC063C" w14:textId="77777777" w:rsidR="003424A9" w:rsidRDefault="003424A9" w:rsidP="00563B9E">
      <w:pPr>
        <w:spacing w:after="0"/>
      </w:pPr>
      <w:r w:rsidRPr="007B3EF4">
        <w:t>Záväzné parametre:</w:t>
      </w:r>
    </w:p>
    <w:p w14:paraId="54882DB9" w14:textId="77777777" w:rsidR="003424A9" w:rsidRDefault="003424A9" w:rsidP="003424A9">
      <w:pPr>
        <w:tabs>
          <w:tab w:val="left" w:pos="3544"/>
        </w:tabs>
        <w:spacing w:after="0"/>
      </w:pPr>
      <w:r w:rsidRPr="005D2832">
        <w:t>Šírka vozovky medzi zvodidlami:</w:t>
      </w:r>
      <w:r>
        <w:tab/>
      </w:r>
      <w:r>
        <w:tab/>
      </w:r>
      <w:r w:rsidRPr="005D2832">
        <w:tab/>
      </w:r>
      <w:r>
        <w:t>podľa parametrov prevádzanej komunikácie</w:t>
      </w:r>
    </w:p>
    <w:p w14:paraId="074EEADA" w14:textId="77777777" w:rsidR="003424A9" w:rsidRDefault="003424A9" w:rsidP="003424A9">
      <w:pPr>
        <w:tabs>
          <w:tab w:val="left" w:pos="3544"/>
        </w:tabs>
        <w:spacing w:after="0"/>
      </w:pPr>
      <w:r>
        <w:t>Voľná výška nad tokom</w:t>
      </w:r>
      <w:r w:rsidRPr="004602B5">
        <w:t>:</w:t>
      </w:r>
      <w:r w:rsidRPr="004602B5">
        <w:tab/>
      </w:r>
      <w:r>
        <w:tab/>
      </w:r>
      <w:r>
        <w:tab/>
        <w:t>Q100</w:t>
      </w:r>
      <w:r w:rsidRPr="004602B5">
        <w:t xml:space="preserve"> + </w:t>
      </w:r>
      <w:r>
        <w:t xml:space="preserve">min </w:t>
      </w:r>
      <w:r w:rsidR="00173437">
        <w:t>0,</w:t>
      </w:r>
      <w:r w:rsidRPr="004602B5">
        <w:t>5m</w:t>
      </w:r>
    </w:p>
    <w:p w14:paraId="79945C19" w14:textId="77777777" w:rsidR="003424A9" w:rsidRPr="004602B5" w:rsidRDefault="003424A9" w:rsidP="003424A9">
      <w:pPr>
        <w:tabs>
          <w:tab w:val="left" w:pos="3544"/>
        </w:tabs>
        <w:spacing w:after="0"/>
      </w:pPr>
      <w:r>
        <w:t>Výška priechodového prierezu na chodníku: min. 2,5m</w:t>
      </w:r>
    </w:p>
    <w:p w14:paraId="4B9E200B" w14:textId="77777777" w:rsidR="003424A9" w:rsidRDefault="003424A9" w:rsidP="003424A9">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14:paraId="0C4034AB" w14:textId="77777777" w:rsidR="003424A9" w:rsidRDefault="003424A9" w:rsidP="003424A9">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14:paraId="16314277" w14:textId="77777777" w:rsidR="003424A9" w:rsidRDefault="003424A9" w:rsidP="003424A9">
      <w:pPr>
        <w:tabs>
          <w:tab w:val="left" w:pos="4253"/>
          <w:tab w:val="right" w:pos="8505"/>
        </w:tabs>
        <w:autoSpaceDE w:val="0"/>
        <w:autoSpaceDN w:val="0"/>
        <w:adjustRightInd w:val="0"/>
        <w:spacing w:after="0"/>
        <w:ind w:left="4536" w:hanging="4536"/>
        <w:jc w:val="left"/>
        <w:rPr>
          <w:rFonts w:cs="Arial"/>
          <w:bCs/>
        </w:rPr>
      </w:pPr>
      <w:r>
        <w:rPr>
          <w:rFonts w:cs="Arial"/>
          <w:bCs/>
          <w:color w:val="FF0000"/>
        </w:rPr>
        <w:tab/>
      </w:r>
      <w:r w:rsidRPr="000E56B3">
        <w:rPr>
          <w:rFonts w:cs="Arial"/>
          <w:bCs/>
        </w:rPr>
        <w:t>modely</w:t>
      </w:r>
      <w:r w:rsidRPr="0031473D">
        <w:rPr>
          <w:rFonts w:cs="Arial"/>
          <w:bCs/>
        </w:rPr>
        <w:t xml:space="preserve"> LM1, LM2 a LM3</w:t>
      </w:r>
      <w:r>
        <w:rPr>
          <w:rFonts w:cs="Arial"/>
          <w:bCs/>
        </w:rPr>
        <w:t>, kategorizačné súčinitele α</w:t>
      </w:r>
      <w:r w:rsidRPr="007D042D">
        <w:rPr>
          <w:rFonts w:cs="Arial"/>
          <w:bCs/>
          <w:vertAlign w:val="subscript"/>
        </w:rPr>
        <w:t>Qi</w:t>
      </w:r>
      <w:r>
        <w:rPr>
          <w:rFonts w:cs="Arial"/>
          <w:bCs/>
        </w:rPr>
        <w:t>´=α</w:t>
      </w:r>
      <w:r w:rsidRPr="007D042D">
        <w:rPr>
          <w:rFonts w:cs="Arial"/>
          <w:bCs/>
          <w:vertAlign w:val="subscript"/>
        </w:rPr>
        <w:t>qi</w:t>
      </w:r>
      <w:r>
        <w:rPr>
          <w:rFonts w:cs="Arial"/>
          <w:bCs/>
        </w:rPr>
        <w:t xml:space="preserve"> = 1 (v modeli LM1)</w:t>
      </w:r>
    </w:p>
    <w:p w14:paraId="7ACF8780" w14:textId="77777777" w:rsidR="003424A9" w:rsidRDefault="003424A9" w:rsidP="003424A9">
      <w:pPr>
        <w:spacing w:after="0"/>
      </w:pPr>
      <w:r>
        <w:t>Smerové a výškové vedenie:</w:t>
      </w:r>
      <w:r>
        <w:tab/>
      </w:r>
      <w:r>
        <w:tab/>
      </w:r>
      <w:r>
        <w:tab/>
        <w:t>podľa parametrov prevádzanej komunikácie</w:t>
      </w:r>
    </w:p>
    <w:p w14:paraId="068E2327" w14:textId="77777777" w:rsidR="00E90075" w:rsidRPr="007D2626" w:rsidRDefault="00E90075" w:rsidP="00AD034C">
      <w:pPr>
        <w:rPr>
          <w:b/>
          <w:u w:val="single"/>
          <w:lang w:eastAsia="sk-SK"/>
        </w:rPr>
      </w:pPr>
    </w:p>
    <w:p w14:paraId="15E74724" w14:textId="77777777" w:rsidR="00AD034C" w:rsidRPr="007B3EF4" w:rsidRDefault="00AD034C" w:rsidP="00960D6F">
      <w:pPr>
        <w:pStyle w:val="Nadpis2"/>
        <w:ind w:left="426" w:hanging="426"/>
        <w:rPr>
          <w:rFonts w:cs="Arial"/>
        </w:rPr>
      </w:pPr>
      <w:bookmarkStart w:id="170" w:name="_Toc167275825"/>
      <w:r w:rsidRPr="007B3EF4">
        <w:rPr>
          <w:rFonts w:cs="Arial"/>
        </w:rPr>
        <w:t>203-01</w:t>
      </w:r>
      <w:r w:rsidRPr="007B3EF4">
        <w:rPr>
          <w:rFonts w:cs="Arial"/>
        </w:rPr>
        <w:tab/>
        <w:t>Demolácia ľavého mosta ev.č.11A-008</w:t>
      </w:r>
      <w:bookmarkEnd w:id="170"/>
    </w:p>
    <w:p w14:paraId="64A0FDDA"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FA43CFD" w14:textId="77777777" w:rsidR="00E90075" w:rsidRPr="007B3EF4" w:rsidRDefault="00E90075" w:rsidP="00AD034C">
      <w:pPr>
        <w:rPr>
          <w:b/>
          <w:u w:val="single"/>
          <w:lang w:eastAsia="sk-SK"/>
        </w:rPr>
      </w:pPr>
    </w:p>
    <w:p w14:paraId="3AC4948C" w14:textId="77777777" w:rsidR="00AD034C" w:rsidRPr="007B3EF4" w:rsidRDefault="00AD034C" w:rsidP="00960D6F">
      <w:pPr>
        <w:pStyle w:val="Nadpis2"/>
        <w:ind w:left="426" w:hanging="426"/>
        <w:rPr>
          <w:rFonts w:cs="Arial"/>
        </w:rPr>
      </w:pPr>
      <w:bookmarkStart w:id="171" w:name="_Toc167275826"/>
      <w:r w:rsidRPr="007B3EF4">
        <w:rPr>
          <w:rFonts w:cs="Arial"/>
        </w:rPr>
        <w:lastRenderedPageBreak/>
        <w:t>204-00</w:t>
      </w:r>
      <w:r w:rsidRPr="007B3EF4">
        <w:rPr>
          <w:rFonts w:cs="Arial"/>
        </w:rPr>
        <w:tab/>
        <w:t>Most na diaľnici nad MK a potokom v km 34,505</w:t>
      </w:r>
      <w:bookmarkEnd w:id="171"/>
    </w:p>
    <w:p w14:paraId="22838226"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AA61753" w14:textId="77777777" w:rsidR="007D7BC1" w:rsidRDefault="007D7BC1" w:rsidP="00563B9E">
      <w:pPr>
        <w:spacing w:after="0"/>
      </w:pPr>
      <w:r w:rsidRPr="007B3EF4">
        <w:t>Záväzné parametre:</w:t>
      </w:r>
    </w:p>
    <w:p w14:paraId="30D9C211" w14:textId="77777777" w:rsidR="007D7BC1" w:rsidRDefault="007D7BC1" w:rsidP="007D7BC1">
      <w:pPr>
        <w:tabs>
          <w:tab w:val="left" w:pos="3544"/>
        </w:tabs>
        <w:spacing w:after="0"/>
      </w:pPr>
      <w:r w:rsidRPr="005D2832">
        <w:t>Šírka vozovky medzi zvodidlami:</w:t>
      </w:r>
      <w:r>
        <w:tab/>
      </w:r>
      <w:r>
        <w:tab/>
      </w:r>
      <w:r w:rsidRPr="005D2832">
        <w:tab/>
      </w:r>
      <w:r>
        <w:t>podľa parametrov prevádzanej komunikácie</w:t>
      </w:r>
    </w:p>
    <w:p w14:paraId="2CF6C3C5" w14:textId="77777777" w:rsidR="007D7BC1" w:rsidRPr="004602B5" w:rsidRDefault="007D7BC1" w:rsidP="007D7BC1">
      <w:pPr>
        <w:tabs>
          <w:tab w:val="left" w:pos="3544"/>
        </w:tabs>
        <w:spacing w:after="0"/>
      </w:pPr>
      <w:r>
        <w:t>Výška priechodového prierezu na MK</w:t>
      </w:r>
      <w:r w:rsidRPr="004602B5">
        <w:t>:</w:t>
      </w:r>
      <w:r w:rsidRPr="004602B5">
        <w:tab/>
      </w:r>
      <w:r>
        <w:t>min 4,2</w:t>
      </w:r>
      <w:r w:rsidRPr="004602B5">
        <w:t>m + 0,15m</w:t>
      </w:r>
    </w:p>
    <w:p w14:paraId="11C11BE2" w14:textId="77777777" w:rsidR="007D7BC1" w:rsidRDefault="007D7BC1" w:rsidP="007D7BC1">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14:paraId="3857733C" w14:textId="77777777" w:rsidR="007D7BC1"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14:paraId="0DEC9F3D" w14:textId="77777777" w:rsidR="007D7BC1" w:rsidRDefault="007D7BC1" w:rsidP="007D7BC1">
      <w:pPr>
        <w:tabs>
          <w:tab w:val="left" w:pos="4253"/>
          <w:tab w:val="right" w:pos="8505"/>
        </w:tabs>
        <w:autoSpaceDE w:val="0"/>
        <w:autoSpaceDN w:val="0"/>
        <w:adjustRightInd w:val="0"/>
        <w:spacing w:after="0"/>
        <w:ind w:left="4536" w:hanging="4536"/>
        <w:jc w:val="left"/>
        <w:rPr>
          <w:rFonts w:cs="Arial"/>
          <w:bCs/>
        </w:rPr>
      </w:pPr>
      <w:r>
        <w:rPr>
          <w:rFonts w:cs="Arial"/>
          <w:bCs/>
          <w:color w:val="FF0000"/>
        </w:rPr>
        <w:tab/>
      </w:r>
      <w:r w:rsidRPr="000E56B3">
        <w:rPr>
          <w:rFonts w:cs="Arial"/>
          <w:bCs/>
        </w:rPr>
        <w:t>modely</w:t>
      </w:r>
      <w:r w:rsidRPr="0031473D">
        <w:rPr>
          <w:rFonts w:cs="Arial"/>
          <w:bCs/>
        </w:rPr>
        <w:t xml:space="preserve"> LM1, LM2 a LM3</w:t>
      </w:r>
      <w:r>
        <w:rPr>
          <w:rFonts w:cs="Arial"/>
          <w:bCs/>
        </w:rPr>
        <w:t>, kategorizačné súčinitele α</w:t>
      </w:r>
      <w:r w:rsidRPr="007D042D">
        <w:rPr>
          <w:rFonts w:cs="Arial"/>
          <w:bCs/>
          <w:vertAlign w:val="subscript"/>
        </w:rPr>
        <w:t>Qi</w:t>
      </w:r>
      <w:r>
        <w:rPr>
          <w:rFonts w:cs="Arial"/>
          <w:bCs/>
        </w:rPr>
        <w:t>´=α</w:t>
      </w:r>
      <w:r w:rsidRPr="007D042D">
        <w:rPr>
          <w:rFonts w:cs="Arial"/>
          <w:bCs/>
          <w:vertAlign w:val="subscript"/>
        </w:rPr>
        <w:t>qi</w:t>
      </w:r>
      <w:r>
        <w:rPr>
          <w:rFonts w:cs="Arial"/>
          <w:bCs/>
        </w:rPr>
        <w:t xml:space="preserve"> = 1 (v modeli LM1)</w:t>
      </w:r>
    </w:p>
    <w:p w14:paraId="49A5A3DA" w14:textId="77777777" w:rsidR="007D7BC1" w:rsidRDefault="007D7BC1" w:rsidP="007D7BC1">
      <w:pPr>
        <w:spacing w:after="0"/>
      </w:pPr>
      <w:r>
        <w:t>Smerové a výškové vedenie:</w:t>
      </w:r>
      <w:r>
        <w:tab/>
      </w:r>
      <w:r>
        <w:tab/>
      </w:r>
      <w:r>
        <w:tab/>
        <w:t>podľa parametrov prevádzanej komunikácie</w:t>
      </w:r>
    </w:p>
    <w:p w14:paraId="728BC0FA" w14:textId="77777777" w:rsidR="00E90075" w:rsidRPr="00A968A5" w:rsidRDefault="00E90075" w:rsidP="00AD034C">
      <w:pPr>
        <w:rPr>
          <w:b/>
          <w:u w:val="single"/>
          <w:lang w:eastAsia="sk-SK"/>
        </w:rPr>
      </w:pPr>
    </w:p>
    <w:p w14:paraId="76772E67" w14:textId="77777777" w:rsidR="00AD034C" w:rsidRPr="007B3EF4" w:rsidRDefault="00AD034C" w:rsidP="00960D6F">
      <w:pPr>
        <w:pStyle w:val="Nadpis2"/>
        <w:ind w:left="426" w:hanging="426"/>
        <w:rPr>
          <w:rFonts w:cs="Arial"/>
        </w:rPr>
      </w:pPr>
      <w:bookmarkStart w:id="172" w:name="_Toc167275827"/>
      <w:r w:rsidRPr="007B3EF4">
        <w:rPr>
          <w:rFonts w:cs="Arial"/>
        </w:rPr>
        <w:t>204-01</w:t>
      </w:r>
      <w:r w:rsidRPr="007B3EF4">
        <w:rPr>
          <w:rFonts w:cs="Arial"/>
        </w:rPr>
        <w:tab/>
        <w:t>Úprava ľavého mosta ev.č. 11A-007</w:t>
      </w:r>
      <w:bookmarkEnd w:id="172"/>
    </w:p>
    <w:p w14:paraId="553C21B9"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02AD744" w14:textId="77777777" w:rsidR="007D7BC1" w:rsidRDefault="007D7BC1" w:rsidP="00563B9E">
      <w:pPr>
        <w:spacing w:after="0"/>
      </w:pPr>
      <w:r w:rsidRPr="007B3EF4">
        <w:t>Požadované parametre:</w:t>
      </w:r>
    </w:p>
    <w:p w14:paraId="36914F34" w14:textId="77777777" w:rsidR="007D7BC1" w:rsidRDefault="007D7BC1" w:rsidP="007D7BC1">
      <w:pPr>
        <w:tabs>
          <w:tab w:val="left" w:pos="3544"/>
        </w:tabs>
        <w:spacing w:after="0"/>
      </w:pPr>
      <w:r w:rsidRPr="005D2832">
        <w:t>Šírka vozovky medzi zvodidlami:</w:t>
      </w:r>
      <w:r>
        <w:tab/>
      </w:r>
      <w:r>
        <w:tab/>
      </w:r>
      <w:r w:rsidRPr="005D2832">
        <w:tab/>
      </w:r>
      <w:r>
        <w:t>podľa parametrov prevádzanej komunikácie</w:t>
      </w:r>
    </w:p>
    <w:p w14:paraId="7F984F56" w14:textId="77777777" w:rsidR="007D7BC1" w:rsidRPr="004602B5" w:rsidRDefault="007D7BC1" w:rsidP="007D7BC1">
      <w:pPr>
        <w:tabs>
          <w:tab w:val="left" w:pos="3544"/>
        </w:tabs>
        <w:spacing w:after="0"/>
      </w:pPr>
      <w:r>
        <w:t>Výška priechodového prierezu na MK</w:t>
      </w:r>
      <w:r w:rsidRPr="004602B5">
        <w:t>:</w:t>
      </w:r>
      <w:r w:rsidRPr="004602B5">
        <w:tab/>
      </w:r>
      <w:r>
        <w:t>min 4,2</w:t>
      </w:r>
      <w:r w:rsidRPr="004602B5">
        <w:t>m + 0,15m</w:t>
      </w:r>
    </w:p>
    <w:p w14:paraId="11288118" w14:textId="77777777" w:rsidR="007D7BC1" w:rsidRDefault="007D7BC1" w:rsidP="007D7BC1">
      <w:pPr>
        <w:spacing w:after="0"/>
      </w:pPr>
      <w:r>
        <w:t>Smerové a výškové vedenie:</w:t>
      </w:r>
      <w:r>
        <w:tab/>
      </w:r>
      <w:r>
        <w:tab/>
      </w:r>
      <w:r>
        <w:tab/>
        <w:t>podľa parametrov prevádzanej komunikácie</w:t>
      </w:r>
    </w:p>
    <w:p w14:paraId="59ED2A18" w14:textId="77777777" w:rsidR="007D7BC1" w:rsidRDefault="007D7BC1" w:rsidP="007D7BC1">
      <w:pPr>
        <w:spacing w:after="0"/>
      </w:pPr>
    </w:p>
    <w:p w14:paraId="7A74B348" w14:textId="77777777" w:rsidR="007D7BC1" w:rsidRDefault="007D7BC1" w:rsidP="007D7BC1">
      <w:pPr>
        <w:spacing w:after="0"/>
      </w:pPr>
      <w:r>
        <w:t>Požadovaný minimálny rozsah opráv na moste:</w:t>
      </w:r>
    </w:p>
    <w:p w14:paraId="6A0EC5D1" w14:textId="77777777" w:rsidR="007D7BC1" w:rsidRDefault="007D7BC1" w:rsidP="007D7BC1">
      <w:pPr>
        <w:spacing w:after="0"/>
        <w:rPr>
          <w:rFonts w:cs="Arial"/>
          <w:bCs/>
        </w:rPr>
      </w:pPr>
      <w:r>
        <w:rPr>
          <w:rFonts w:cs="Arial"/>
          <w:bCs/>
        </w:rPr>
        <w:t>• nová konštrukcia vozovky vrátane novej hydroizolácie</w:t>
      </w:r>
    </w:p>
    <w:p w14:paraId="53C7DC15" w14:textId="77777777" w:rsidR="007D7BC1" w:rsidRDefault="007D7BC1" w:rsidP="007D7BC1">
      <w:pPr>
        <w:spacing w:after="0"/>
        <w:rPr>
          <w:rFonts w:cs="Arial"/>
          <w:bCs/>
        </w:rPr>
      </w:pPr>
      <w:r>
        <w:rPr>
          <w:rFonts w:cs="Arial"/>
          <w:bCs/>
        </w:rPr>
        <w:t>• nové mostné závery vrátane nových káps pre MZ</w:t>
      </w:r>
    </w:p>
    <w:p w14:paraId="355306D1" w14:textId="77777777" w:rsidR="007D7BC1" w:rsidRDefault="007D7BC1" w:rsidP="007D7BC1">
      <w:pPr>
        <w:spacing w:after="0"/>
        <w:rPr>
          <w:rFonts w:cs="Arial"/>
          <w:bCs/>
        </w:rPr>
      </w:pPr>
      <w:r>
        <w:rPr>
          <w:rFonts w:cs="Arial"/>
          <w:bCs/>
        </w:rPr>
        <w:t>• nové rímsy (ľavá aj pravá) so zohľadnením osadenia PHS (navrhnutých v zmysle aktualizovanej hlukovej štúdie) a zvodidiel</w:t>
      </w:r>
    </w:p>
    <w:p w14:paraId="4D395D10" w14:textId="77777777" w:rsidR="007D7BC1" w:rsidRDefault="007D7BC1" w:rsidP="007D7BC1">
      <w:pPr>
        <w:spacing w:after="0"/>
        <w:rPr>
          <w:rFonts w:cs="Arial"/>
          <w:bCs/>
        </w:rPr>
      </w:pPr>
      <w:r>
        <w:rPr>
          <w:rFonts w:cs="Arial"/>
          <w:bCs/>
        </w:rPr>
        <w:t>• nové zvodidlá v súlade s platným TP 010</w:t>
      </w:r>
    </w:p>
    <w:p w14:paraId="2CB40030" w14:textId="77777777" w:rsidR="007D7BC1" w:rsidRDefault="007D7BC1" w:rsidP="007D7BC1">
      <w:pPr>
        <w:spacing w:after="0"/>
        <w:rPr>
          <w:rFonts w:cs="Arial"/>
          <w:bCs/>
        </w:rPr>
      </w:pPr>
      <w:r>
        <w:rPr>
          <w:rFonts w:cs="Arial"/>
          <w:bCs/>
        </w:rPr>
        <w:t>• nové odvodnenie mosta systémom odvodňovačov zaústených do zberného potrubia</w:t>
      </w:r>
    </w:p>
    <w:p w14:paraId="1077EEF5" w14:textId="77777777" w:rsidR="007D7BC1" w:rsidRDefault="007D7BC1" w:rsidP="007D7BC1">
      <w:pPr>
        <w:spacing w:after="0"/>
        <w:rPr>
          <w:rFonts w:cs="Arial"/>
          <w:bCs/>
        </w:rPr>
      </w:pPr>
      <w:r>
        <w:rPr>
          <w:rFonts w:cs="Arial"/>
          <w:bCs/>
        </w:rPr>
        <w:t xml:space="preserve">• pre realizáciu nových ríms, kotvenia ríms, kotvenia PHS a nového odvodnenia požadujeme </w:t>
      </w:r>
      <w:r w:rsidRPr="00C13D2F">
        <w:rPr>
          <w:rFonts w:cs="Arial"/>
          <w:bCs/>
        </w:rPr>
        <w:t>šetr</w:t>
      </w:r>
      <w:r>
        <w:rPr>
          <w:rFonts w:cs="Arial"/>
          <w:bCs/>
        </w:rPr>
        <w:t>né vybúranie existujúcej spriaha</w:t>
      </w:r>
      <w:r w:rsidRPr="00C13D2F">
        <w:rPr>
          <w:rFonts w:cs="Arial"/>
          <w:bCs/>
        </w:rPr>
        <w:t>júcej dosky (vodným lúčom so zachovaním exist. výstuže) až po úroveň nosníkov a spätné zrealizovanie novej spriahajúcej dosky</w:t>
      </w:r>
    </w:p>
    <w:p w14:paraId="6416E559" w14:textId="77777777" w:rsidR="007D7BC1" w:rsidRDefault="007D7BC1" w:rsidP="007D7BC1">
      <w:pPr>
        <w:spacing w:after="60"/>
        <w:rPr>
          <w:rFonts w:cs="Arial"/>
          <w:bCs/>
        </w:rPr>
      </w:pPr>
      <w:r>
        <w:rPr>
          <w:rFonts w:cs="Arial"/>
          <w:bCs/>
        </w:rPr>
        <w:t>•</w:t>
      </w:r>
      <w:r w:rsidRPr="008038CC">
        <w:rPr>
          <w:rFonts w:cs="Arial"/>
          <w:bCs/>
        </w:rPr>
        <w:t xml:space="preserve"> požadujeme doložiť statický výpočet NK (krajných nosníkov, ložísk,... výpočet a posúdenie kotvenia PHS) s účinkami navrhnutej výšky PHS.</w:t>
      </w:r>
      <w:r>
        <w:rPr>
          <w:rFonts w:cs="Arial"/>
          <w:bCs/>
        </w:rPr>
        <w:t xml:space="preserve"> </w:t>
      </w:r>
    </w:p>
    <w:p w14:paraId="5D6977F3" w14:textId="77777777" w:rsidR="007D7BC1" w:rsidRDefault="007D7BC1" w:rsidP="007D7BC1">
      <w:pPr>
        <w:spacing w:after="0"/>
        <w:rPr>
          <w:rFonts w:cs="Arial"/>
          <w:bCs/>
        </w:rPr>
      </w:pPr>
      <w:r>
        <w:rPr>
          <w:rFonts w:cs="Arial"/>
          <w:bCs/>
        </w:rPr>
        <w:t xml:space="preserve">V statickom výpočte uvažovať nasledovné:  </w:t>
      </w:r>
    </w:p>
    <w:p w14:paraId="322B7F58" w14:textId="77777777" w:rsidR="007D7BC1" w:rsidRDefault="007D7BC1" w:rsidP="007D7BC1">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14:paraId="49C1132F" w14:textId="77777777" w:rsidR="007D7BC1"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14:paraId="0F09BF1B" w14:textId="77777777" w:rsidR="007D7BC1" w:rsidRDefault="007D7BC1" w:rsidP="007D7BC1">
      <w:pPr>
        <w:tabs>
          <w:tab w:val="left" w:pos="4253"/>
          <w:tab w:val="right" w:pos="8505"/>
        </w:tabs>
        <w:autoSpaceDE w:val="0"/>
        <w:autoSpaceDN w:val="0"/>
        <w:adjustRightInd w:val="0"/>
        <w:spacing w:after="0"/>
        <w:ind w:left="4253" w:hanging="4536"/>
        <w:jc w:val="left"/>
        <w:rPr>
          <w:rFonts w:cs="Arial"/>
          <w:bCs/>
        </w:rPr>
      </w:pPr>
      <w:r>
        <w:rPr>
          <w:rFonts w:cs="Arial"/>
          <w:bCs/>
          <w:color w:val="FF0000"/>
        </w:rPr>
        <w:tab/>
      </w:r>
      <w:r w:rsidRPr="000E56B3">
        <w:rPr>
          <w:rFonts w:cs="Arial"/>
          <w:bCs/>
        </w:rPr>
        <w:t>modely</w:t>
      </w:r>
      <w:r w:rsidRPr="0031473D">
        <w:rPr>
          <w:rFonts w:cs="Arial"/>
          <w:bCs/>
        </w:rPr>
        <w:t xml:space="preserve"> LM1, LM2 a </w:t>
      </w:r>
      <w:r w:rsidRPr="00485E3F">
        <w:rPr>
          <w:rFonts w:cs="Arial"/>
          <w:bCs/>
        </w:rPr>
        <w:t>LM3,</w:t>
      </w:r>
      <w:r>
        <w:rPr>
          <w:rFonts w:cs="Arial"/>
          <w:bCs/>
        </w:rPr>
        <w:t xml:space="preserve"> kategorizačné súčinitele α</w:t>
      </w:r>
      <w:r w:rsidRPr="007D042D">
        <w:rPr>
          <w:rFonts w:cs="Arial"/>
          <w:bCs/>
          <w:vertAlign w:val="subscript"/>
        </w:rPr>
        <w:t>Qi</w:t>
      </w:r>
      <w:r>
        <w:rPr>
          <w:rFonts w:cs="Arial"/>
          <w:bCs/>
        </w:rPr>
        <w:t>´=α</w:t>
      </w:r>
      <w:r w:rsidRPr="007D042D">
        <w:rPr>
          <w:rFonts w:cs="Arial"/>
          <w:bCs/>
          <w:vertAlign w:val="subscript"/>
        </w:rPr>
        <w:t>qi</w:t>
      </w:r>
      <w:r>
        <w:rPr>
          <w:rFonts w:cs="Arial"/>
          <w:bCs/>
        </w:rPr>
        <w:t xml:space="preserve"> = 1 (v modeli LM1)</w:t>
      </w:r>
    </w:p>
    <w:p w14:paraId="03F517CC" w14:textId="77777777" w:rsidR="00E90075" w:rsidRPr="003125BA" w:rsidRDefault="00E90075" w:rsidP="00AD034C">
      <w:pPr>
        <w:rPr>
          <w:b/>
          <w:u w:val="single"/>
          <w:lang w:eastAsia="sk-SK"/>
        </w:rPr>
      </w:pPr>
    </w:p>
    <w:p w14:paraId="6C9EAE4B" w14:textId="77777777" w:rsidR="00AD034C" w:rsidRPr="001140C5" w:rsidRDefault="00AD034C" w:rsidP="00960D6F">
      <w:pPr>
        <w:pStyle w:val="Nadpis2"/>
        <w:ind w:left="426" w:hanging="426"/>
        <w:rPr>
          <w:rFonts w:cs="Arial"/>
        </w:rPr>
      </w:pPr>
      <w:bookmarkStart w:id="173" w:name="_Toc167275828"/>
      <w:r w:rsidRPr="001140C5">
        <w:rPr>
          <w:rFonts w:cs="Arial"/>
        </w:rPr>
        <w:lastRenderedPageBreak/>
        <w:t>205-00</w:t>
      </w:r>
      <w:r w:rsidRPr="001140C5">
        <w:rPr>
          <w:rFonts w:cs="Arial"/>
        </w:rPr>
        <w:tab/>
        <w:t>Most na diaľnici nad údolím v km 35,015 (nad zosuvom)</w:t>
      </w:r>
      <w:bookmarkEnd w:id="173"/>
    </w:p>
    <w:p w14:paraId="1E917480"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1EDC382" w14:textId="77777777" w:rsidR="007D7BC1" w:rsidRPr="001140C5" w:rsidRDefault="007D7BC1" w:rsidP="00563B9E">
      <w:pPr>
        <w:spacing w:after="0"/>
      </w:pPr>
      <w:r w:rsidRPr="001140C5">
        <w:t>Záväzné parametre:</w:t>
      </w:r>
    </w:p>
    <w:p w14:paraId="39722194" w14:textId="77777777" w:rsidR="007D7BC1" w:rsidRPr="001140C5" w:rsidRDefault="007D7BC1" w:rsidP="007D7BC1">
      <w:pPr>
        <w:tabs>
          <w:tab w:val="left" w:pos="3544"/>
        </w:tabs>
        <w:spacing w:after="0"/>
      </w:pPr>
      <w:r w:rsidRPr="001140C5">
        <w:t>Šírka vozovky medzi zvodidlami:</w:t>
      </w:r>
      <w:r w:rsidRPr="001140C5">
        <w:tab/>
      </w:r>
      <w:r w:rsidRPr="001140C5">
        <w:tab/>
      </w:r>
      <w:r w:rsidRPr="001140C5">
        <w:tab/>
        <w:t>podľa parametrov prevádzanej komunikácie</w:t>
      </w:r>
    </w:p>
    <w:p w14:paraId="6A7EEBF3" w14:textId="77777777" w:rsidR="007D7BC1" w:rsidRPr="001140C5" w:rsidRDefault="007D7BC1" w:rsidP="007D7BC1">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222ECA88" w14:textId="77777777" w:rsidR="007D7BC1" w:rsidRPr="001140C5"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781C838B" w14:textId="77777777" w:rsidR="007D7BC1" w:rsidRPr="001140C5" w:rsidRDefault="007D7BC1" w:rsidP="007D7BC1">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14:paraId="78EF57EA" w14:textId="77777777" w:rsidR="007D7BC1" w:rsidRPr="001140C5" w:rsidRDefault="007D7BC1" w:rsidP="007D7BC1">
      <w:pPr>
        <w:spacing w:after="0"/>
      </w:pPr>
      <w:r w:rsidRPr="001140C5">
        <w:t>Smerové a výškové vedenie:</w:t>
      </w:r>
      <w:r w:rsidRPr="001140C5">
        <w:tab/>
      </w:r>
      <w:r w:rsidRPr="001140C5">
        <w:tab/>
      </w:r>
      <w:r w:rsidRPr="001140C5">
        <w:tab/>
        <w:t>podľa parametrov prevádzanej komunikácie</w:t>
      </w:r>
    </w:p>
    <w:p w14:paraId="110CA5EB" w14:textId="77777777" w:rsidR="00E90075" w:rsidRPr="001140C5" w:rsidRDefault="00E90075" w:rsidP="00AD034C">
      <w:pPr>
        <w:rPr>
          <w:b/>
          <w:u w:val="single"/>
          <w:lang w:eastAsia="sk-SK"/>
        </w:rPr>
      </w:pPr>
    </w:p>
    <w:p w14:paraId="2D45F03B" w14:textId="77777777" w:rsidR="00AD034C" w:rsidRPr="001140C5" w:rsidRDefault="00AD034C" w:rsidP="00960D6F">
      <w:pPr>
        <w:pStyle w:val="Nadpis2"/>
        <w:ind w:left="426" w:hanging="426"/>
        <w:rPr>
          <w:rFonts w:cs="Arial"/>
        </w:rPr>
      </w:pPr>
      <w:bookmarkStart w:id="174" w:name="_Toc167275829"/>
      <w:r w:rsidRPr="001140C5">
        <w:rPr>
          <w:rFonts w:cs="Arial"/>
        </w:rPr>
        <w:t>205-01</w:t>
      </w:r>
      <w:r w:rsidRPr="001140C5">
        <w:rPr>
          <w:rFonts w:cs="Arial"/>
        </w:rPr>
        <w:tab/>
        <w:t>Úpravy ľavého mosta ev.č.11A-006</w:t>
      </w:r>
      <w:bookmarkEnd w:id="174"/>
    </w:p>
    <w:p w14:paraId="6F1DC253"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D3C4611" w14:textId="77777777" w:rsidR="007D7BC1" w:rsidRPr="001140C5" w:rsidRDefault="007D7BC1" w:rsidP="00563B9E">
      <w:pPr>
        <w:spacing w:after="0"/>
      </w:pPr>
      <w:r w:rsidRPr="001140C5">
        <w:t>Požadované parametre:</w:t>
      </w:r>
    </w:p>
    <w:p w14:paraId="7C58CE18" w14:textId="77777777" w:rsidR="007D7BC1" w:rsidRPr="001140C5" w:rsidRDefault="007D7BC1" w:rsidP="007D7BC1">
      <w:pPr>
        <w:tabs>
          <w:tab w:val="left" w:pos="3544"/>
        </w:tabs>
        <w:spacing w:after="0"/>
      </w:pPr>
      <w:r w:rsidRPr="001140C5">
        <w:t>Šírka vozovky medzi zvodidlami:</w:t>
      </w:r>
      <w:r w:rsidRPr="001140C5">
        <w:tab/>
      </w:r>
      <w:r w:rsidRPr="001140C5">
        <w:tab/>
      </w:r>
      <w:r w:rsidRPr="001140C5">
        <w:tab/>
        <w:t>podľa parametrov prevádzanej komunikácie</w:t>
      </w:r>
    </w:p>
    <w:p w14:paraId="75E75957" w14:textId="77777777" w:rsidR="007D7BC1" w:rsidRPr="001140C5" w:rsidRDefault="007D7BC1" w:rsidP="007D7BC1">
      <w:pPr>
        <w:spacing w:after="0"/>
      </w:pPr>
      <w:r w:rsidRPr="001140C5">
        <w:t>Smerové a výškové vedenie:</w:t>
      </w:r>
      <w:r w:rsidRPr="001140C5">
        <w:tab/>
      </w:r>
      <w:r w:rsidRPr="001140C5">
        <w:tab/>
      </w:r>
      <w:r w:rsidRPr="001140C5">
        <w:tab/>
        <w:t>podľa parametrov prevádzanej komunikácie</w:t>
      </w:r>
    </w:p>
    <w:p w14:paraId="475B4ABA" w14:textId="77777777" w:rsidR="00563B9E" w:rsidRPr="001140C5" w:rsidRDefault="00563B9E" w:rsidP="007D7BC1">
      <w:pPr>
        <w:spacing w:after="0"/>
      </w:pPr>
    </w:p>
    <w:p w14:paraId="144E9F9C" w14:textId="77777777" w:rsidR="007D7BC1" w:rsidRPr="001140C5" w:rsidRDefault="007D7BC1" w:rsidP="007D7BC1">
      <w:pPr>
        <w:spacing w:after="0"/>
      </w:pPr>
      <w:r w:rsidRPr="001140C5">
        <w:t>Požadovaný minimálny rozsah opráv na moste:</w:t>
      </w:r>
    </w:p>
    <w:p w14:paraId="274DD593" w14:textId="77777777" w:rsidR="007D7BC1" w:rsidRPr="001140C5" w:rsidRDefault="007D7BC1" w:rsidP="007D7BC1">
      <w:pPr>
        <w:spacing w:after="0"/>
        <w:rPr>
          <w:rFonts w:cs="Arial"/>
          <w:bCs/>
        </w:rPr>
      </w:pPr>
      <w:r w:rsidRPr="001140C5">
        <w:rPr>
          <w:rFonts w:cs="Arial"/>
          <w:bCs/>
        </w:rPr>
        <w:t>• nová konštrukcia vozovky vrátane novej hydroizolácie</w:t>
      </w:r>
    </w:p>
    <w:p w14:paraId="70074131" w14:textId="77777777" w:rsidR="007D7BC1" w:rsidRPr="001140C5" w:rsidRDefault="007D7BC1" w:rsidP="007D7BC1">
      <w:pPr>
        <w:spacing w:after="0"/>
        <w:rPr>
          <w:rFonts w:cs="Arial"/>
          <w:bCs/>
        </w:rPr>
      </w:pPr>
      <w:r w:rsidRPr="001140C5">
        <w:rPr>
          <w:rFonts w:cs="Arial"/>
          <w:bCs/>
        </w:rPr>
        <w:t>• nové mostné závery vrátane nových káps pre MZ</w:t>
      </w:r>
    </w:p>
    <w:p w14:paraId="615CD801" w14:textId="77777777" w:rsidR="007D7BC1" w:rsidRPr="001140C5" w:rsidRDefault="007D7BC1" w:rsidP="007D7BC1">
      <w:pPr>
        <w:spacing w:after="0"/>
        <w:rPr>
          <w:rFonts w:cs="Arial"/>
          <w:bCs/>
        </w:rPr>
      </w:pPr>
      <w:r w:rsidRPr="001140C5">
        <w:rPr>
          <w:rFonts w:cs="Arial"/>
          <w:bCs/>
        </w:rPr>
        <w:t>• nové rímsy (ľavá aj pravá) so zohľadnením osadenia PHS (navrhnutých v zmysle aktualizovanej hlukovej štúdie) a zvodidiel</w:t>
      </w:r>
    </w:p>
    <w:p w14:paraId="41D78B16" w14:textId="77777777" w:rsidR="007D7BC1" w:rsidRPr="001140C5" w:rsidRDefault="007D7BC1" w:rsidP="007D7BC1">
      <w:pPr>
        <w:spacing w:after="0"/>
        <w:rPr>
          <w:rFonts w:cs="Arial"/>
          <w:bCs/>
        </w:rPr>
      </w:pPr>
      <w:r w:rsidRPr="001140C5">
        <w:rPr>
          <w:rFonts w:cs="Arial"/>
          <w:bCs/>
        </w:rPr>
        <w:t>• nové zvodidlá v súlade s platným TP 010</w:t>
      </w:r>
    </w:p>
    <w:p w14:paraId="04FF93FA" w14:textId="77777777" w:rsidR="007D7BC1" w:rsidRPr="001140C5" w:rsidRDefault="007D7BC1" w:rsidP="007D7BC1">
      <w:pPr>
        <w:spacing w:after="0"/>
        <w:rPr>
          <w:rFonts w:cs="Arial"/>
          <w:bCs/>
        </w:rPr>
      </w:pPr>
      <w:r w:rsidRPr="001140C5">
        <w:rPr>
          <w:rFonts w:cs="Arial"/>
          <w:bCs/>
        </w:rPr>
        <w:t>• nové odvodnenie mosta systémom odvodňovačov zaústených do zberného potrubia</w:t>
      </w:r>
    </w:p>
    <w:p w14:paraId="5BDC8E26" w14:textId="77777777" w:rsidR="007D7BC1" w:rsidRPr="001140C5" w:rsidRDefault="007D7BC1" w:rsidP="007D7BC1">
      <w:pPr>
        <w:spacing w:after="0"/>
        <w:rPr>
          <w:rFonts w:cs="Arial"/>
          <w:bCs/>
        </w:rPr>
      </w:pPr>
      <w:r w:rsidRPr="001140C5">
        <w:rPr>
          <w:rFonts w:cs="Arial"/>
          <w:bCs/>
        </w:rPr>
        <w:t>• pre realizáciu nových ríms, kotvenia ríms, kotvenia PHS a nového odvodnenia požadujeme šetrné vybúranie existujúcej spriahajúcej dosky (vodným lúčom so zachovaním exist. výstuže) až po úroveň nosníkov a spätné zrealizovanie novej spriahajúcej dosky</w:t>
      </w:r>
    </w:p>
    <w:p w14:paraId="374627B7" w14:textId="77777777" w:rsidR="007D7BC1" w:rsidRPr="001140C5" w:rsidRDefault="007D7BC1" w:rsidP="007D7BC1">
      <w:pPr>
        <w:spacing w:after="60"/>
        <w:rPr>
          <w:rFonts w:cs="Arial"/>
          <w:bCs/>
        </w:rPr>
      </w:pPr>
      <w:r w:rsidRPr="001140C5">
        <w:rPr>
          <w:rFonts w:cs="Arial"/>
          <w:bCs/>
        </w:rPr>
        <w:t xml:space="preserve">• požadujeme doložiť statický výpočet NK (krajných nosníkov, ložísk,... výpočet a posúdenie kotvenia PHS) s účinkami navrhnutej výšky PHS. </w:t>
      </w:r>
    </w:p>
    <w:p w14:paraId="196E5E24" w14:textId="77777777" w:rsidR="007D7BC1" w:rsidRPr="001140C5" w:rsidRDefault="007D7BC1" w:rsidP="007D7BC1">
      <w:pPr>
        <w:spacing w:after="0"/>
        <w:rPr>
          <w:rFonts w:cs="Arial"/>
          <w:bCs/>
        </w:rPr>
      </w:pPr>
      <w:r w:rsidRPr="001140C5">
        <w:rPr>
          <w:rFonts w:cs="Arial"/>
          <w:bCs/>
        </w:rPr>
        <w:t xml:space="preserve">V statickom výpočte uvažovať nasledovné:  </w:t>
      </w:r>
    </w:p>
    <w:p w14:paraId="3A1E4992" w14:textId="77777777" w:rsidR="007D7BC1" w:rsidRPr="001140C5" w:rsidRDefault="007D7BC1" w:rsidP="007D7BC1">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36F92C3F" w14:textId="77777777" w:rsidR="007D7BC1" w:rsidRPr="001140C5"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10234E4C" w14:textId="77777777" w:rsidR="007D7BC1" w:rsidRPr="001140C5" w:rsidRDefault="007D7BC1" w:rsidP="007D7BC1">
      <w:pPr>
        <w:tabs>
          <w:tab w:val="left" w:pos="4253"/>
          <w:tab w:val="right" w:pos="8505"/>
        </w:tabs>
        <w:autoSpaceDE w:val="0"/>
        <w:autoSpaceDN w:val="0"/>
        <w:adjustRightInd w:val="0"/>
        <w:spacing w:after="0"/>
        <w:ind w:left="4253"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14:paraId="357F722E" w14:textId="77777777" w:rsidR="00E90075" w:rsidRPr="001140C5" w:rsidRDefault="00E90075" w:rsidP="00AD034C">
      <w:pPr>
        <w:rPr>
          <w:b/>
          <w:u w:val="single"/>
          <w:lang w:eastAsia="sk-SK"/>
        </w:rPr>
      </w:pPr>
    </w:p>
    <w:p w14:paraId="754C2DDE" w14:textId="77777777" w:rsidR="00AD034C" w:rsidRPr="001140C5" w:rsidRDefault="00AD034C" w:rsidP="00960D6F">
      <w:pPr>
        <w:pStyle w:val="Nadpis2"/>
        <w:ind w:left="426" w:hanging="426"/>
        <w:rPr>
          <w:rFonts w:cs="Arial"/>
        </w:rPr>
      </w:pPr>
      <w:bookmarkStart w:id="175" w:name="_Toc167275830"/>
      <w:r w:rsidRPr="001140C5">
        <w:rPr>
          <w:rFonts w:cs="Arial"/>
        </w:rPr>
        <w:lastRenderedPageBreak/>
        <w:t>205-02</w:t>
      </w:r>
      <w:r w:rsidRPr="001140C5">
        <w:rPr>
          <w:rFonts w:cs="Arial"/>
        </w:rPr>
        <w:tab/>
        <w:t>Oporný múr v strednom deliacom páse vľavo v km 34,940-34,987</w:t>
      </w:r>
      <w:bookmarkEnd w:id="175"/>
    </w:p>
    <w:p w14:paraId="068891B7"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2BC4CA0" w14:textId="77777777" w:rsidR="00E90075" w:rsidRPr="001140C5" w:rsidRDefault="00E90075" w:rsidP="00AD034C">
      <w:pPr>
        <w:rPr>
          <w:b/>
          <w:u w:val="single"/>
          <w:lang w:eastAsia="sk-SK"/>
        </w:rPr>
      </w:pPr>
    </w:p>
    <w:p w14:paraId="5CD449E6" w14:textId="77777777" w:rsidR="00AD034C" w:rsidRPr="001140C5" w:rsidRDefault="00AD034C" w:rsidP="00960D6F">
      <w:pPr>
        <w:pStyle w:val="Nadpis2"/>
        <w:ind w:left="426" w:hanging="426"/>
        <w:rPr>
          <w:rFonts w:cs="Arial"/>
        </w:rPr>
      </w:pPr>
      <w:bookmarkStart w:id="176" w:name="_Toc167275831"/>
      <w:r w:rsidRPr="001140C5">
        <w:rPr>
          <w:rFonts w:cs="Arial"/>
        </w:rPr>
        <w:t>205-03</w:t>
      </w:r>
      <w:r w:rsidRPr="001140C5">
        <w:rPr>
          <w:rFonts w:cs="Arial"/>
        </w:rPr>
        <w:tab/>
        <w:t>Oporný múr v strednom deliacom páse vľavo v km 35,037-35,068</w:t>
      </w:r>
      <w:bookmarkEnd w:id="176"/>
    </w:p>
    <w:p w14:paraId="5723EA19"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EF23C6B" w14:textId="77777777" w:rsidR="00E90075" w:rsidRPr="001140C5" w:rsidRDefault="00E90075" w:rsidP="00AD034C">
      <w:pPr>
        <w:rPr>
          <w:b/>
          <w:u w:val="single"/>
          <w:lang w:eastAsia="sk-SK"/>
        </w:rPr>
      </w:pPr>
    </w:p>
    <w:p w14:paraId="5E04B8E6" w14:textId="77777777" w:rsidR="00AD034C" w:rsidRPr="001140C5" w:rsidRDefault="00AD034C" w:rsidP="00960D6F">
      <w:pPr>
        <w:pStyle w:val="Nadpis2"/>
        <w:ind w:left="426" w:hanging="426"/>
        <w:rPr>
          <w:rFonts w:cs="Arial"/>
        </w:rPr>
      </w:pPr>
      <w:bookmarkStart w:id="177" w:name="_Toc167275832"/>
      <w:r w:rsidRPr="001140C5">
        <w:rPr>
          <w:rFonts w:cs="Arial"/>
        </w:rPr>
        <w:t>206-00</w:t>
      </w:r>
      <w:r w:rsidRPr="001140C5">
        <w:rPr>
          <w:rFonts w:cs="Arial"/>
        </w:rPr>
        <w:tab/>
        <w:t>Most na diaľnici nad údolím v km 35,600</w:t>
      </w:r>
      <w:bookmarkEnd w:id="177"/>
    </w:p>
    <w:p w14:paraId="76363C46" w14:textId="77777777" w:rsidR="00281DC6" w:rsidRPr="001140C5" w:rsidRDefault="00EA66B2" w:rsidP="00281DC6">
      <w:pPr>
        <w:tabs>
          <w:tab w:val="left" w:pos="851"/>
        </w:tabs>
        <w:spacing w:after="48"/>
      </w:pPr>
      <w:r w:rsidRPr="001140C5">
        <w:rPr>
          <w:rFonts w:cs="Arial"/>
          <w:b/>
        </w:rPr>
        <w:t>DSP poskytnutá v Zväzku 5 nie je záväzná</w:t>
      </w:r>
      <w:r w:rsidRPr="001140C5">
        <w:rPr>
          <w:rFonts w:cs="Arial"/>
        </w:rPr>
        <w:t xml:space="preserve">. </w:t>
      </w:r>
      <w:r w:rsidRPr="001140C5">
        <w:t xml:space="preserve">Ak bude DSP akceptovaná Zhotoviteľom, stáva sa záväznou so zohľadnením ustanovení Zväzku 3, časť 1, čl. 2.2 Normy a technické predpisy </w:t>
      </w:r>
    </w:p>
    <w:p w14:paraId="19B338C7"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EF6A56A" w14:textId="77777777" w:rsidR="007D7BC1" w:rsidRPr="001140C5" w:rsidRDefault="007D7BC1" w:rsidP="00281DC6">
      <w:r w:rsidRPr="001140C5">
        <w:t>Záväzné parametre:</w:t>
      </w:r>
    </w:p>
    <w:p w14:paraId="273491ED" w14:textId="77777777" w:rsidR="007D7BC1" w:rsidRPr="001140C5" w:rsidRDefault="007D7BC1" w:rsidP="007D7BC1">
      <w:pPr>
        <w:tabs>
          <w:tab w:val="left" w:pos="3544"/>
        </w:tabs>
        <w:spacing w:after="0"/>
      </w:pPr>
      <w:r w:rsidRPr="001140C5">
        <w:t>Šírka vozovky medzi zvodidlami:</w:t>
      </w:r>
      <w:r w:rsidRPr="001140C5">
        <w:tab/>
      </w:r>
      <w:r w:rsidRPr="001140C5">
        <w:tab/>
      </w:r>
      <w:r w:rsidRPr="001140C5">
        <w:tab/>
        <w:t>podľa parametrov prevádzanej komunikácie</w:t>
      </w:r>
    </w:p>
    <w:p w14:paraId="26CEF057" w14:textId="77777777" w:rsidR="007D7BC1" w:rsidRPr="001140C5" w:rsidRDefault="007D7BC1" w:rsidP="007D7BC1">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6BE6F8C5" w14:textId="77777777" w:rsidR="007D7BC1" w:rsidRPr="001140C5"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16E27C21" w14:textId="77777777" w:rsidR="007D7BC1" w:rsidRPr="001140C5" w:rsidRDefault="007D7BC1" w:rsidP="007D7BC1">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14:paraId="09C0BA76" w14:textId="77777777" w:rsidR="007D7BC1" w:rsidRPr="001140C5" w:rsidRDefault="007D7BC1" w:rsidP="007D7BC1">
      <w:pPr>
        <w:spacing w:after="0"/>
      </w:pPr>
      <w:r w:rsidRPr="001140C5">
        <w:t>Smerové a výškové vedenie:</w:t>
      </w:r>
      <w:r w:rsidRPr="001140C5">
        <w:tab/>
      </w:r>
      <w:r w:rsidRPr="001140C5">
        <w:tab/>
      </w:r>
      <w:r w:rsidRPr="001140C5">
        <w:tab/>
        <w:t>podľa parametrov prevádzanej komunikácie</w:t>
      </w:r>
    </w:p>
    <w:p w14:paraId="41BDE462" w14:textId="77777777" w:rsidR="00E90075" w:rsidRPr="001140C5" w:rsidRDefault="00E90075" w:rsidP="00AD034C">
      <w:pPr>
        <w:rPr>
          <w:b/>
          <w:u w:val="single"/>
          <w:lang w:eastAsia="sk-SK"/>
        </w:rPr>
      </w:pPr>
    </w:p>
    <w:p w14:paraId="2CEF6130" w14:textId="77777777" w:rsidR="004C3260" w:rsidRPr="001140C5" w:rsidRDefault="004C3260" w:rsidP="00960D6F">
      <w:pPr>
        <w:pStyle w:val="Nadpis2"/>
        <w:ind w:left="426" w:hanging="426"/>
        <w:rPr>
          <w:rFonts w:cs="Arial"/>
        </w:rPr>
      </w:pPr>
      <w:bookmarkStart w:id="178" w:name="_Toc167275833"/>
      <w:r w:rsidRPr="001140C5">
        <w:rPr>
          <w:rFonts w:cs="Arial"/>
        </w:rPr>
        <w:t>206-01 Úpravy ľavého mosta ev.č.11A-003, 11A-004 a 11A-005</w:t>
      </w:r>
      <w:bookmarkEnd w:id="178"/>
    </w:p>
    <w:p w14:paraId="76704341" w14:textId="77777777" w:rsidR="007D7BC1" w:rsidRPr="001140C5" w:rsidRDefault="007D7BC1" w:rsidP="007D7BC1">
      <w:pPr>
        <w:spacing w:after="120"/>
        <w:rPr>
          <w:b/>
        </w:rPr>
      </w:pPr>
      <w:r w:rsidRPr="001140C5">
        <w:rPr>
          <w:b/>
        </w:rPr>
        <w:t xml:space="preserve">206-01a  </w:t>
      </w:r>
      <w:r w:rsidRPr="001140C5">
        <w:rPr>
          <w:rFonts w:cs="Arial"/>
          <w:b/>
        </w:rPr>
        <w:t>Úprava ľavého mosta ev.č.11A-003</w:t>
      </w:r>
    </w:p>
    <w:p w14:paraId="4BD10621"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864FF45" w14:textId="77777777" w:rsidR="008720E1" w:rsidRPr="001140C5" w:rsidRDefault="008720E1" w:rsidP="007D7BC1">
      <w:pPr>
        <w:spacing w:after="0"/>
      </w:pPr>
    </w:p>
    <w:p w14:paraId="05A1EDD6" w14:textId="77777777" w:rsidR="007D7BC1" w:rsidRPr="001140C5" w:rsidRDefault="007D7BC1" w:rsidP="007D7BC1">
      <w:pPr>
        <w:spacing w:after="0"/>
      </w:pPr>
      <w:r w:rsidRPr="001140C5">
        <w:t>Požadované parametre:</w:t>
      </w:r>
    </w:p>
    <w:p w14:paraId="302DD035" w14:textId="77777777" w:rsidR="007D7BC1" w:rsidRPr="001140C5" w:rsidRDefault="007D7BC1" w:rsidP="007D7BC1">
      <w:pPr>
        <w:tabs>
          <w:tab w:val="left" w:pos="3544"/>
        </w:tabs>
        <w:spacing w:after="0"/>
      </w:pPr>
      <w:r w:rsidRPr="001140C5">
        <w:t>Šírka vozovky medzi zvodidlami:</w:t>
      </w:r>
      <w:r w:rsidRPr="001140C5">
        <w:tab/>
      </w:r>
      <w:r w:rsidRPr="001140C5">
        <w:tab/>
      </w:r>
      <w:r w:rsidRPr="001140C5">
        <w:tab/>
        <w:t>podľa parametrov prevádzanej komunikácie</w:t>
      </w:r>
    </w:p>
    <w:p w14:paraId="68995433" w14:textId="77777777" w:rsidR="007D7BC1" w:rsidRPr="001140C5" w:rsidRDefault="007D7BC1" w:rsidP="007D7BC1">
      <w:pPr>
        <w:spacing w:after="0"/>
      </w:pPr>
      <w:r w:rsidRPr="001140C5">
        <w:t>Smerové a výškové vedenie:</w:t>
      </w:r>
      <w:r w:rsidRPr="001140C5">
        <w:tab/>
      </w:r>
      <w:r w:rsidRPr="001140C5">
        <w:tab/>
      </w:r>
      <w:r w:rsidRPr="001140C5">
        <w:tab/>
        <w:t>podľa parametrov prevádzanej komunikácie</w:t>
      </w:r>
    </w:p>
    <w:p w14:paraId="5D400549" w14:textId="77777777" w:rsidR="00E90075" w:rsidRPr="001140C5" w:rsidRDefault="00E90075" w:rsidP="007D7BC1">
      <w:pPr>
        <w:spacing w:after="0"/>
        <w:rPr>
          <w:b/>
          <w:u w:val="single"/>
          <w:lang w:eastAsia="sk-SK"/>
        </w:rPr>
      </w:pPr>
    </w:p>
    <w:p w14:paraId="7C17BCC6" w14:textId="77777777" w:rsidR="007D7BC1" w:rsidRPr="001140C5" w:rsidRDefault="007D7BC1" w:rsidP="007D7BC1">
      <w:pPr>
        <w:spacing w:after="0"/>
      </w:pPr>
      <w:r w:rsidRPr="001140C5">
        <w:t>Požadovaný minimálny rozsah opráv na moste:</w:t>
      </w:r>
    </w:p>
    <w:p w14:paraId="35B1F06A" w14:textId="77777777" w:rsidR="007D7BC1" w:rsidRPr="001140C5" w:rsidRDefault="007D7BC1" w:rsidP="007D7BC1">
      <w:pPr>
        <w:spacing w:after="0"/>
        <w:rPr>
          <w:rFonts w:cs="Arial"/>
          <w:bCs/>
        </w:rPr>
      </w:pPr>
      <w:r w:rsidRPr="001140C5">
        <w:rPr>
          <w:rFonts w:cs="Arial"/>
          <w:bCs/>
        </w:rPr>
        <w:lastRenderedPageBreak/>
        <w:t xml:space="preserve">• nová obrusná vrstva vozovky </w:t>
      </w:r>
    </w:p>
    <w:p w14:paraId="0660EF59" w14:textId="77777777" w:rsidR="007D7BC1" w:rsidRPr="001140C5" w:rsidRDefault="007D7BC1" w:rsidP="007D7BC1">
      <w:pPr>
        <w:spacing w:after="0"/>
        <w:rPr>
          <w:rFonts w:cs="Arial"/>
          <w:bCs/>
        </w:rPr>
      </w:pPr>
      <w:r w:rsidRPr="001140C5">
        <w:rPr>
          <w:rFonts w:cs="Arial"/>
          <w:bCs/>
        </w:rPr>
        <w:t>• nové mostné závery vrátane nových káps pre MZ</w:t>
      </w:r>
    </w:p>
    <w:p w14:paraId="4FCADED5" w14:textId="77777777" w:rsidR="007D7BC1" w:rsidRPr="001140C5" w:rsidRDefault="007D7BC1" w:rsidP="007D7BC1">
      <w:pPr>
        <w:spacing w:after="0"/>
        <w:rPr>
          <w:rFonts w:cs="Arial"/>
          <w:bCs/>
        </w:rPr>
      </w:pPr>
      <w:r w:rsidRPr="001140C5">
        <w:rPr>
          <w:rFonts w:cs="Arial"/>
          <w:bCs/>
        </w:rPr>
        <w:t>• nové rímsy (ľavá aj pravá) so zohľadnením osadenia PHS (navrhnutých v zmysle aktualizovanej hlukovej štúdie) a zvodidiel</w:t>
      </w:r>
    </w:p>
    <w:p w14:paraId="34D35F61" w14:textId="77777777" w:rsidR="007D7BC1" w:rsidRPr="001140C5" w:rsidRDefault="007D7BC1" w:rsidP="007D7BC1">
      <w:pPr>
        <w:spacing w:after="0"/>
        <w:rPr>
          <w:rFonts w:cs="Arial"/>
          <w:bCs/>
        </w:rPr>
      </w:pPr>
      <w:r w:rsidRPr="001140C5">
        <w:rPr>
          <w:rFonts w:cs="Arial"/>
          <w:bCs/>
        </w:rPr>
        <w:t>• nové zvodidlá v súlade s platným TP 010</w:t>
      </w:r>
    </w:p>
    <w:p w14:paraId="2BFEE973" w14:textId="77777777" w:rsidR="007D7BC1" w:rsidRPr="001140C5" w:rsidRDefault="007D7BC1" w:rsidP="007D7BC1">
      <w:pPr>
        <w:spacing w:after="0"/>
        <w:rPr>
          <w:rFonts w:cs="Arial"/>
          <w:bCs/>
        </w:rPr>
      </w:pPr>
      <w:r w:rsidRPr="001140C5">
        <w:rPr>
          <w:rFonts w:cs="Arial"/>
          <w:bCs/>
        </w:rPr>
        <w:t>• nové odvodnenie mosta systémom odvodňovačov zaústených do zberného potrubia</w:t>
      </w:r>
    </w:p>
    <w:p w14:paraId="6D4EB91E" w14:textId="77777777" w:rsidR="007D7BC1" w:rsidRPr="001140C5" w:rsidRDefault="007D7BC1" w:rsidP="007D7BC1">
      <w:pPr>
        <w:spacing w:after="0"/>
        <w:rPr>
          <w:rFonts w:cs="Arial"/>
          <w:bCs/>
        </w:rPr>
      </w:pPr>
      <w:r w:rsidRPr="001140C5">
        <w:rPr>
          <w:rFonts w:cs="Arial"/>
          <w:bCs/>
        </w:rPr>
        <w:t>• pre realizáciu nových ríms, kotvenia ríms, kotvenia PHS a nového odvodnenia požadujeme šetrné vybúranie existujúcej spriahajúcej dosky (vodným lúčom so zachovaním exist. výstuže) až po úroveň nosníkov a spätné zrealizovanie novej spriahajúcej dosky</w:t>
      </w:r>
    </w:p>
    <w:p w14:paraId="002093A9" w14:textId="77777777" w:rsidR="007D7BC1" w:rsidRPr="001140C5" w:rsidRDefault="007D7BC1" w:rsidP="007D7BC1">
      <w:pPr>
        <w:spacing w:after="60"/>
        <w:rPr>
          <w:rFonts w:cs="Arial"/>
          <w:bCs/>
        </w:rPr>
      </w:pPr>
      <w:r w:rsidRPr="001140C5">
        <w:rPr>
          <w:rFonts w:cs="Arial"/>
          <w:bCs/>
        </w:rPr>
        <w:t xml:space="preserve">• požadujeme doložiť statický výpočet NK (krajných nosníkov, ložísk,... výpočet a posúdenie kotvenia PHS) s účinkami navrhnutej výšky PHS. </w:t>
      </w:r>
    </w:p>
    <w:p w14:paraId="7CCD7343" w14:textId="77777777" w:rsidR="007D7BC1" w:rsidRPr="001140C5" w:rsidRDefault="007D7BC1" w:rsidP="007D7BC1">
      <w:pPr>
        <w:spacing w:after="0"/>
        <w:rPr>
          <w:rFonts w:cs="Arial"/>
          <w:bCs/>
        </w:rPr>
      </w:pPr>
      <w:r w:rsidRPr="001140C5">
        <w:rPr>
          <w:rFonts w:cs="Arial"/>
          <w:bCs/>
        </w:rPr>
        <w:t xml:space="preserve">V statickom výpočte uvažovať nasledovné:  </w:t>
      </w:r>
    </w:p>
    <w:p w14:paraId="70CBCC5F" w14:textId="77777777" w:rsidR="007D7BC1" w:rsidRPr="001140C5" w:rsidRDefault="007D7BC1" w:rsidP="007D7BC1">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556C4A7A" w14:textId="77777777" w:rsidR="007D7BC1" w:rsidRPr="001140C5"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36720ECD" w14:textId="77777777" w:rsidR="007D7BC1" w:rsidRPr="001140C5" w:rsidRDefault="007D7BC1" w:rsidP="007D7BC1">
      <w:pPr>
        <w:tabs>
          <w:tab w:val="left" w:pos="4253"/>
          <w:tab w:val="right" w:pos="8505"/>
        </w:tabs>
        <w:autoSpaceDE w:val="0"/>
        <w:autoSpaceDN w:val="0"/>
        <w:adjustRightInd w:val="0"/>
        <w:spacing w:after="0"/>
        <w:ind w:left="4253"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14:paraId="50AE9834" w14:textId="77777777" w:rsidR="007D7BC1" w:rsidRPr="001140C5" w:rsidRDefault="007D7BC1" w:rsidP="004C3260">
      <w:pPr>
        <w:rPr>
          <w:b/>
          <w:u w:val="single"/>
          <w:lang w:eastAsia="sk-SK"/>
        </w:rPr>
      </w:pPr>
    </w:p>
    <w:p w14:paraId="27C6D532" w14:textId="77777777" w:rsidR="007D7BC1" w:rsidRPr="001140C5" w:rsidRDefault="007D7BC1" w:rsidP="007D7BC1">
      <w:pPr>
        <w:spacing w:after="120"/>
        <w:rPr>
          <w:b/>
        </w:rPr>
      </w:pPr>
      <w:r w:rsidRPr="001140C5">
        <w:rPr>
          <w:b/>
        </w:rPr>
        <w:t xml:space="preserve">206-01b  </w:t>
      </w:r>
      <w:r w:rsidRPr="001140C5">
        <w:rPr>
          <w:rFonts w:cs="Arial"/>
          <w:b/>
        </w:rPr>
        <w:t>Úprava ľavého mosta ev.č.11A-004</w:t>
      </w:r>
    </w:p>
    <w:p w14:paraId="11EDA992"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B26562F" w14:textId="77777777" w:rsidR="008720E1" w:rsidRPr="001140C5" w:rsidRDefault="008720E1" w:rsidP="007D7BC1">
      <w:pPr>
        <w:spacing w:after="0"/>
      </w:pPr>
    </w:p>
    <w:p w14:paraId="48C516D9" w14:textId="77777777" w:rsidR="007D7BC1" w:rsidRPr="001140C5" w:rsidRDefault="007D7BC1" w:rsidP="007D7BC1">
      <w:pPr>
        <w:spacing w:after="0"/>
      </w:pPr>
      <w:r w:rsidRPr="001140C5">
        <w:t>Požadované parametre:</w:t>
      </w:r>
    </w:p>
    <w:p w14:paraId="4C0A7180" w14:textId="77777777" w:rsidR="007D7BC1" w:rsidRPr="001140C5" w:rsidRDefault="007D7BC1" w:rsidP="007D7BC1">
      <w:pPr>
        <w:tabs>
          <w:tab w:val="left" w:pos="3544"/>
        </w:tabs>
        <w:spacing w:after="0"/>
      </w:pPr>
      <w:r w:rsidRPr="001140C5">
        <w:t>Šírka vozovky medzi zvodidlami:</w:t>
      </w:r>
      <w:r w:rsidRPr="001140C5">
        <w:tab/>
      </w:r>
      <w:r w:rsidRPr="001140C5">
        <w:tab/>
      </w:r>
      <w:r w:rsidRPr="001140C5">
        <w:tab/>
        <w:t>podľa parametrov prevádzanej komunikácie</w:t>
      </w:r>
    </w:p>
    <w:p w14:paraId="47B12034" w14:textId="77777777" w:rsidR="007D7BC1" w:rsidRPr="001140C5" w:rsidRDefault="007D7BC1" w:rsidP="007D7BC1">
      <w:pPr>
        <w:spacing w:after="0"/>
      </w:pPr>
      <w:r w:rsidRPr="001140C5">
        <w:t>Smerové a výškové vedenie:</w:t>
      </w:r>
      <w:r w:rsidRPr="001140C5">
        <w:tab/>
      </w:r>
      <w:r w:rsidRPr="001140C5">
        <w:tab/>
      </w:r>
      <w:r w:rsidRPr="001140C5">
        <w:tab/>
        <w:t>podľa parametrov prevádzanej komunikácie</w:t>
      </w:r>
    </w:p>
    <w:p w14:paraId="712D4986" w14:textId="77777777" w:rsidR="007D7BC1" w:rsidRPr="001140C5" w:rsidRDefault="007D7BC1" w:rsidP="007D7BC1">
      <w:pPr>
        <w:spacing w:after="0"/>
      </w:pPr>
    </w:p>
    <w:p w14:paraId="716A8353" w14:textId="77777777" w:rsidR="007D7BC1" w:rsidRPr="001140C5" w:rsidRDefault="007D7BC1" w:rsidP="007D7BC1">
      <w:pPr>
        <w:spacing w:after="0"/>
      </w:pPr>
      <w:r w:rsidRPr="001140C5">
        <w:t>Požadovaný minimálny rozsah opráv na moste:</w:t>
      </w:r>
    </w:p>
    <w:p w14:paraId="1E3D0BDA" w14:textId="77777777" w:rsidR="007D7BC1" w:rsidRPr="001140C5" w:rsidRDefault="007D7BC1" w:rsidP="007D7BC1">
      <w:pPr>
        <w:spacing w:after="0"/>
        <w:rPr>
          <w:rFonts w:cs="Arial"/>
          <w:bCs/>
        </w:rPr>
      </w:pPr>
      <w:r w:rsidRPr="001140C5">
        <w:rPr>
          <w:rFonts w:cs="Arial"/>
          <w:bCs/>
        </w:rPr>
        <w:t xml:space="preserve">• nová obrusná vrstva vozovky </w:t>
      </w:r>
    </w:p>
    <w:p w14:paraId="26FC780C" w14:textId="77777777" w:rsidR="007D7BC1" w:rsidRPr="001140C5" w:rsidRDefault="007D7BC1" w:rsidP="007D7BC1">
      <w:pPr>
        <w:spacing w:after="0"/>
        <w:rPr>
          <w:rFonts w:cs="Arial"/>
          <w:bCs/>
        </w:rPr>
      </w:pPr>
      <w:r w:rsidRPr="001140C5">
        <w:rPr>
          <w:rFonts w:cs="Arial"/>
          <w:bCs/>
        </w:rPr>
        <w:t>• nové mostné závery vrátane nových káps pre MZ</w:t>
      </w:r>
    </w:p>
    <w:p w14:paraId="3E9633A2" w14:textId="77777777" w:rsidR="007D7BC1" w:rsidRPr="001140C5" w:rsidRDefault="007D7BC1" w:rsidP="007D7BC1">
      <w:pPr>
        <w:spacing w:after="0"/>
        <w:rPr>
          <w:rFonts w:cs="Arial"/>
          <w:bCs/>
        </w:rPr>
      </w:pPr>
      <w:r w:rsidRPr="001140C5">
        <w:rPr>
          <w:rFonts w:cs="Arial"/>
          <w:bCs/>
        </w:rPr>
        <w:t>• nové rímsy (ľavá aj pravá) so zohľadnením osadenia PHS (navrhnutých v zmysle aktualizovanej hlukovej štúdie) a zvodidiel</w:t>
      </w:r>
    </w:p>
    <w:p w14:paraId="2347AE70" w14:textId="77777777" w:rsidR="007D7BC1" w:rsidRPr="001140C5" w:rsidRDefault="007D7BC1" w:rsidP="007D7BC1">
      <w:pPr>
        <w:spacing w:after="0"/>
        <w:rPr>
          <w:rFonts w:cs="Arial"/>
          <w:bCs/>
        </w:rPr>
      </w:pPr>
      <w:r w:rsidRPr="001140C5">
        <w:rPr>
          <w:rFonts w:cs="Arial"/>
          <w:bCs/>
        </w:rPr>
        <w:t>• nové zvodidlá v súlade s platným TP 010</w:t>
      </w:r>
    </w:p>
    <w:p w14:paraId="0FFBB756" w14:textId="77777777" w:rsidR="007D7BC1" w:rsidRPr="001140C5" w:rsidRDefault="007D7BC1" w:rsidP="007D7BC1">
      <w:pPr>
        <w:spacing w:after="0"/>
        <w:rPr>
          <w:rFonts w:cs="Arial"/>
          <w:bCs/>
        </w:rPr>
      </w:pPr>
      <w:r w:rsidRPr="001140C5">
        <w:rPr>
          <w:rFonts w:cs="Arial"/>
          <w:bCs/>
        </w:rPr>
        <w:t>• nové odvodnenie mosta systémom odvodňovačov zaústených do zberného potrubia</w:t>
      </w:r>
    </w:p>
    <w:p w14:paraId="46B51E02" w14:textId="77777777" w:rsidR="007D7BC1" w:rsidRPr="001140C5" w:rsidRDefault="007D7BC1" w:rsidP="007D7BC1">
      <w:pPr>
        <w:spacing w:after="0"/>
        <w:rPr>
          <w:rFonts w:cs="Arial"/>
          <w:bCs/>
        </w:rPr>
      </w:pPr>
      <w:r w:rsidRPr="001140C5">
        <w:rPr>
          <w:rFonts w:cs="Arial"/>
          <w:bCs/>
        </w:rPr>
        <w:t>• pre realizáciu nových ríms, kotvenia ríms, kotvenia PHS a nového odvodnenia požadujeme šetrné vybúranie existujúcej spriahajúcej dosky (vodným lúčom so zachovaním exist. výstuže) až po úroveň nosníkov a spätné zrealizovanie novej spriahajúcej dosky</w:t>
      </w:r>
    </w:p>
    <w:p w14:paraId="2D4CFC4F" w14:textId="77777777" w:rsidR="007D7BC1" w:rsidRPr="001140C5" w:rsidRDefault="007D7BC1" w:rsidP="007D7BC1">
      <w:pPr>
        <w:spacing w:after="60"/>
        <w:rPr>
          <w:rFonts w:cs="Arial"/>
          <w:bCs/>
        </w:rPr>
      </w:pPr>
      <w:r w:rsidRPr="001140C5">
        <w:rPr>
          <w:rFonts w:cs="Arial"/>
          <w:bCs/>
        </w:rPr>
        <w:t xml:space="preserve">• požadujeme doložiť statický výpočet NK (krajných nosníkov, ložísk,... výpočet a posúdenie kotvenia PHS) s účinkami navrhnutej výšky PHS. </w:t>
      </w:r>
    </w:p>
    <w:p w14:paraId="7D782468" w14:textId="77777777" w:rsidR="007D7BC1" w:rsidRPr="001140C5" w:rsidRDefault="007D7BC1" w:rsidP="007D7BC1">
      <w:pPr>
        <w:spacing w:after="0"/>
        <w:rPr>
          <w:rFonts w:cs="Arial"/>
          <w:bCs/>
        </w:rPr>
      </w:pPr>
      <w:r w:rsidRPr="001140C5">
        <w:rPr>
          <w:rFonts w:cs="Arial"/>
          <w:bCs/>
        </w:rPr>
        <w:t xml:space="preserve">V statickom výpočte uvažovať nasledovné:  </w:t>
      </w:r>
    </w:p>
    <w:p w14:paraId="0519B574" w14:textId="77777777" w:rsidR="007D7BC1" w:rsidRPr="001140C5" w:rsidRDefault="007D7BC1" w:rsidP="007D7BC1">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4652C66F" w14:textId="77777777" w:rsidR="007D7BC1" w:rsidRPr="001140C5"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70935901" w14:textId="77777777" w:rsidR="007D7BC1" w:rsidRPr="001140C5" w:rsidRDefault="007D7BC1" w:rsidP="007D7BC1">
      <w:pPr>
        <w:tabs>
          <w:tab w:val="left" w:pos="4253"/>
          <w:tab w:val="right" w:pos="8505"/>
        </w:tabs>
        <w:autoSpaceDE w:val="0"/>
        <w:autoSpaceDN w:val="0"/>
        <w:adjustRightInd w:val="0"/>
        <w:spacing w:after="0"/>
        <w:ind w:left="4253"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14:paraId="5FCA5C8B" w14:textId="77777777" w:rsidR="007D7BC1" w:rsidRPr="001140C5" w:rsidRDefault="007D7BC1" w:rsidP="007D7BC1">
      <w:pPr>
        <w:spacing w:after="0"/>
      </w:pPr>
    </w:p>
    <w:p w14:paraId="230AA361" w14:textId="77777777" w:rsidR="007D7BC1" w:rsidRPr="001140C5" w:rsidRDefault="007D7BC1" w:rsidP="007D7BC1">
      <w:pPr>
        <w:spacing w:after="120"/>
        <w:rPr>
          <w:b/>
        </w:rPr>
      </w:pPr>
      <w:r w:rsidRPr="001140C5">
        <w:rPr>
          <w:b/>
        </w:rPr>
        <w:t xml:space="preserve">206-01c  </w:t>
      </w:r>
      <w:r w:rsidRPr="001140C5">
        <w:rPr>
          <w:rFonts w:cs="Arial"/>
          <w:b/>
        </w:rPr>
        <w:t>Úprava ľavého mosta ev.č.11A-005</w:t>
      </w:r>
    </w:p>
    <w:p w14:paraId="6A2A8C83"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62B6C5F" w14:textId="77777777" w:rsidR="008720E1" w:rsidRPr="001140C5" w:rsidRDefault="008720E1" w:rsidP="007D7BC1">
      <w:pPr>
        <w:spacing w:after="0"/>
      </w:pPr>
    </w:p>
    <w:p w14:paraId="4AE9294A" w14:textId="77777777" w:rsidR="007D7BC1" w:rsidRPr="001140C5" w:rsidRDefault="007D7BC1" w:rsidP="007D7BC1">
      <w:pPr>
        <w:spacing w:after="0"/>
      </w:pPr>
      <w:r w:rsidRPr="001140C5">
        <w:t>Požadované parametre:</w:t>
      </w:r>
    </w:p>
    <w:p w14:paraId="6DE1DF3C" w14:textId="77777777" w:rsidR="007D7BC1" w:rsidRPr="001140C5" w:rsidRDefault="007D7BC1" w:rsidP="007D7BC1">
      <w:pPr>
        <w:tabs>
          <w:tab w:val="left" w:pos="3544"/>
        </w:tabs>
        <w:spacing w:after="0"/>
      </w:pPr>
      <w:r w:rsidRPr="001140C5">
        <w:t>Šírka vozovky medzi zvodidlami:</w:t>
      </w:r>
      <w:r w:rsidRPr="001140C5">
        <w:tab/>
      </w:r>
      <w:r w:rsidRPr="001140C5">
        <w:tab/>
      </w:r>
      <w:r w:rsidRPr="001140C5">
        <w:tab/>
        <w:t>podľa parametrov prevádzanej komunikácie</w:t>
      </w:r>
    </w:p>
    <w:p w14:paraId="0D3DFB75" w14:textId="77777777" w:rsidR="007D7BC1" w:rsidRPr="001140C5" w:rsidRDefault="007D7BC1" w:rsidP="007D7BC1">
      <w:pPr>
        <w:spacing w:after="0"/>
      </w:pPr>
      <w:r w:rsidRPr="001140C5">
        <w:t>Smerové a výškové vedenie:</w:t>
      </w:r>
      <w:r w:rsidRPr="001140C5">
        <w:tab/>
      </w:r>
      <w:r w:rsidRPr="001140C5">
        <w:tab/>
      </w:r>
      <w:r w:rsidRPr="001140C5">
        <w:tab/>
        <w:t>podľa parametrov prevádzanej komunikácie</w:t>
      </w:r>
    </w:p>
    <w:p w14:paraId="1DE47852" w14:textId="77777777" w:rsidR="007D7BC1" w:rsidRPr="001140C5" w:rsidRDefault="007D7BC1" w:rsidP="007D7BC1">
      <w:pPr>
        <w:spacing w:after="0"/>
        <w:rPr>
          <w:rFonts w:cs="Arial"/>
          <w:bCs/>
        </w:rPr>
      </w:pPr>
    </w:p>
    <w:p w14:paraId="60E899D5" w14:textId="77777777" w:rsidR="007D7BC1" w:rsidRPr="001140C5" w:rsidRDefault="007D7BC1" w:rsidP="007D7BC1">
      <w:pPr>
        <w:spacing w:after="0"/>
      </w:pPr>
      <w:r w:rsidRPr="001140C5">
        <w:t>Požadovaný minimálny rozsah opráv na moste:</w:t>
      </w:r>
    </w:p>
    <w:p w14:paraId="56627B7C" w14:textId="77777777" w:rsidR="007D7BC1" w:rsidRPr="001140C5" w:rsidRDefault="007D7BC1" w:rsidP="007D7BC1">
      <w:pPr>
        <w:spacing w:after="0"/>
        <w:rPr>
          <w:rFonts w:cs="Arial"/>
          <w:bCs/>
        </w:rPr>
      </w:pPr>
      <w:r w:rsidRPr="001140C5">
        <w:rPr>
          <w:rFonts w:cs="Arial"/>
          <w:bCs/>
        </w:rPr>
        <w:t>• nová konštrukcia vozovky vrátane novej hydroizolácie</w:t>
      </w:r>
    </w:p>
    <w:p w14:paraId="1B282E99" w14:textId="77777777" w:rsidR="007D7BC1" w:rsidRPr="001140C5" w:rsidRDefault="007D7BC1" w:rsidP="007D7BC1">
      <w:pPr>
        <w:spacing w:after="0"/>
        <w:rPr>
          <w:rFonts w:cs="Arial"/>
          <w:bCs/>
        </w:rPr>
      </w:pPr>
      <w:r w:rsidRPr="001140C5">
        <w:rPr>
          <w:rFonts w:cs="Arial"/>
          <w:bCs/>
        </w:rPr>
        <w:t>• nové mostné závery vrátane nových káps pre MZ</w:t>
      </w:r>
    </w:p>
    <w:p w14:paraId="6F90624B" w14:textId="77777777" w:rsidR="007D7BC1" w:rsidRPr="001140C5" w:rsidRDefault="007D7BC1" w:rsidP="007D7BC1">
      <w:pPr>
        <w:spacing w:after="0"/>
        <w:rPr>
          <w:rFonts w:cs="Arial"/>
          <w:bCs/>
        </w:rPr>
      </w:pPr>
      <w:r w:rsidRPr="001140C5">
        <w:rPr>
          <w:rFonts w:cs="Arial"/>
          <w:bCs/>
        </w:rPr>
        <w:t>• nové rímsy (ľavá aj pravá) so zohľadnením osadenia PHS (navrhnutých v zmysle aktualizovanej hlukovej štúdie) a zvodidiel</w:t>
      </w:r>
    </w:p>
    <w:p w14:paraId="1117D8BA" w14:textId="77777777" w:rsidR="007D7BC1" w:rsidRPr="001140C5" w:rsidRDefault="007D7BC1" w:rsidP="007D7BC1">
      <w:pPr>
        <w:spacing w:after="0"/>
        <w:rPr>
          <w:rFonts w:cs="Arial"/>
          <w:bCs/>
        </w:rPr>
      </w:pPr>
      <w:r w:rsidRPr="001140C5">
        <w:rPr>
          <w:rFonts w:cs="Arial"/>
          <w:bCs/>
        </w:rPr>
        <w:t>• nové zvodidlá v súlade s platným TP 010</w:t>
      </w:r>
    </w:p>
    <w:p w14:paraId="5AE20640" w14:textId="77777777" w:rsidR="007D7BC1" w:rsidRPr="001140C5" w:rsidRDefault="007D7BC1" w:rsidP="007D7BC1">
      <w:pPr>
        <w:spacing w:after="0"/>
        <w:rPr>
          <w:rFonts w:cs="Arial"/>
          <w:bCs/>
        </w:rPr>
      </w:pPr>
      <w:r w:rsidRPr="001140C5">
        <w:rPr>
          <w:rFonts w:cs="Arial"/>
          <w:bCs/>
        </w:rPr>
        <w:t>• nové odvodnenie mosta systémom odvodňovačov zaústených do zberného potrubia</w:t>
      </w:r>
    </w:p>
    <w:p w14:paraId="2C16A54F" w14:textId="77777777" w:rsidR="007D7BC1" w:rsidRPr="001140C5" w:rsidRDefault="007D7BC1" w:rsidP="007D7BC1">
      <w:pPr>
        <w:spacing w:after="0"/>
        <w:rPr>
          <w:rFonts w:cs="Arial"/>
          <w:bCs/>
        </w:rPr>
      </w:pPr>
      <w:r w:rsidRPr="001140C5">
        <w:rPr>
          <w:rFonts w:cs="Arial"/>
          <w:bCs/>
        </w:rPr>
        <w:t>• pre realizáciu nových ríms, kotvenia ríms, kotvenia PHS a nového odvodnenia požadujeme šetrné vybúranie existujúcej spriahajúcej dosky (vodným lúčom so zachovaním exist. výstuže) až po úroveň nosníkov a spätné zrealizovanie novej spriahajúcej dosky</w:t>
      </w:r>
    </w:p>
    <w:p w14:paraId="7BD09C4A" w14:textId="77777777" w:rsidR="007D7BC1" w:rsidRPr="001140C5" w:rsidRDefault="007D7BC1" w:rsidP="007D7BC1">
      <w:pPr>
        <w:spacing w:after="60"/>
        <w:rPr>
          <w:rFonts w:cs="Arial"/>
          <w:bCs/>
        </w:rPr>
      </w:pPr>
      <w:r w:rsidRPr="001140C5">
        <w:rPr>
          <w:rFonts w:cs="Arial"/>
          <w:bCs/>
        </w:rPr>
        <w:t xml:space="preserve">• požadujeme doložiť statický výpočet NK (krajných nosníkov, ložísk,... výpočet a posúdenie kotvenia PHS) s účinkami navrhnutej výšky PHS. </w:t>
      </w:r>
    </w:p>
    <w:p w14:paraId="0D08C5DC" w14:textId="77777777" w:rsidR="007D7BC1" w:rsidRPr="001140C5" w:rsidRDefault="007D7BC1" w:rsidP="007D7BC1">
      <w:pPr>
        <w:spacing w:after="0"/>
        <w:rPr>
          <w:rFonts w:cs="Arial"/>
          <w:bCs/>
        </w:rPr>
      </w:pPr>
      <w:r w:rsidRPr="001140C5">
        <w:rPr>
          <w:rFonts w:cs="Arial"/>
          <w:bCs/>
        </w:rPr>
        <w:t xml:space="preserve">V statickom výpočte uvažovať nasledovné:  </w:t>
      </w:r>
    </w:p>
    <w:p w14:paraId="249B4FE2" w14:textId="77777777" w:rsidR="007D7BC1" w:rsidRPr="001140C5" w:rsidRDefault="007D7BC1" w:rsidP="007D7BC1">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75544519" w14:textId="77777777" w:rsidR="007D7BC1" w:rsidRPr="001140C5"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3CEBD288" w14:textId="77777777" w:rsidR="007D7BC1" w:rsidRPr="001140C5" w:rsidRDefault="007D7BC1" w:rsidP="007D7BC1">
      <w:pPr>
        <w:tabs>
          <w:tab w:val="left" w:pos="4253"/>
          <w:tab w:val="right" w:pos="8505"/>
        </w:tabs>
        <w:autoSpaceDE w:val="0"/>
        <w:autoSpaceDN w:val="0"/>
        <w:adjustRightInd w:val="0"/>
        <w:spacing w:after="0"/>
        <w:ind w:left="4253"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14:paraId="3DF88E63" w14:textId="77777777" w:rsidR="007D7BC1" w:rsidRPr="001140C5" w:rsidRDefault="007D7BC1" w:rsidP="004C3260">
      <w:pPr>
        <w:rPr>
          <w:b/>
          <w:u w:val="single"/>
          <w:lang w:eastAsia="sk-SK"/>
        </w:rPr>
      </w:pPr>
    </w:p>
    <w:p w14:paraId="037B43C9" w14:textId="77777777" w:rsidR="008A6EE0" w:rsidRPr="001140C5" w:rsidRDefault="008A6EE0" w:rsidP="00960D6F">
      <w:pPr>
        <w:pStyle w:val="Nadpis2"/>
        <w:ind w:left="426" w:hanging="426"/>
        <w:rPr>
          <w:rFonts w:cs="Arial"/>
        </w:rPr>
      </w:pPr>
      <w:bookmarkStart w:id="179" w:name="_Toc167275834"/>
      <w:r w:rsidRPr="001140C5">
        <w:rPr>
          <w:rFonts w:cs="Arial"/>
        </w:rPr>
        <w:t>206-02</w:t>
      </w:r>
      <w:r w:rsidRPr="001140C5">
        <w:rPr>
          <w:rFonts w:cs="Arial"/>
        </w:rPr>
        <w:tab/>
        <w:t>Oporný múr v strednom deliacom páse vľavo v km 35,501-35,524</w:t>
      </w:r>
      <w:bookmarkEnd w:id="179"/>
    </w:p>
    <w:p w14:paraId="2AE42500"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ED776EA" w14:textId="77777777" w:rsidR="008A6EE0" w:rsidRPr="001140C5" w:rsidRDefault="008A6EE0" w:rsidP="00960D6F">
      <w:pPr>
        <w:pStyle w:val="Nadpis2"/>
        <w:ind w:left="426" w:hanging="426"/>
        <w:rPr>
          <w:rFonts w:cs="Arial"/>
        </w:rPr>
      </w:pPr>
      <w:bookmarkStart w:id="180" w:name="_Toc167275835"/>
      <w:r w:rsidRPr="001140C5">
        <w:rPr>
          <w:rFonts w:cs="Arial"/>
        </w:rPr>
        <w:t>206-03</w:t>
      </w:r>
      <w:r w:rsidRPr="001140C5">
        <w:rPr>
          <w:rFonts w:cs="Arial"/>
        </w:rPr>
        <w:tab/>
        <w:t>Oporný múr v strednom deliacom páse vľavo v km 35,736-35,774</w:t>
      </w:r>
      <w:bookmarkEnd w:id="180"/>
    </w:p>
    <w:p w14:paraId="3AF9CE3E"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7F03C62" w14:textId="77777777" w:rsidR="00E90075" w:rsidRPr="001140C5" w:rsidRDefault="00E90075" w:rsidP="008A6EE0">
      <w:pPr>
        <w:rPr>
          <w:b/>
          <w:u w:val="single"/>
          <w:lang w:eastAsia="sk-SK"/>
        </w:rPr>
      </w:pPr>
    </w:p>
    <w:p w14:paraId="46493E70" w14:textId="77777777" w:rsidR="008A6EE0" w:rsidRPr="001140C5" w:rsidRDefault="008A6EE0" w:rsidP="00960D6F">
      <w:pPr>
        <w:pStyle w:val="Nadpis2"/>
        <w:ind w:left="426" w:hanging="426"/>
        <w:rPr>
          <w:rFonts w:cs="Arial"/>
        </w:rPr>
      </w:pPr>
      <w:bookmarkStart w:id="181" w:name="_Toc167275836"/>
      <w:r w:rsidRPr="001140C5">
        <w:rPr>
          <w:rFonts w:cs="Arial"/>
        </w:rPr>
        <w:lastRenderedPageBreak/>
        <w:t>207-00</w:t>
      </w:r>
      <w:r w:rsidRPr="001140C5">
        <w:rPr>
          <w:rFonts w:cs="Arial"/>
        </w:rPr>
        <w:tab/>
        <w:t>Most na diaľnici nad údolím v km 36,000</w:t>
      </w:r>
      <w:bookmarkEnd w:id="181"/>
    </w:p>
    <w:p w14:paraId="02ED296E"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3FB008F" w14:textId="77777777" w:rsidR="00091346" w:rsidRPr="001140C5" w:rsidRDefault="00091346" w:rsidP="00EF1FC3">
      <w:pPr>
        <w:spacing w:after="0"/>
      </w:pPr>
      <w:r w:rsidRPr="001140C5">
        <w:t>Záväzné parametre:</w:t>
      </w:r>
    </w:p>
    <w:p w14:paraId="0F5157AD" w14:textId="77777777" w:rsidR="00091346" w:rsidRPr="001140C5" w:rsidRDefault="00091346" w:rsidP="00091346">
      <w:pPr>
        <w:tabs>
          <w:tab w:val="left" w:pos="3544"/>
        </w:tabs>
        <w:spacing w:after="0"/>
      </w:pPr>
      <w:r w:rsidRPr="001140C5">
        <w:t>Šírka vozovky medzi zvodidlami:</w:t>
      </w:r>
      <w:r w:rsidRPr="001140C5">
        <w:tab/>
      </w:r>
      <w:r w:rsidRPr="001140C5">
        <w:tab/>
      </w:r>
      <w:r w:rsidRPr="001140C5">
        <w:tab/>
        <w:t>podľa parametrov prevádzanej komunikácie</w:t>
      </w:r>
    </w:p>
    <w:p w14:paraId="3E9D46A3" w14:textId="77777777" w:rsidR="00091346" w:rsidRPr="001140C5" w:rsidRDefault="00091346" w:rsidP="00091346">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32ABBD4C" w14:textId="77777777" w:rsidR="00091346" w:rsidRPr="001140C5" w:rsidRDefault="00091346" w:rsidP="00091346">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0189DD89" w14:textId="77777777" w:rsidR="00091346" w:rsidRPr="001140C5" w:rsidRDefault="00091346" w:rsidP="00091346">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14:paraId="21048AD7" w14:textId="77777777" w:rsidR="00091346" w:rsidRPr="001140C5" w:rsidRDefault="00091346" w:rsidP="00091346">
      <w:pPr>
        <w:spacing w:after="0"/>
      </w:pPr>
      <w:r w:rsidRPr="001140C5">
        <w:t>Smerové a výškové vedenie:</w:t>
      </w:r>
      <w:r w:rsidRPr="001140C5">
        <w:tab/>
      </w:r>
      <w:r w:rsidRPr="001140C5">
        <w:tab/>
      </w:r>
      <w:r w:rsidRPr="001140C5">
        <w:tab/>
        <w:t>podľa parametrov prevádzanej komunikácie</w:t>
      </w:r>
    </w:p>
    <w:p w14:paraId="464F2B2E" w14:textId="77777777" w:rsidR="00E90075" w:rsidRPr="001140C5" w:rsidRDefault="00E90075" w:rsidP="008A6EE0">
      <w:pPr>
        <w:rPr>
          <w:b/>
          <w:u w:val="single"/>
          <w:lang w:eastAsia="sk-SK"/>
        </w:rPr>
      </w:pPr>
    </w:p>
    <w:p w14:paraId="66385737" w14:textId="77777777" w:rsidR="008A6EE0" w:rsidRPr="001140C5" w:rsidRDefault="008A6EE0" w:rsidP="00960D6F">
      <w:pPr>
        <w:pStyle w:val="Nadpis2"/>
        <w:ind w:left="426" w:hanging="426"/>
        <w:rPr>
          <w:rFonts w:cs="Arial"/>
        </w:rPr>
      </w:pPr>
      <w:bookmarkStart w:id="182" w:name="_Toc167275837"/>
      <w:r w:rsidRPr="001140C5">
        <w:rPr>
          <w:rFonts w:cs="Arial"/>
        </w:rPr>
        <w:t>207-01</w:t>
      </w:r>
      <w:r w:rsidRPr="001140C5">
        <w:rPr>
          <w:rFonts w:cs="Arial"/>
        </w:rPr>
        <w:tab/>
        <w:t>Úpravy ľavého mosta ev.č.11A-002</w:t>
      </w:r>
      <w:bookmarkEnd w:id="182"/>
    </w:p>
    <w:p w14:paraId="1A76D6DD"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606F32A" w14:textId="77777777" w:rsidR="00091346" w:rsidRPr="001140C5" w:rsidRDefault="00091346" w:rsidP="00091346">
      <w:pPr>
        <w:spacing w:after="0"/>
      </w:pPr>
      <w:r w:rsidRPr="001140C5">
        <w:t>Požadované parametre::</w:t>
      </w:r>
    </w:p>
    <w:p w14:paraId="03AB7B3D" w14:textId="77777777" w:rsidR="00091346" w:rsidRPr="001140C5" w:rsidRDefault="00091346" w:rsidP="00091346">
      <w:pPr>
        <w:tabs>
          <w:tab w:val="left" w:pos="3544"/>
        </w:tabs>
        <w:spacing w:after="0"/>
      </w:pPr>
      <w:r w:rsidRPr="001140C5">
        <w:t>Šírka vozovky medzi zvodidlami:</w:t>
      </w:r>
      <w:r w:rsidRPr="001140C5">
        <w:tab/>
      </w:r>
      <w:r w:rsidRPr="001140C5">
        <w:tab/>
      </w:r>
      <w:r w:rsidRPr="001140C5">
        <w:tab/>
        <w:t>podľa parametrov prevádzanej komunikácie</w:t>
      </w:r>
    </w:p>
    <w:p w14:paraId="64A372B4" w14:textId="77777777" w:rsidR="00091346" w:rsidRPr="001140C5" w:rsidRDefault="00091346" w:rsidP="00091346">
      <w:pPr>
        <w:spacing w:after="0"/>
      </w:pPr>
      <w:r w:rsidRPr="001140C5">
        <w:t>Smerové a výškové vedenie:</w:t>
      </w:r>
      <w:r w:rsidRPr="001140C5">
        <w:tab/>
      </w:r>
      <w:r w:rsidRPr="001140C5">
        <w:tab/>
      </w:r>
      <w:r w:rsidRPr="001140C5">
        <w:tab/>
        <w:t>podľa parametrov prevádzanej komunikácie</w:t>
      </w:r>
    </w:p>
    <w:p w14:paraId="6D744F49" w14:textId="77777777" w:rsidR="00091346" w:rsidRPr="001140C5" w:rsidRDefault="00091346" w:rsidP="00091346">
      <w:pPr>
        <w:spacing w:after="0"/>
      </w:pPr>
    </w:p>
    <w:p w14:paraId="221292F1" w14:textId="77777777" w:rsidR="00091346" w:rsidRPr="001140C5" w:rsidRDefault="00091346" w:rsidP="00091346">
      <w:pPr>
        <w:spacing w:after="0"/>
      </w:pPr>
      <w:r w:rsidRPr="001140C5">
        <w:t>Požadovaný minimálny rozsah opráv na moste:</w:t>
      </w:r>
    </w:p>
    <w:p w14:paraId="3D9BDEEC" w14:textId="77777777" w:rsidR="00091346" w:rsidRPr="001140C5" w:rsidRDefault="00091346" w:rsidP="00091346">
      <w:pPr>
        <w:spacing w:after="0"/>
        <w:rPr>
          <w:rFonts w:cs="Arial"/>
          <w:bCs/>
        </w:rPr>
      </w:pPr>
      <w:r w:rsidRPr="001140C5">
        <w:rPr>
          <w:rFonts w:cs="Arial"/>
          <w:bCs/>
        </w:rPr>
        <w:t xml:space="preserve">• nová obrusná vrstva vozovky </w:t>
      </w:r>
    </w:p>
    <w:p w14:paraId="1FC3E67E" w14:textId="77777777" w:rsidR="00091346" w:rsidRPr="001140C5" w:rsidRDefault="00091346" w:rsidP="00091346">
      <w:pPr>
        <w:spacing w:after="0"/>
        <w:rPr>
          <w:rFonts w:cs="Arial"/>
          <w:bCs/>
        </w:rPr>
      </w:pPr>
      <w:r w:rsidRPr="001140C5">
        <w:rPr>
          <w:rFonts w:cs="Arial"/>
          <w:bCs/>
        </w:rPr>
        <w:t>• nové mostné závery vrátane nových káps pre MZ</w:t>
      </w:r>
    </w:p>
    <w:p w14:paraId="396E32AF" w14:textId="77777777" w:rsidR="00091346" w:rsidRPr="001140C5" w:rsidRDefault="00091346" w:rsidP="00091346">
      <w:pPr>
        <w:spacing w:after="0"/>
        <w:rPr>
          <w:rFonts w:cs="Arial"/>
          <w:bCs/>
        </w:rPr>
      </w:pPr>
      <w:r w:rsidRPr="001140C5">
        <w:rPr>
          <w:rFonts w:cs="Arial"/>
          <w:bCs/>
        </w:rPr>
        <w:t>• nové rímsy (ľavá aj pravá) so zohľadnením osadenia PHS (navrhnutých v zmysle aktualizovanej hlukovej štúdie) a zvodidiel</w:t>
      </w:r>
    </w:p>
    <w:p w14:paraId="539B4548" w14:textId="77777777" w:rsidR="00091346" w:rsidRPr="001140C5" w:rsidRDefault="00091346" w:rsidP="00091346">
      <w:pPr>
        <w:spacing w:after="0"/>
        <w:rPr>
          <w:rFonts w:cs="Arial"/>
          <w:bCs/>
        </w:rPr>
      </w:pPr>
      <w:r w:rsidRPr="001140C5">
        <w:rPr>
          <w:rFonts w:cs="Arial"/>
          <w:bCs/>
        </w:rPr>
        <w:t>• nové zvodidlá v súlade s platným TP 010</w:t>
      </w:r>
    </w:p>
    <w:p w14:paraId="06BDAF9B" w14:textId="77777777" w:rsidR="00091346" w:rsidRPr="001140C5" w:rsidRDefault="00091346" w:rsidP="00091346">
      <w:pPr>
        <w:spacing w:after="0"/>
        <w:rPr>
          <w:rFonts w:cs="Arial"/>
          <w:bCs/>
        </w:rPr>
      </w:pPr>
      <w:r w:rsidRPr="001140C5">
        <w:rPr>
          <w:rFonts w:cs="Arial"/>
          <w:bCs/>
        </w:rPr>
        <w:t>• nové odvodnenie mosta systémom odvodňovačov zaústených do zberného potrubia</w:t>
      </w:r>
    </w:p>
    <w:p w14:paraId="3606759F" w14:textId="77777777" w:rsidR="00091346" w:rsidRPr="001140C5" w:rsidRDefault="00091346" w:rsidP="00091346">
      <w:pPr>
        <w:spacing w:after="0"/>
        <w:rPr>
          <w:rFonts w:cs="Arial"/>
          <w:bCs/>
        </w:rPr>
      </w:pPr>
      <w:r w:rsidRPr="001140C5">
        <w:rPr>
          <w:rFonts w:cs="Arial"/>
          <w:bCs/>
        </w:rPr>
        <w:t>• pre realizáciu nových ríms, kotvenia ríms, kotvenia PHS a nového odvodnenia požadujeme šetrné vybúranie existujúcej spriahajúcej dosky (vodným lúčom so zachovaním exist. výstuže) až po úroveň nosníkov a spätné zrealizovanie novej spriahajúcej dosky</w:t>
      </w:r>
    </w:p>
    <w:p w14:paraId="30DB23F6" w14:textId="77777777" w:rsidR="00091346" w:rsidRPr="001140C5" w:rsidRDefault="00091346" w:rsidP="00091346">
      <w:pPr>
        <w:spacing w:after="60"/>
        <w:rPr>
          <w:rFonts w:cs="Arial"/>
          <w:bCs/>
        </w:rPr>
      </w:pPr>
      <w:r w:rsidRPr="001140C5">
        <w:rPr>
          <w:rFonts w:cs="Arial"/>
          <w:bCs/>
        </w:rPr>
        <w:t xml:space="preserve">• požadujeme doložiť statický výpočet NK (krajných nosníkov, ložísk,... výpočet a posúdenie kotvenia PHS) s účinkami navrhnutej výšky PHS. </w:t>
      </w:r>
    </w:p>
    <w:p w14:paraId="61FF6DFB" w14:textId="77777777" w:rsidR="00091346" w:rsidRPr="001140C5" w:rsidRDefault="00091346" w:rsidP="00091346">
      <w:pPr>
        <w:spacing w:after="0"/>
        <w:rPr>
          <w:rFonts w:cs="Arial"/>
          <w:bCs/>
        </w:rPr>
      </w:pPr>
      <w:r w:rsidRPr="001140C5">
        <w:rPr>
          <w:rFonts w:cs="Arial"/>
          <w:bCs/>
        </w:rPr>
        <w:t xml:space="preserve">V statickom výpočte uvažovať nasledovné:  </w:t>
      </w:r>
    </w:p>
    <w:p w14:paraId="1F2B1951" w14:textId="77777777" w:rsidR="00091346" w:rsidRPr="001140C5" w:rsidRDefault="00091346" w:rsidP="00091346">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5376F7D0" w14:textId="77777777" w:rsidR="00091346" w:rsidRPr="001140C5" w:rsidRDefault="00091346" w:rsidP="00091346">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160DDA08" w14:textId="77777777" w:rsidR="00091346" w:rsidRPr="001140C5" w:rsidRDefault="00091346" w:rsidP="00091346">
      <w:pPr>
        <w:tabs>
          <w:tab w:val="left" w:pos="4253"/>
          <w:tab w:val="right" w:pos="8505"/>
        </w:tabs>
        <w:autoSpaceDE w:val="0"/>
        <w:autoSpaceDN w:val="0"/>
        <w:adjustRightInd w:val="0"/>
        <w:spacing w:after="0"/>
        <w:ind w:left="4253"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14:paraId="2C7214DD" w14:textId="77777777" w:rsidR="00E90075" w:rsidRPr="001140C5" w:rsidRDefault="00E90075" w:rsidP="008A6EE0">
      <w:pPr>
        <w:rPr>
          <w:b/>
          <w:u w:val="single"/>
          <w:lang w:eastAsia="sk-SK"/>
        </w:rPr>
      </w:pPr>
    </w:p>
    <w:p w14:paraId="2F971F5A" w14:textId="77777777" w:rsidR="008A6EE0" w:rsidRPr="001140C5" w:rsidRDefault="008A6EE0" w:rsidP="00960D6F">
      <w:pPr>
        <w:pStyle w:val="Nadpis2"/>
        <w:ind w:left="426" w:hanging="426"/>
        <w:rPr>
          <w:rFonts w:cs="Arial"/>
        </w:rPr>
      </w:pPr>
      <w:bookmarkStart w:id="183" w:name="_Toc167275838"/>
      <w:r w:rsidRPr="001140C5">
        <w:rPr>
          <w:rFonts w:cs="Arial"/>
        </w:rPr>
        <w:lastRenderedPageBreak/>
        <w:t>207-02</w:t>
      </w:r>
      <w:r w:rsidRPr="001140C5">
        <w:rPr>
          <w:rFonts w:cs="Arial"/>
        </w:rPr>
        <w:tab/>
        <w:t>Oporný múr v strednom deliacom páse vľavo v km 35,905-35,916</w:t>
      </w:r>
      <w:bookmarkEnd w:id="183"/>
    </w:p>
    <w:p w14:paraId="539A9AF5"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6BA3720" w14:textId="77777777" w:rsidR="008A6EE0" w:rsidRPr="001140C5" w:rsidRDefault="008A6EE0" w:rsidP="00960D6F">
      <w:pPr>
        <w:pStyle w:val="Nadpis2"/>
        <w:ind w:left="426" w:hanging="426"/>
        <w:rPr>
          <w:rFonts w:cs="Arial"/>
        </w:rPr>
      </w:pPr>
      <w:bookmarkStart w:id="184" w:name="_Toc167275839"/>
      <w:r w:rsidRPr="001140C5">
        <w:rPr>
          <w:rFonts w:cs="Arial"/>
        </w:rPr>
        <w:t>208-00</w:t>
      </w:r>
      <w:r w:rsidRPr="001140C5">
        <w:rPr>
          <w:rFonts w:cs="Arial"/>
        </w:rPr>
        <w:tab/>
        <w:t>Most na diaľnici nad MK v km 36,805</w:t>
      </w:r>
      <w:bookmarkEnd w:id="184"/>
    </w:p>
    <w:p w14:paraId="60E1C28E"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568594E" w14:textId="77777777" w:rsidR="002149D6" w:rsidRPr="001140C5" w:rsidRDefault="002149D6" w:rsidP="00EF1FC3">
      <w:pPr>
        <w:spacing w:after="0"/>
      </w:pPr>
      <w:r w:rsidRPr="001140C5">
        <w:t>Záväzné parametre:</w:t>
      </w:r>
    </w:p>
    <w:p w14:paraId="0F36B5F8" w14:textId="77777777" w:rsidR="002149D6" w:rsidRPr="001140C5" w:rsidRDefault="002149D6" w:rsidP="002149D6">
      <w:pPr>
        <w:tabs>
          <w:tab w:val="left" w:pos="3544"/>
        </w:tabs>
        <w:spacing w:after="0"/>
      </w:pPr>
      <w:r w:rsidRPr="001140C5">
        <w:t>Šírka vozovky medzi zvodidlami:</w:t>
      </w:r>
      <w:r w:rsidRPr="001140C5">
        <w:tab/>
      </w:r>
      <w:r w:rsidRPr="001140C5">
        <w:tab/>
      </w:r>
      <w:r w:rsidRPr="001140C5">
        <w:tab/>
        <w:t>podľa parametrov prevádzanej komunikácie</w:t>
      </w:r>
    </w:p>
    <w:p w14:paraId="40EF9A26" w14:textId="77777777" w:rsidR="002149D6" w:rsidRPr="001140C5" w:rsidRDefault="002149D6" w:rsidP="002149D6">
      <w:pPr>
        <w:tabs>
          <w:tab w:val="left" w:pos="3544"/>
        </w:tabs>
        <w:spacing w:after="0"/>
      </w:pPr>
      <w:r w:rsidRPr="001140C5">
        <w:t>Výška priechodového prierezu na MK:</w:t>
      </w:r>
      <w:r w:rsidRPr="001140C5">
        <w:tab/>
        <w:t>min 4,2m + 0,15m</w:t>
      </w:r>
    </w:p>
    <w:p w14:paraId="42F98057" w14:textId="77777777" w:rsidR="002149D6" w:rsidRPr="001140C5" w:rsidRDefault="002149D6" w:rsidP="002149D6">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78BD6FF4" w14:textId="77777777" w:rsidR="002149D6" w:rsidRPr="001140C5" w:rsidRDefault="002149D6" w:rsidP="002149D6">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167CE87E" w14:textId="77777777" w:rsidR="002149D6" w:rsidRPr="001140C5" w:rsidRDefault="002149D6" w:rsidP="002149D6">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14:paraId="50EFDF32" w14:textId="77777777" w:rsidR="002149D6" w:rsidRPr="001140C5" w:rsidRDefault="002149D6" w:rsidP="002149D6">
      <w:pPr>
        <w:spacing w:after="0"/>
      </w:pPr>
      <w:r w:rsidRPr="001140C5">
        <w:t>Smerové a výškové vedenie:</w:t>
      </w:r>
      <w:r w:rsidRPr="001140C5">
        <w:tab/>
      </w:r>
      <w:r w:rsidRPr="001140C5">
        <w:tab/>
      </w:r>
      <w:r w:rsidRPr="001140C5">
        <w:tab/>
        <w:t>podľa parametrov prevádzanej komunikácie</w:t>
      </w:r>
    </w:p>
    <w:p w14:paraId="1D526E90" w14:textId="77777777" w:rsidR="00E90075" w:rsidRPr="001140C5" w:rsidRDefault="00E90075" w:rsidP="008A6EE0">
      <w:pPr>
        <w:rPr>
          <w:b/>
          <w:u w:val="single"/>
          <w:lang w:eastAsia="sk-SK"/>
        </w:rPr>
      </w:pPr>
    </w:p>
    <w:p w14:paraId="7E684547" w14:textId="77777777" w:rsidR="008A6EE0" w:rsidRPr="001140C5" w:rsidRDefault="008A6EE0" w:rsidP="00960D6F">
      <w:pPr>
        <w:pStyle w:val="Nadpis2"/>
        <w:ind w:left="426" w:hanging="426"/>
        <w:rPr>
          <w:rFonts w:cs="Arial"/>
        </w:rPr>
      </w:pPr>
      <w:bookmarkStart w:id="185" w:name="_Toc167275840"/>
      <w:r w:rsidRPr="001140C5">
        <w:rPr>
          <w:rFonts w:cs="Arial"/>
        </w:rPr>
        <w:t>208-01</w:t>
      </w:r>
      <w:r w:rsidRPr="001140C5">
        <w:rPr>
          <w:rFonts w:cs="Arial"/>
        </w:rPr>
        <w:tab/>
        <w:t>Úpravy ľavého mosta ev.č.11A-001</w:t>
      </w:r>
      <w:r w:rsidR="00DB5624" w:rsidRPr="001140C5">
        <w:rPr>
          <w:rFonts w:cs="Arial"/>
          <w:caps w:val="0"/>
        </w:rPr>
        <w:t>d</w:t>
      </w:r>
      <w:bookmarkEnd w:id="185"/>
    </w:p>
    <w:p w14:paraId="0136B320"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DCF5490" w14:textId="77777777" w:rsidR="002149D6" w:rsidRPr="001140C5" w:rsidRDefault="002149D6" w:rsidP="002149D6">
      <w:pPr>
        <w:spacing w:after="0"/>
      </w:pPr>
      <w:r w:rsidRPr="001140C5">
        <w:t>Požadované paramere:</w:t>
      </w:r>
    </w:p>
    <w:p w14:paraId="45EC06CB" w14:textId="77777777" w:rsidR="002149D6" w:rsidRPr="001140C5" w:rsidRDefault="002149D6" w:rsidP="002149D6">
      <w:pPr>
        <w:tabs>
          <w:tab w:val="left" w:pos="3544"/>
        </w:tabs>
        <w:spacing w:after="0"/>
      </w:pPr>
      <w:r w:rsidRPr="001140C5">
        <w:t>Šírka vozovky medzi zvodidlami:</w:t>
      </w:r>
      <w:r w:rsidRPr="001140C5">
        <w:tab/>
      </w:r>
      <w:r w:rsidRPr="001140C5">
        <w:tab/>
      </w:r>
      <w:r w:rsidRPr="001140C5">
        <w:tab/>
        <w:t>podľa parametrov prevádzanej komunikácie</w:t>
      </w:r>
    </w:p>
    <w:p w14:paraId="0ACD8054" w14:textId="77777777" w:rsidR="002149D6" w:rsidRPr="001140C5" w:rsidRDefault="002149D6" w:rsidP="002149D6">
      <w:pPr>
        <w:tabs>
          <w:tab w:val="left" w:pos="3544"/>
        </w:tabs>
        <w:spacing w:after="0"/>
      </w:pPr>
      <w:r w:rsidRPr="001140C5">
        <w:t>Výška priechodového prierezu na MK:</w:t>
      </w:r>
      <w:r w:rsidRPr="001140C5">
        <w:tab/>
        <w:t>min 4,2m + 0,15m</w:t>
      </w:r>
    </w:p>
    <w:p w14:paraId="08C0BD2F" w14:textId="77777777" w:rsidR="002149D6" w:rsidRPr="001140C5" w:rsidRDefault="002149D6" w:rsidP="002149D6">
      <w:pPr>
        <w:spacing w:after="0"/>
      </w:pPr>
      <w:r w:rsidRPr="001140C5">
        <w:t>Smerové a výškové vedenie:</w:t>
      </w:r>
      <w:r w:rsidRPr="001140C5">
        <w:tab/>
      </w:r>
      <w:r w:rsidRPr="001140C5">
        <w:tab/>
      </w:r>
      <w:r w:rsidRPr="001140C5">
        <w:tab/>
        <w:t>podľa parametrov prevádzanej komunikácie</w:t>
      </w:r>
    </w:p>
    <w:p w14:paraId="65265D0F" w14:textId="77777777" w:rsidR="002149D6" w:rsidRPr="001140C5" w:rsidRDefault="002149D6" w:rsidP="002149D6">
      <w:pPr>
        <w:spacing w:after="0"/>
        <w:rPr>
          <w:rFonts w:cs="Arial"/>
          <w:bCs/>
        </w:rPr>
      </w:pPr>
    </w:p>
    <w:p w14:paraId="0BCCF001" w14:textId="77777777" w:rsidR="002149D6" w:rsidRPr="001140C5" w:rsidRDefault="002149D6" w:rsidP="002149D6">
      <w:pPr>
        <w:spacing w:after="0"/>
      </w:pPr>
      <w:r w:rsidRPr="001140C5">
        <w:t>Požadovaný minimálny rozsah opráv na moste:</w:t>
      </w:r>
    </w:p>
    <w:p w14:paraId="50200AE3" w14:textId="77777777" w:rsidR="002149D6" w:rsidRPr="001140C5" w:rsidRDefault="002149D6" w:rsidP="002149D6">
      <w:pPr>
        <w:spacing w:after="0"/>
        <w:rPr>
          <w:rFonts w:cs="Arial"/>
          <w:bCs/>
        </w:rPr>
      </w:pPr>
      <w:r w:rsidRPr="001140C5">
        <w:rPr>
          <w:rFonts w:cs="Arial"/>
          <w:bCs/>
        </w:rPr>
        <w:t xml:space="preserve">• nová obrusná vrstva vozovky </w:t>
      </w:r>
    </w:p>
    <w:p w14:paraId="784E8CF7" w14:textId="77777777" w:rsidR="002149D6" w:rsidRPr="001140C5" w:rsidRDefault="002149D6" w:rsidP="002149D6">
      <w:pPr>
        <w:spacing w:after="0"/>
        <w:rPr>
          <w:rFonts w:cs="Arial"/>
          <w:bCs/>
        </w:rPr>
      </w:pPr>
      <w:r w:rsidRPr="001140C5">
        <w:rPr>
          <w:rFonts w:cs="Arial"/>
          <w:bCs/>
        </w:rPr>
        <w:t xml:space="preserve">• úprava vozovky pri žľabe po demontáži pôvodnej PHS, doplnenie drenážnych kanálikov pri žľabe </w:t>
      </w:r>
    </w:p>
    <w:p w14:paraId="7882CC26" w14:textId="77777777" w:rsidR="002149D6" w:rsidRPr="001140C5" w:rsidRDefault="002149D6" w:rsidP="002149D6">
      <w:pPr>
        <w:spacing w:after="0"/>
        <w:rPr>
          <w:rFonts w:cs="Arial"/>
          <w:bCs/>
        </w:rPr>
      </w:pPr>
      <w:r w:rsidRPr="001140C5">
        <w:rPr>
          <w:rFonts w:cs="Arial"/>
          <w:bCs/>
        </w:rPr>
        <w:t>• nové zvodidlá v súlade s platným TP 010</w:t>
      </w:r>
    </w:p>
    <w:p w14:paraId="4CDEC7B6" w14:textId="77777777" w:rsidR="002149D6" w:rsidRPr="001140C5" w:rsidRDefault="002149D6" w:rsidP="002149D6">
      <w:pPr>
        <w:spacing w:after="0"/>
        <w:rPr>
          <w:rFonts w:cs="Arial"/>
          <w:bCs/>
        </w:rPr>
      </w:pPr>
      <w:r w:rsidRPr="001140C5">
        <w:rPr>
          <w:rFonts w:cs="Arial"/>
          <w:bCs/>
        </w:rPr>
        <w:t>• obnoviť protikoróznu ochranu žľabov, sanácia betónovej časti žľabov</w:t>
      </w:r>
    </w:p>
    <w:p w14:paraId="19A07F57" w14:textId="77777777" w:rsidR="002149D6" w:rsidRPr="001140C5" w:rsidRDefault="002149D6" w:rsidP="002149D6">
      <w:pPr>
        <w:spacing w:after="0"/>
        <w:rPr>
          <w:rFonts w:cs="Arial"/>
          <w:bCs/>
        </w:rPr>
      </w:pPr>
      <w:r w:rsidRPr="001140C5">
        <w:rPr>
          <w:rFonts w:cs="Arial"/>
          <w:bCs/>
        </w:rPr>
        <w:t>• obnoviť protikoróznu ochranu oceľových prvkov (napr. zábradlie)</w:t>
      </w:r>
    </w:p>
    <w:p w14:paraId="245AEA80" w14:textId="77777777" w:rsidR="008A6EE0" w:rsidRPr="001140C5" w:rsidRDefault="008A6EE0" w:rsidP="00960D6F">
      <w:pPr>
        <w:pStyle w:val="Nadpis2"/>
        <w:ind w:left="426" w:hanging="426"/>
        <w:rPr>
          <w:rFonts w:cs="Arial"/>
        </w:rPr>
      </w:pPr>
      <w:bookmarkStart w:id="186" w:name="_Toc167275841"/>
      <w:r w:rsidRPr="001140C5">
        <w:rPr>
          <w:rFonts w:cs="Arial"/>
        </w:rPr>
        <w:t>209-00</w:t>
      </w:r>
      <w:r w:rsidRPr="001140C5">
        <w:rPr>
          <w:rFonts w:cs="Arial"/>
        </w:rPr>
        <w:tab/>
        <w:t>Most na diaľnici v km 33,654</w:t>
      </w:r>
      <w:bookmarkEnd w:id="186"/>
    </w:p>
    <w:p w14:paraId="4EE2F18A"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997FC60" w14:textId="77777777" w:rsidR="00DC2534" w:rsidRPr="001140C5" w:rsidRDefault="00DC2534" w:rsidP="00EF1FC3">
      <w:pPr>
        <w:spacing w:after="0"/>
      </w:pPr>
      <w:r w:rsidRPr="001140C5">
        <w:lastRenderedPageBreak/>
        <w:t>Záväzné parametre:</w:t>
      </w:r>
    </w:p>
    <w:p w14:paraId="16B9B456" w14:textId="77777777" w:rsidR="00DC2534" w:rsidRPr="001140C5" w:rsidRDefault="00DC2534" w:rsidP="00DC2534">
      <w:pPr>
        <w:tabs>
          <w:tab w:val="left" w:pos="3544"/>
        </w:tabs>
        <w:spacing w:after="0"/>
      </w:pPr>
      <w:r w:rsidRPr="001140C5">
        <w:t>Šírka vozovky medzi zvodidlami:</w:t>
      </w:r>
      <w:r w:rsidRPr="001140C5">
        <w:tab/>
      </w:r>
      <w:r w:rsidRPr="001140C5">
        <w:tab/>
      </w:r>
      <w:r w:rsidRPr="001140C5">
        <w:tab/>
        <w:t>podľa parametrov prevádzanej komunikácie</w:t>
      </w:r>
    </w:p>
    <w:p w14:paraId="6D480954" w14:textId="77777777" w:rsidR="00DC2534" w:rsidRPr="001140C5" w:rsidRDefault="00DC2534" w:rsidP="00DC2534">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Voľná výška pod mostom a svetlosť mosta:</w:t>
      </w:r>
      <w:r w:rsidRPr="001140C5">
        <w:rPr>
          <w:spacing w:val="6"/>
        </w:rPr>
        <w:tab/>
      </w:r>
      <w:r w:rsidRPr="001140C5">
        <w:rPr>
          <w:spacing w:val="6"/>
        </w:rPr>
        <w:tab/>
        <w:t>podľa parametrov migračného koridoru</w:t>
      </w:r>
    </w:p>
    <w:p w14:paraId="7F9ABD4B" w14:textId="77777777" w:rsidR="00DC2534" w:rsidRPr="001140C5" w:rsidRDefault="00DC2534" w:rsidP="00DC2534">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6E5CE818" w14:textId="77777777" w:rsidR="00DC2534" w:rsidRPr="001140C5" w:rsidRDefault="00DC2534" w:rsidP="00DC2534">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7D40D8AD" w14:textId="77777777" w:rsidR="00DC2534" w:rsidRPr="001140C5" w:rsidRDefault="00DC2534" w:rsidP="00DC2534">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14:paraId="3BC55DB5" w14:textId="77777777" w:rsidR="00DC2534" w:rsidRPr="001140C5" w:rsidRDefault="00DC2534" w:rsidP="00DC2534">
      <w:pPr>
        <w:spacing w:after="0"/>
      </w:pPr>
      <w:r w:rsidRPr="001140C5">
        <w:t>Smerové a výškové vedenie:</w:t>
      </w:r>
      <w:r w:rsidRPr="001140C5">
        <w:tab/>
      </w:r>
      <w:r w:rsidRPr="001140C5">
        <w:tab/>
      </w:r>
      <w:r w:rsidRPr="001140C5">
        <w:tab/>
        <w:t>podľa parametrov prevádzanej komunikácie</w:t>
      </w:r>
    </w:p>
    <w:p w14:paraId="1DA8C225" w14:textId="77777777" w:rsidR="00E90075" w:rsidRPr="001140C5" w:rsidRDefault="00E90075" w:rsidP="008A6EE0">
      <w:pPr>
        <w:rPr>
          <w:b/>
          <w:u w:val="single"/>
          <w:lang w:eastAsia="sk-SK"/>
        </w:rPr>
      </w:pPr>
    </w:p>
    <w:p w14:paraId="6E2CD3AA" w14:textId="77777777" w:rsidR="008A6EE0" w:rsidRPr="001140C5" w:rsidRDefault="008A6EE0" w:rsidP="00960D6F">
      <w:pPr>
        <w:pStyle w:val="Nadpis2"/>
        <w:ind w:left="426" w:hanging="426"/>
        <w:rPr>
          <w:rFonts w:cs="Arial"/>
        </w:rPr>
      </w:pPr>
      <w:bookmarkStart w:id="187" w:name="_Toc167275842"/>
      <w:r w:rsidRPr="001140C5">
        <w:rPr>
          <w:rFonts w:cs="Arial"/>
        </w:rPr>
        <w:t>210-00</w:t>
      </w:r>
      <w:r w:rsidRPr="001140C5">
        <w:rPr>
          <w:rFonts w:cs="Arial"/>
        </w:rPr>
        <w:tab/>
        <w:t>Most na preložke cesty I/11 v km 0,298</w:t>
      </w:r>
      <w:bookmarkEnd w:id="187"/>
    </w:p>
    <w:p w14:paraId="48C112E0"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4A42872" w14:textId="77777777" w:rsidR="00DC2534" w:rsidRPr="001140C5" w:rsidRDefault="00DC2534" w:rsidP="00EF1FC3">
      <w:pPr>
        <w:spacing w:after="0"/>
      </w:pPr>
      <w:r w:rsidRPr="001140C5">
        <w:t>Záväzné parametre:</w:t>
      </w:r>
    </w:p>
    <w:p w14:paraId="58B0942D" w14:textId="77777777" w:rsidR="00DC2534" w:rsidRPr="001140C5" w:rsidRDefault="00DC2534" w:rsidP="00DC2534">
      <w:pPr>
        <w:tabs>
          <w:tab w:val="left" w:pos="3544"/>
        </w:tabs>
        <w:spacing w:after="0"/>
      </w:pPr>
      <w:r w:rsidRPr="001140C5">
        <w:t>Šírka vozovky medzi zvodidlami:</w:t>
      </w:r>
      <w:r w:rsidRPr="001140C5">
        <w:tab/>
      </w:r>
      <w:r w:rsidRPr="001140C5">
        <w:tab/>
      </w:r>
      <w:r w:rsidRPr="001140C5">
        <w:tab/>
        <w:t>podľa parametrov prevádzanej komunikácie</w:t>
      </w:r>
    </w:p>
    <w:p w14:paraId="09315872" w14:textId="77777777" w:rsidR="005144EB" w:rsidRPr="001140C5" w:rsidRDefault="005144EB" w:rsidP="005144EB">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Voľná výška pod mostom a svetlosť mosta:</w:t>
      </w:r>
      <w:r w:rsidRPr="001140C5">
        <w:rPr>
          <w:spacing w:val="6"/>
        </w:rPr>
        <w:tab/>
      </w:r>
      <w:r w:rsidRPr="001140C5">
        <w:rPr>
          <w:spacing w:val="6"/>
        </w:rPr>
        <w:tab/>
        <w:t>podľa parametrov migračného koridoru</w:t>
      </w:r>
    </w:p>
    <w:p w14:paraId="451AB593" w14:textId="77777777" w:rsidR="00DC2534" w:rsidRPr="001140C5" w:rsidRDefault="00DC2534" w:rsidP="00DC2534">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2CB4B008" w14:textId="77777777" w:rsidR="00DC2534" w:rsidRPr="001140C5" w:rsidRDefault="00DC2534" w:rsidP="00DC2534">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2AD1DE67" w14:textId="77777777" w:rsidR="00DC2534" w:rsidRPr="001140C5" w:rsidRDefault="00DC2534" w:rsidP="00DC2534">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14:paraId="504DD16F" w14:textId="77777777" w:rsidR="00DC2534" w:rsidRPr="001140C5" w:rsidRDefault="00DC2534" w:rsidP="00DC2534">
      <w:pPr>
        <w:spacing w:after="0"/>
      </w:pPr>
      <w:r w:rsidRPr="001140C5">
        <w:t>Smerové a výškové vedenie:</w:t>
      </w:r>
      <w:r w:rsidRPr="001140C5">
        <w:tab/>
      </w:r>
      <w:r w:rsidRPr="001140C5">
        <w:tab/>
      </w:r>
      <w:r w:rsidRPr="001140C5">
        <w:tab/>
        <w:t>podľa parametrov prevádzanej komunikácie</w:t>
      </w:r>
    </w:p>
    <w:p w14:paraId="54687C1F" w14:textId="77777777" w:rsidR="00E90075" w:rsidRPr="001140C5" w:rsidRDefault="00E90075" w:rsidP="008A6EE0">
      <w:pPr>
        <w:rPr>
          <w:b/>
          <w:u w:val="single"/>
          <w:lang w:eastAsia="sk-SK"/>
        </w:rPr>
      </w:pPr>
    </w:p>
    <w:p w14:paraId="476E8136" w14:textId="77777777" w:rsidR="008A6EE0" w:rsidRPr="001140C5" w:rsidRDefault="008A6EE0" w:rsidP="00960D6F">
      <w:pPr>
        <w:pStyle w:val="Nadpis2"/>
        <w:ind w:left="426" w:hanging="426"/>
        <w:rPr>
          <w:rFonts w:cs="Arial"/>
        </w:rPr>
      </w:pPr>
      <w:bookmarkStart w:id="188" w:name="_Toc167275843"/>
      <w:r w:rsidRPr="001140C5">
        <w:rPr>
          <w:rFonts w:cs="Arial"/>
        </w:rPr>
        <w:t>211-00 Úpravy mosta ident.č. M2367 na ceste I/11</w:t>
      </w:r>
      <w:bookmarkEnd w:id="188"/>
    </w:p>
    <w:p w14:paraId="755FC72F"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316E86B" w14:textId="77777777" w:rsidR="005144EB" w:rsidRPr="001140C5" w:rsidRDefault="005144EB" w:rsidP="00EF1FC3">
      <w:pPr>
        <w:spacing w:after="0"/>
      </w:pPr>
      <w:r w:rsidRPr="001140C5">
        <w:t>Záväzné parametre:</w:t>
      </w:r>
    </w:p>
    <w:p w14:paraId="60DF2829" w14:textId="77777777" w:rsidR="005144EB" w:rsidRPr="001140C5" w:rsidRDefault="005144EB" w:rsidP="005144EB">
      <w:pPr>
        <w:tabs>
          <w:tab w:val="left" w:pos="3544"/>
        </w:tabs>
        <w:spacing w:after="0"/>
      </w:pPr>
      <w:r w:rsidRPr="001140C5">
        <w:t>Šírka vozovky medzi zvodidlami:</w:t>
      </w:r>
      <w:r w:rsidRPr="001140C5">
        <w:tab/>
      </w:r>
      <w:r w:rsidRPr="001140C5">
        <w:tab/>
      </w:r>
      <w:r w:rsidRPr="001140C5">
        <w:tab/>
        <w:t>podľa parametrov prevádzanej komunikácie</w:t>
      </w:r>
    </w:p>
    <w:p w14:paraId="6C149E2F" w14:textId="77777777" w:rsidR="005144EB" w:rsidRPr="001140C5" w:rsidRDefault="005144EB" w:rsidP="005144EB">
      <w:pPr>
        <w:tabs>
          <w:tab w:val="left" w:pos="3544"/>
        </w:tabs>
        <w:spacing w:after="0"/>
      </w:pPr>
      <w:r w:rsidRPr="001140C5">
        <w:t>Voľná výška nad tokom:</w:t>
      </w:r>
      <w:r w:rsidRPr="001140C5">
        <w:tab/>
      </w:r>
      <w:r w:rsidRPr="001140C5">
        <w:tab/>
      </w:r>
      <w:r w:rsidRPr="001140C5">
        <w:tab/>
        <w:t xml:space="preserve">Q100 + min </w:t>
      </w:r>
      <w:r w:rsidR="00173437" w:rsidRPr="001140C5">
        <w:t>0,</w:t>
      </w:r>
      <w:r w:rsidRPr="001140C5">
        <w:t>5m</w:t>
      </w:r>
    </w:p>
    <w:p w14:paraId="6E05637D" w14:textId="77777777" w:rsidR="005144EB" w:rsidRPr="001140C5" w:rsidRDefault="005144EB" w:rsidP="005144EB">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5FC69A56" w14:textId="77777777" w:rsidR="005144EB" w:rsidRPr="001140C5" w:rsidRDefault="005144EB" w:rsidP="005144EB">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611BACAF" w14:textId="77777777" w:rsidR="005144EB" w:rsidRPr="001140C5" w:rsidRDefault="005144EB" w:rsidP="005144EB">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14:paraId="7DBC8E70" w14:textId="77777777" w:rsidR="005144EB" w:rsidRPr="001140C5" w:rsidRDefault="005144EB" w:rsidP="005144EB">
      <w:pPr>
        <w:spacing w:after="0"/>
      </w:pPr>
      <w:r w:rsidRPr="001140C5">
        <w:t>Smerové a výškové vedenie:</w:t>
      </w:r>
      <w:r w:rsidRPr="001140C5">
        <w:tab/>
      </w:r>
      <w:r w:rsidRPr="001140C5">
        <w:tab/>
      </w:r>
      <w:r w:rsidRPr="001140C5">
        <w:tab/>
        <w:t>podľa parametrov prevádzanej komunikácie</w:t>
      </w:r>
    </w:p>
    <w:p w14:paraId="45B148DC" w14:textId="77777777" w:rsidR="00E90075" w:rsidRPr="001140C5" w:rsidRDefault="00E90075" w:rsidP="008A6EE0">
      <w:pPr>
        <w:rPr>
          <w:b/>
          <w:u w:val="single"/>
          <w:lang w:eastAsia="sk-SK"/>
        </w:rPr>
      </w:pPr>
    </w:p>
    <w:p w14:paraId="3D450899" w14:textId="77777777" w:rsidR="008A6EE0" w:rsidRPr="001140C5" w:rsidRDefault="008A6EE0" w:rsidP="00960D6F">
      <w:pPr>
        <w:pStyle w:val="Nadpis2"/>
        <w:ind w:left="426" w:hanging="426"/>
        <w:rPr>
          <w:rFonts w:cs="Arial"/>
        </w:rPr>
      </w:pPr>
      <w:bookmarkStart w:id="189" w:name="_Toc167275844"/>
      <w:r w:rsidRPr="001140C5">
        <w:rPr>
          <w:rFonts w:cs="Arial"/>
        </w:rPr>
        <w:lastRenderedPageBreak/>
        <w:t>212-00</w:t>
      </w:r>
      <w:r w:rsidRPr="001140C5">
        <w:rPr>
          <w:rFonts w:cs="Arial"/>
        </w:rPr>
        <w:tab/>
        <w:t>Most na preložke cesty I/11 v km 0,700 (ident. č. M1812)</w:t>
      </w:r>
      <w:bookmarkEnd w:id="189"/>
    </w:p>
    <w:p w14:paraId="1C67A5E8"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8657C8E" w14:textId="77777777" w:rsidR="005144EB" w:rsidRPr="001140C5" w:rsidRDefault="005144EB" w:rsidP="00EF1FC3">
      <w:pPr>
        <w:spacing w:after="0"/>
      </w:pPr>
      <w:r w:rsidRPr="001140C5">
        <w:t>Záväzné parametre:</w:t>
      </w:r>
    </w:p>
    <w:p w14:paraId="68683EF5" w14:textId="77777777" w:rsidR="005144EB" w:rsidRPr="001140C5" w:rsidRDefault="005144EB" w:rsidP="005144EB">
      <w:pPr>
        <w:tabs>
          <w:tab w:val="left" w:pos="3544"/>
        </w:tabs>
        <w:spacing w:after="0"/>
      </w:pPr>
      <w:r w:rsidRPr="001140C5">
        <w:t>Šírka vozovky medzi zvodidlami:</w:t>
      </w:r>
      <w:r w:rsidRPr="001140C5">
        <w:tab/>
      </w:r>
      <w:r w:rsidRPr="001140C5">
        <w:tab/>
      </w:r>
      <w:r w:rsidRPr="001140C5">
        <w:tab/>
        <w:t>podľa parametrov prevádzanej komunikácie</w:t>
      </w:r>
    </w:p>
    <w:p w14:paraId="02442216" w14:textId="77777777" w:rsidR="005144EB" w:rsidRPr="001140C5" w:rsidRDefault="005144EB" w:rsidP="005144EB">
      <w:pPr>
        <w:tabs>
          <w:tab w:val="left" w:pos="3544"/>
        </w:tabs>
        <w:spacing w:after="0"/>
      </w:pPr>
      <w:r w:rsidRPr="001140C5">
        <w:t>Voľná výška nad tokom:</w:t>
      </w:r>
      <w:r w:rsidRPr="001140C5">
        <w:tab/>
      </w:r>
      <w:r w:rsidRPr="001140C5">
        <w:tab/>
      </w:r>
      <w:r w:rsidRPr="001140C5">
        <w:tab/>
        <w:t xml:space="preserve">Q100 + min </w:t>
      </w:r>
      <w:r w:rsidR="00173437" w:rsidRPr="001140C5">
        <w:t>0,</w:t>
      </w:r>
      <w:r w:rsidRPr="001140C5">
        <w:t>5m</w:t>
      </w:r>
    </w:p>
    <w:p w14:paraId="0ADC5ABF" w14:textId="77777777" w:rsidR="005144EB" w:rsidRPr="001140C5" w:rsidRDefault="005144EB" w:rsidP="005144EB">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42920012" w14:textId="77777777" w:rsidR="005144EB" w:rsidRPr="001140C5" w:rsidRDefault="005144EB" w:rsidP="005144EB">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76198339" w14:textId="77777777" w:rsidR="005144EB" w:rsidRPr="001140C5" w:rsidRDefault="005144EB" w:rsidP="005144EB">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14:paraId="4BCC2AAD" w14:textId="77777777" w:rsidR="005144EB" w:rsidRPr="001140C5" w:rsidRDefault="005144EB" w:rsidP="005144EB">
      <w:pPr>
        <w:spacing w:after="0"/>
      </w:pPr>
      <w:r w:rsidRPr="001140C5">
        <w:t>Smerové a výškové vedenie:</w:t>
      </w:r>
      <w:r w:rsidRPr="001140C5">
        <w:tab/>
      </w:r>
      <w:r w:rsidRPr="001140C5">
        <w:tab/>
      </w:r>
      <w:r w:rsidRPr="001140C5">
        <w:tab/>
        <w:t>podľa parametrov prevádzanej komunikácie</w:t>
      </w:r>
    </w:p>
    <w:p w14:paraId="728E0A2F" w14:textId="77777777" w:rsidR="00E90075" w:rsidRPr="001140C5" w:rsidRDefault="00E90075" w:rsidP="008A6EE0">
      <w:pPr>
        <w:rPr>
          <w:b/>
          <w:u w:val="single"/>
          <w:lang w:val="en-GB" w:eastAsia="sk-SK"/>
        </w:rPr>
      </w:pPr>
    </w:p>
    <w:p w14:paraId="4E299706" w14:textId="77777777" w:rsidR="008A6EE0" w:rsidRPr="001140C5" w:rsidRDefault="008A6EE0" w:rsidP="00960D6F">
      <w:pPr>
        <w:pStyle w:val="Nadpis2"/>
        <w:ind w:left="426" w:hanging="426"/>
        <w:rPr>
          <w:rFonts w:cs="Arial"/>
        </w:rPr>
      </w:pPr>
      <w:bookmarkStart w:id="190" w:name="_Toc167275845"/>
      <w:r w:rsidRPr="001140C5">
        <w:rPr>
          <w:rFonts w:cs="Arial"/>
        </w:rPr>
        <w:t>212-01</w:t>
      </w:r>
      <w:r w:rsidRPr="001140C5">
        <w:rPr>
          <w:rFonts w:cs="Arial"/>
        </w:rPr>
        <w:tab/>
        <w:t>Demolácia existujúceho mosta ident. Č. M1812 na ceste I/11</w:t>
      </w:r>
      <w:bookmarkEnd w:id="190"/>
    </w:p>
    <w:p w14:paraId="2C939507"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F711A79" w14:textId="77777777" w:rsidR="008A6EE0" w:rsidRPr="001140C5" w:rsidRDefault="008A6EE0" w:rsidP="00960D6F">
      <w:pPr>
        <w:pStyle w:val="Nadpis2"/>
        <w:ind w:left="426" w:hanging="426"/>
        <w:rPr>
          <w:rFonts w:cs="Arial"/>
        </w:rPr>
      </w:pPr>
      <w:bookmarkStart w:id="191" w:name="_Toc167275846"/>
      <w:r w:rsidRPr="001140C5">
        <w:rPr>
          <w:rFonts w:cs="Arial"/>
        </w:rPr>
        <w:t>220-01</w:t>
      </w:r>
      <w:r w:rsidRPr="001140C5">
        <w:rPr>
          <w:rFonts w:cs="Arial"/>
        </w:rPr>
        <w:tab/>
        <w:t>Demolácia budovy p.č. 1625/1</w:t>
      </w:r>
      <w:bookmarkEnd w:id="191"/>
    </w:p>
    <w:p w14:paraId="31119343"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3510F41" w14:textId="77777777" w:rsidR="003E2FC6" w:rsidRPr="001140C5" w:rsidRDefault="003E2FC6" w:rsidP="00914D2F">
      <w:r w:rsidRPr="001140C5">
        <w:t>Bude príloha so spresnením. Maja zemiaková doplní.</w:t>
      </w:r>
    </w:p>
    <w:p w14:paraId="67ACFAF2" w14:textId="77777777" w:rsidR="008A6EE0" w:rsidRPr="001140C5" w:rsidRDefault="008A6EE0" w:rsidP="00960D6F">
      <w:pPr>
        <w:pStyle w:val="Nadpis2"/>
        <w:ind w:left="426" w:hanging="426"/>
        <w:rPr>
          <w:rFonts w:cs="Arial"/>
        </w:rPr>
      </w:pPr>
      <w:bookmarkStart w:id="192" w:name="_Toc167275847"/>
      <w:r w:rsidRPr="001140C5">
        <w:rPr>
          <w:rFonts w:cs="Arial"/>
        </w:rPr>
        <w:t>220-02</w:t>
      </w:r>
      <w:r w:rsidRPr="001140C5">
        <w:rPr>
          <w:rFonts w:cs="Arial"/>
        </w:rPr>
        <w:tab/>
        <w:t>Demolácia budovy p.č. 1629</w:t>
      </w:r>
      <w:bookmarkEnd w:id="192"/>
    </w:p>
    <w:p w14:paraId="72240674"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3987FC1" w14:textId="77777777" w:rsidR="008A6EE0" w:rsidRPr="001140C5" w:rsidRDefault="008A6EE0" w:rsidP="00960D6F">
      <w:pPr>
        <w:pStyle w:val="Nadpis2"/>
        <w:ind w:left="426" w:hanging="426"/>
        <w:rPr>
          <w:rFonts w:cs="Arial"/>
        </w:rPr>
      </w:pPr>
      <w:bookmarkStart w:id="193" w:name="_Toc167275848"/>
      <w:r w:rsidRPr="001140C5">
        <w:rPr>
          <w:rFonts w:cs="Arial"/>
        </w:rPr>
        <w:t>220-03</w:t>
      </w:r>
      <w:r w:rsidRPr="001140C5">
        <w:rPr>
          <w:rFonts w:cs="Arial"/>
        </w:rPr>
        <w:tab/>
        <w:t>Demolácia budovy 1632/3; 1633/3</w:t>
      </w:r>
      <w:bookmarkEnd w:id="193"/>
    </w:p>
    <w:p w14:paraId="7C69E4D4"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DF70D16" w14:textId="77777777" w:rsidR="008A6EE0" w:rsidRPr="001140C5" w:rsidRDefault="008A6EE0" w:rsidP="00960D6F">
      <w:pPr>
        <w:pStyle w:val="Nadpis2"/>
        <w:ind w:left="426" w:hanging="426"/>
        <w:rPr>
          <w:rFonts w:cs="Arial"/>
        </w:rPr>
      </w:pPr>
      <w:bookmarkStart w:id="194" w:name="_Toc167275849"/>
      <w:r w:rsidRPr="001140C5">
        <w:rPr>
          <w:rFonts w:cs="Arial"/>
        </w:rPr>
        <w:t>220-04</w:t>
      </w:r>
      <w:r w:rsidRPr="001140C5">
        <w:rPr>
          <w:rFonts w:cs="Arial"/>
        </w:rPr>
        <w:tab/>
        <w:t>Demolácia budovy p.č. 1848/1; 1849</w:t>
      </w:r>
      <w:bookmarkEnd w:id="194"/>
    </w:p>
    <w:p w14:paraId="49BDCE7F"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B6096F2" w14:textId="77777777" w:rsidR="00E90075" w:rsidRPr="001140C5" w:rsidRDefault="00E90075" w:rsidP="008A6EE0">
      <w:pPr>
        <w:rPr>
          <w:b/>
          <w:u w:val="single"/>
          <w:lang w:eastAsia="sk-SK"/>
        </w:rPr>
      </w:pPr>
    </w:p>
    <w:p w14:paraId="738BB18E" w14:textId="77777777" w:rsidR="008A6EE0" w:rsidRPr="001140C5" w:rsidRDefault="008A6EE0" w:rsidP="00960D6F">
      <w:pPr>
        <w:pStyle w:val="Nadpis2"/>
        <w:ind w:left="426" w:hanging="426"/>
        <w:rPr>
          <w:rFonts w:cs="Arial"/>
        </w:rPr>
      </w:pPr>
      <w:bookmarkStart w:id="195" w:name="_Toc167275850"/>
      <w:r w:rsidRPr="001140C5">
        <w:rPr>
          <w:rFonts w:cs="Arial"/>
        </w:rPr>
        <w:t>220-05</w:t>
      </w:r>
      <w:r w:rsidRPr="001140C5">
        <w:rPr>
          <w:rFonts w:cs="Arial"/>
        </w:rPr>
        <w:tab/>
        <w:t>Demolácia budovy pč. 2393</w:t>
      </w:r>
      <w:bookmarkEnd w:id="195"/>
    </w:p>
    <w:p w14:paraId="5127874D"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F4CF917" w14:textId="77777777" w:rsidR="008A6EE0" w:rsidRPr="001140C5" w:rsidRDefault="008A6EE0" w:rsidP="00960D6F">
      <w:pPr>
        <w:pStyle w:val="Nadpis2"/>
        <w:ind w:left="426" w:hanging="426"/>
        <w:rPr>
          <w:rFonts w:cs="Arial"/>
        </w:rPr>
      </w:pPr>
      <w:bookmarkStart w:id="196" w:name="_Toc167275851"/>
      <w:r w:rsidRPr="001140C5">
        <w:rPr>
          <w:rFonts w:cs="Arial"/>
        </w:rPr>
        <w:t>220-06</w:t>
      </w:r>
      <w:r w:rsidRPr="001140C5">
        <w:rPr>
          <w:rFonts w:cs="Arial"/>
        </w:rPr>
        <w:tab/>
        <w:t>Demolácia budovy p.č. 1565; 1566; 1563/2</w:t>
      </w:r>
      <w:bookmarkEnd w:id="196"/>
    </w:p>
    <w:p w14:paraId="16FCAF24"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96A90B6" w14:textId="77777777" w:rsidR="008A6EE0" w:rsidRPr="001140C5" w:rsidRDefault="008A6EE0" w:rsidP="00960D6F">
      <w:pPr>
        <w:pStyle w:val="Nadpis2"/>
        <w:ind w:left="426" w:hanging="426"/>
        <w:rPr>
          <w:rFonts w:cs="Arial"/>
        </w:rPr>
      </w:pPr>
      <w:bookmarkStart w:id="197" w:name="_Toc167275852"/>
      <w:r w:rsidRPr="001140C5">
        <w:rPr>
          <w:rFonts w:cs="Arial"/>
        </w:rPr>
        <w:t>220-07</w:t>
      </w:r>
      <w:r w:rsidRPr="001140C5">
        <w:rPr>
          <w:rFonts w:cs="Arial"/>
        </w:rPr>
        <w:tab/>
        <w:t>Demolácia garáže pri portáli tunela Horelica</w:t>
      </w:r>
      <w:bookmarkEnd w:id="197"/>
    </w:p>
    <w:p w14:paraId="483E6697"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D88AA0A" w14:textId="77777777" w:rsidR="008A6EE0" w:rsidRPr="001140C5" w:rsidRDefault="008A6EE0" w:rsidP="00960D6F">
      <w:pPr>
        <w:pStyle w:val="Nadpis2"/>
        <w:ind w:left="426" w:hanging="426"/>
        <w:rPr>
          <w:rFonts w:cs="Arial"/>
        </w:rPr>
      </w:pPr>
      <w:bookmarkStart w:id="198" w:name="_Toc167275853"/>
      <w:r w:rsidRPr="001140C5">
        <w:rPr>
          <w:rFonts w:cs="Arial"/>
        </w:rPr>
        <w:t>220-08</w:t>
      </w:r>
      <w:r w:rsidRPr="001140C5">
        <w:rPr>
          <w:rFonts w:cs="Arial"/>
        </w:rPr>
        <w:tab/>
        <w:t>Demolácia budovy p.č. 10134</w:t>
      </w:r>
      <w:bookmarkEnd w:id="198"/>
    </w:p>
    <w:p w14:paraId="6EF01F97"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C7767FD" w14:textId="77777777" w:rsidR="008A6EE0" w:rsidRPr="001140C5" w:rsidRDefault="008A6EE0" w:rsidP="00960D6F">
      <w:pPr>
        <w:pStyle w:val="Nadpis2"/>
        <w:ind w:left="426" w:hanging="426"/>
        <w:rPr>
          <w:rFonts w:cs="Arial"/>
        </w:rPr>
      </w:pPr>
      <w:bookmarkStart w:id="199" w:name="_Toc167275854"/>
      <w:r w:rsidRPr="001140C5">
        <w:rPr>
          <w:rFonts w:cs="Arial"/>
        </w:rPr>
        <w:t>220-09</w:t>
      </w:r>
      <w:r w:rsidRPr="001140C5">
        <w:rPr>
          <w:rFonts w:cs="Arial"/>
        </w:rPr>
        <w:tab/>
        <w:t>Demolácia budovy p</w:t>
      </w:r>
      <w:r w:rsidR="0096630F" w:rsidRPr="001140C5">
        <w:rPr>
          <w:rFonts w:cs="Arial"/>
        </w:rPr>
        <w:t>.</w:t>
      </w:r>
      <w:r w:rsidRPr="001140C5">
        <w:rPr>
          <w:rFonts w:cs="Arial"/>
        </w:rPr>
        <w:t>č. 10140</w:t>
      </w:r>
      <w:bookmarkEnd w:id="199"/>
    </w:p>
    <w:p w14:paraId="2BDD1AAC"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2612F03" w14:textId="77777777" w:rsidR="008A6EE0" w:rsidRPr="001140C5" w:rsidRDefault="008A6EE0" w:rsidP="00960D6F">
      <w:pPr>
        <w:pStyle w:val="Nadpis2"/>
        <w:ind w:left="426" w:hanging="426"/>
        <w:rPr>
          <w:rFonts w:cs="Arial"/>
        </w:rPr>
      </w:pPr>
      <w:bookmarkStart w:id="200" w:name="_Toc167275855"/>
      <w:r w:rsidRPr="001140C5">
        <w:rPr>
          <w:rFonts w:cs="Arial"/>
        </w:rPr>
        <w:t>220-10</w:t>
      </w:r>
      <w:r w:rsidRPr="001140C5">
        <w:rPr>
          <w:rFonts w:cs="Arial"/>
        </w:rPr>
        <w:tab/>
        <w:t>Demolácia budovy p</w:t>
      </w:r>
      <w:r w:rsidR="0096630F" w:rsidRPr="001140C5">
        <w:rPr>
          <w:rFonts w:cs="Arial"/>
        </w:rPr>
        <w:t>.</w:t>
      </w:r>
      <w:r w:rsidRPr="001140C5">
        <w:rPr>
          <w:rFonts w:cs="Arial"/>
        </w:rPr>
        <w:t>č. 10079</w:t>
      </w:r>
      <w:bookmarkEnd w:id="200"/>
    </w:p>
    <w:p w14:paraId="3555428F"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0193BC4" w14:textId="77777777" w:rsidR="0096630F" w:rsidRPr="001140C5" w:rsidRDefault="0096630F" w:rsidP="00960D6F">
      <w:pPr>
        <w:pStyle w:val="Nadpis2"/>
        <w:ind w:left="426" w:hanging="426"/>
        <w:rPr>
          <w:rFonts w:cs="Arial"/>
        </w:rPr>
      </w:pPr>
      <w:bookmarkStart w:id="201" w:name="_Toc167275856"/>
      <w:r w:rsidRPr="001140C5">
        <w:rPr>
          <w:rFonts w:cs="Arial"/>
        </w:rPr>
        <w:t>220-11</w:t>
      </w:r>
      <w:r w:rsidRPr="001140C5">
        <w:rPr>
          <w:rFonts w:cs="Arial"/>
        </w:rPr>
        <w:tab/>
        <w:t>Demolácia budovy p.č. 10077</w:t>
      </w:r>
      <w:bookmarkEnd w:id="201"/>
    </w:p>
    <w:p w14:paraId="2316995C"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5FA89F1" w14:textId="77777777" w:rsidR="0048068F" w:rsidRPr="001140C5" w:rsidRDefault="0048068F" w:rsidP="0096630F">
      <w:pPr>
        <w:rPr>
          <w:b/>
          <w:u w:val="single"/>
          <w:lang w:eastAsia="sk-SK"/>
        </w:rPr>
      </w:pPr>
    </w:p>
    <w:p w14:paraId="378AB413" w14:textId="77777777" w:rsidR="0096630F" w:rsidRPr="001140C5" w:rsidRDefault="0096630F" w:rsidP="00960D6F">
      <w:pPr>
        <w:pStyle w:val="Nadpis2"/>
        <w:ind w:left="426" w:hanging="426"/>
        <w:rPr>
          <w:rFonts w:cs="Arial"/>
        </w:rPr>
      </w:pPr>
      <w:bookmarkStart w:id="202" w:name="_Toc167275857"/>
      <w:r w:rsidRPr="001140C5">
        <w:rPr>
          <w:rFonts w:cs="Arial"/>
        </w:rPr>
        <w:lastRenderedPageBreak/>
        <w:t>220-12</w:t>
      </w:r>
      <w:r w:rsidRPr="001140C5">
        <w:rPr>
          <w:rFonts w:cs="Arial"/>
        </w:rPr>
        <w:tab/>
        <w:t>Demolácia budovy p.č. 10075</w:t>
      </w:r>
      <w:bookmarkEnd w:id="202"/>
    </w:p>
    <w:p w14:paraId="5F2B085B"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926F662" w14:textId="77777777" w:rsidR="0096630F" w:rsidRPr="001140C5" w:rsidRDefault="0096630F" w:rsidP="00960D6F">
      <w:pPr>
        <w:pStyle w:val="Nadpis2"/>
        <w:ind w:left="426" w:hanging="426"/>
        <w:rPr>
          <w:rFonts w:cs="Arial"/>
        </w:rPr>
      </w:pPr>
      <w:bookmarkStart w:id="203" w:name="_Toc51247876"/>
      <w:bookmarkStart w:id="204" w:name="_Toc167275858"/>
      <w:r w:rsidRPr="001140C5">
        <w:rPr>
          <w:rFonts w:cs="Arial"/>
        </w:rPr>
        <w:t>220-13 Demolácia budovy p.č. 1854/1; 1855</w:t>
      </w:r>
      <w:bookmarkEnd w:id="203"/>
      <w:bookmarkEnd w:id="204"/>
    </w:p>
    <w:p w14:paraId="36C6CAF8"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5BBFBC1" w14:textId="77777777" w:rsidR="00D2183C" w:rsidRPr="001140C5" w:rsidRDefault="00D2183C" w:rsidP="00960D6F">
      <w:pPr>
        <w:pStyle w:val="Nadpis2"/>
        <w:ind w:left="426" w:hanging="426"/>
        <w:rPr>
          <w:rFonts w:cs="Arial"/>
        </w:rPr>
      </w:pPr>
      <w:bookmarkStart w:id="205" w:name="_Toc167275859"/>
      <w:r w:rsidRPr="001140C5">
        <w:rPr>
          <w:rFonts w:cs="Arial"/>
        </w:rPr>
        <w:t>221-01</w:t>
      </w:r>
      <w:r w:rsidRPr="001140C5">
        <w:rPr>
          <w:rFonts w:cs="Arial"/>
        </w:rPr>
        <w:tab/>
        <w:t>Zaslepenie existujúcej cesty v km 33,348</w:t>
      </w:r>
      <w:bookmarkEnd w:id="205"/>
    </w:p>
    <w:p w14:paraId="47B608BC"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E2EC3CA" w14:textId="77777777" w:rsidR="00D2183C" w:rsidRPr="001140C5" w:rsidRDefault="00D2183C" w:rsidP="00960D6F">
      <w:pPr>
        <w:pStyle w:val="Nadpis2"/>
        <w:ind w:left="426" w:hanging="426"/>
        <w:rPr>
          <w:rFonts w:cs="Arial"/>
        </w:rPr>
      </w:pPr>
      <w:bookmarkStart w:id="206" w:name="_Toc167275860"/>
      <w:r w:rsidRPr="001140C5">
        <w:rPr>
          <w:rFonts w:cs="Arial"/>
        </w:rPr>
        <w:t>222-01</w:t>
      </w:r>
      <w:r w:rsidRPr="001140C5">
        <w:rPr>
          <w:rFonts w:cs="Arial"/>
        </w:rPr>
        <w:tab/>
        <w:t>Demolácia kotevného poľa</w:t>
      </w:r>
      <w:bookmarkEnd w:id="206"/>
    </w:p>
    <w:p w14:paraId="3319DF85"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3B3A547" w14:textId="77777777" w:rsidR="00D2183C" w:rsidRPr="001140C5" w:rsidRDefault="00D2183C" w:rsidP="00960D6F">
      <w:pPr>
        <w:pStyle w:val="Nadpis2"/>
        <w:ind w:left="426" w:hanging="426"/>
        <w:rPr>
          <w:rFonts w:cs="Arial"/>
        </w:rPr>
      </w:pPr>
      <w:bookmarkStart w:id="207" w:name="_Toc167275861"/>
      <w:r w:rsidRPr="001140C5">
        <w:rPr>
          <w:rFonts w:cs="Arial"/>
        </w:rPr>
        <w:t>222-02</w:t>
      </w:r>
      <w:r w:rsidRPr="001140C5">
        <w:rPr>
          <w:rFonts w:cs="Arial"/>
        </w:rPr>
        <w:tab/>
        <w:t>Demolácia zarubného múra v km 35,244 - 35,353</w:t>
      </w:r>
      <w:bookmarkEnd w:id="207"/>
    </w:p>
    <w:p w14:paraId="2DD8706F"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88379A1" w14:textId="77777777" w:rsidR="00D2183C" w:rsidRPr="001140C5" w:rsidRDefault="00D2183C" w:rsidP="00960D6F">
      <w:pPr>
        <w:pStyle w:val="Nadpis2"/>
        <w:ind w:left="426" w:hanging="426"/>
        <w:rPr>
          <w:rFonts w:cs="Arial"/>
        </w:rPr>
      </w:pPr>
      <w:bookmarkStart w:id="208" w:name="_Toc167275862"/>
      <w:r w:rsidRPr="001140C5">
        <w:rPr>
          <w:rFonts w:cs="Arial"/>
        </w:rPr>
        <w:t>222-03</w:t>
      </w:r>
      <w:r w:rsidRPr="001140C5">
        <w:rPr>
          <w:rFonts w:cs="Arial"/>
        </w:rPr>
        <w:tab/>
        <w:t>Demolácia klincovanej steny v km 35,261 - 35,345</w:t>
      </w:r>
      <w:bookmarkEnd w:id="208"/>
    </w:p>
    <w:p w14:paraId="16DDFFD0"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34D74DA" w14:textId="77777777" w:rsidR="00D2183C" w:rsidRPr="001140C5" w:rsidRDefault="00D2183C" w:rsidP="00960D6F">
      <w:pPr>
        <w:pStyle w:val="Nadpis2"/>
        <w:ind w:left="426" w:hanging="426"/>
        <w:rPr>
          <w:rFonts w:cs="Arial"/>
        </w:rPr>
      </w:pPr>
      <w:bookmarkStart w:id="209" w:name="_Toc167275863"/>
      <w:r w:rsidRPr="001140C5">
        <w:rPr>
          <w:rFonts w:cs="Arial"/>
        </w:rPr>
        <w:t>230-00</w:t>
      </w:r>
      <w:r w:rsidRPr="001140C5">
        <w:rPr>
          <w:rFonts w:cs="Arial"/>
        </w:rPr>
        <w:tab/>
        <w:t>Úprava podložia v mieste močiaru km 33,365 - 33,743</w:t>
      </w:r>
      <w:bookmarkEnd w:id="209"/>
    </w:p>
    <w:p w14:paraId="3D889375"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66CC96E" w14:textId="77777777" w:rsidR="0048068F" w:rsidRPr="001140C5" w:rsidRDefault="0048068F" w:rsidP="00D2183C">
      <w:pPr>
        <w:rPr>
          <w:b/>
          <w:u w:val="single"/>
          <w:lang w:eastAsia="sk-SK"/>
        </w:rPr>
      </w:pPr>
    </w:p>
    <w:p w14:paraId="56785661" w14:textId="77777777" w:rsidR="00D2183C" w:rsidRPr="001140C5" w:rsidRDefault="00D2183C" w:rsidP="00960D6F">
      <w:pPr>
        <w:pStyle w:val="Nadpis2"/>
        <w:ind w:left="426" w:hanging="426"/>
        <w:rPr>
          <w:rFonts w:cs="Arial"/>
        </w:rPr>
      </w:pPr>
      <w:bookmarkStart w:id="210" w:name="_Toc167275864"/>
      <w:r w:rsidRPr="001140C5">
        <w:rPr>
          <w:rFonts w:cs="Arial"/>
        </w:rPr>
        <w:lastRenderedPageBreak/>
        <w:t>231-00</w:t>
      </w:r>
      <w:r w:rsidRPr="001140C5">
        <w:rPr>
          <w:rFonts w:cs="Arial"/>
        </w:rPr>
        <w:tab/>
        <w:t>Zárubný múr vpravo v km 33.895 - 33.978</w:t>
      </w:r>
      <w:bookmarkEnd w:id="210"/>
    </w:p>
    <w:p w14:paraId="6196A3C6"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62D485E" w14:textId="77777777" w:rsidR="00D2183C" w:rsidRPr="001140C5" w:rsidRDefault="00D2183C" w:rsidP="00960D6F">
      <w:pPr>
        <w:pStyle w:val="Nadpis2"/>
        <w:ind w:left="426" w:hanging="426"/>
        <w:rPr>
          <w:rFonts w:cs="Arial"/>
        </w:rPr>
      </w:pPr>
      <w:bookmarkStart w:id="211" w:name="_Toc167275865"/>
      <w:r w:rsidRPr="001140C5">
        <w:rPr>
          <w:rFonts w:cs="Arial"/>
        </w:rPr>
        <w:t>232-00</w:t>
      </w:r>
      <w:r w:rsidRPr="001140C5">
        <w:rPr>
          <w:rFonts w:cs="Arial"/>
        </w:rPr>
        <w:tab/>
        <w:t>Zárubný múr vpravo v km 34.660 - 34,869</w:t>
      </w:r>
      <w:bookmarkEnd w:id="211"/>
    </w:p>
    <w:p w14:paraId="623E052E"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9D5B8A6" w14:textId="77777777" w:rsidR="00D2183C" w:rsidRPr="001140C5" w:rsidRDefault="00D2183C" w:rsidP="00960D6F">
      <w:pPr>
        <w:pStyle w:val="Nadpis2"/>
        <w:ind w:left="426" w:hanging="426"/>
        <w:rPr>
          <w:rFonts w:cs="Arial"/>
        </w:rPr>
      </w:pPr>
      <w:bookmarkStart w:id="212" w:name="_Toc167275866"/>
      <w:r w:rsidRPr="001140C5">
        <w:rPr>
          <w:rFonts w:cs="Arial"/>
        </w:rPr>
        <w:t>233-00</w:t>
      </w:r>
      <w:r w:rsidRPr="001140C5">
        <w:rPr>
          <w:rFonts w:cs="Arial"/>
        </w:rPr>
        <w:tab/>
        <w:t>Zárubný múr vpravo v km 34.978 - 35,040</w:t>
      </w:r>
      <w:bookmarkEnd w:id="212"/>
    </w:p>
    <w:p w14:paraId="07199403"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42C16B7" w14:textId="77777777" w:rsidR="00D2183C" w:rsidRPr="001140C5" w:rsidRDefault="00D2183C" w:rsidP="00960D6F">
      <w:pPr>
        <w:pStyle w:val="Nadpis2"/>
        <w:ind w:left="426" w:hanging="426"/>
        <w:rPr>
          <w:rFonts w:cs="Arial"/>
        </w:rPr>
      </w:pPr>
      <w:bookmarkStart w:id="213" w:name="_Toc167275867"/>
      <w:r w:rsidRPr="001140C5">
        <w:rPr>
          <w:rFonts w:cs="Arial"/>
        </w:rPr>
        <w:t>234-00</w:t>
      </w:r>
      <w:r w:rsidRPr="001140C5">
        <w:rPr>
          <w:rFonts w:cs="Arial"/>
        </w:rPr>
        <w:tab/>
        <w:t>Zárubný múr v pravo v km 35,040- 35,366</w:t>
      </w:r>
      <w:bookmarkEnd w:id="213"/>
    </w:p>
    <w:p w14:paraId="1A70490B"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71C5DFB" w14:textId="77777777" w:rsidR="00D2183C" w:rsidRPr="001140C5" w:rsidRDefault="00D2183C" w:rsidP="00960D6F">
      <w:pPr>
        <w:pStyle w:val="Nadpis2"/>
        <w:ind w:left="426" w:hanging="426"/>
        <w:rPr>
          <w:rFonts w:cs="Arial"/>
        </w:rPr>
      </w:pPr>
      <w:bookmarkStart w:id="214" w:name="_Toc167275868"/>
      <w:r w:rsidRPr="001140C5">
        <w:rPr>
          <w:rFonts w:cs="Arial"/>
        </w:rPr>
        <w:t>235-00</w:t>
      </w:r>
      <w:r w:rsidRPr="001140C5">
        <w:rPr>
          <w:rFonts w:cs="Arial"/>
        </w:rPr>
        <w:tab/>
        <w:t>Zárubný múr vpravo km 35,366 - 35,532</w:t>
      </w:r>
      <w:bookmarkEnd w:id="214"/>
    </w:p>
    <w:p w14:paraId="664E13E3"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E16A449" w14:textId="77777777" w:rsidR="00D2183C" w:rsidRPr="001140C5" w:rsidRDefault="00D2183C" w:rsidP="00960D6F">
      <w:pPr>
        <w:pStyle w:val="Nadpis2"/>
        <w:ind w:left="426" w:hanging="426"/>
        <w:rPr>
          <w:rFonts w:cs="Arial"/>
        </w:rPr>
      </w:pPr>
      <w:bookmarkStart w:id="215" w:name="_Toc167275869"/>
      <w:r w:rsidRPr="001140C5">
        <w:rPr>
          <w:rFonts w:cs="Arial"/>
        </w:rPr>
        <w:t>236-00</w:t>
      </w:r>
      <w:r w:rsidRPr="001140C5">
        <w:rPr>
          <w:rFonts w:cs="Arial"/>
        </w:rPr>
        <w:tab/>
        <w:t>Zárubný múr vpravo v km 35,717 - 35.920</w:t>
      </w:r>
      <w:bookmarkEnd w:id="215"/>
    </w:p>
    <w:p w14:paraId="75A97941"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69C1FD9" w14:textId="77777777" w:rsidR="00D2183C" w:rsidRPr="001140C5" w:rsidRDefault="00D2183C" w:rsidP="00960D6F">
      <w:pPr>
        <w:pStyle w:val="Nadpis2"/>
        <w:ind w:left="426" w:hanging="426"/>
        <w:rPr>
          <w:rFonts w:cs="Arial"/>
        </w:rPr>
      </w:pPr>
      <w:bookmarkStart w:id="216" w:name="_Toc167275870"/>
      <w:r w:rsidRPr="001140C5">
        <w:rPr>
          <w:rFonts w:cs="Arial"/>
        </w:rPr>
        <w:t>237-00</w:t>
      </w:r>
      <w:r w:rsidRPr="001140C5">
        <w:rPr>
          <w:rFonts w:cs="Arial"/>
        </w:rPr>
        <w:tab/>
        <w:t>Zárubný múr vpravo v km 36,800</w:t>
      </w:r>
      <w:bookmarkEnd w:id="216"/>
    </w:p>
    <w:p w14:paraId="2E7E7713"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C935214" w14:textId="77777777" w:rsidR="0048068F" w:rsidRPr="001140C5" w:rsidRDefault="0048068F" w:rsidP="00D2183C">
      <w:pPr>
        <w:rPr>
          <w:b/>
          <w:u w:val="single"/>
          <w:lang w:eastAsia="sk-SK"/>
        </w:rPr>
      </w:pPr>
    </w:p>
    <w:p w14:paraId="6AC0A8B9" w14:textId="77777777" w:rsidR="00D2183C" w:rsidRPr="001140C5" w:rsidRDefault="00D2183C" w:rsidP="00960D6F">
      <w:pPr>
        <w:pStyle w:val="Nadpis2"/>
        <w:ind w:left="426" w:hanging="426"/>
        <w:rPr>
          <w:rFonts w:cs="Arial"/>
        </w:rPr>
      </w:pPr>
      <w:bookmarkStart w:id="217" w:name="_Toc167275871"/>
      <w:r w:rsidRPr="001140C5">
        <w:rPr>
          <w:rFonts w:cs="Arial"/>
        </w:rPr>
        <w:lastRenderedPageBreak/>
        <w:t>238-00</w:t>
      </w:r>
      <w:r w:rsidRPr="001140C5">
        <w:rPr>
          <w:rFonts w:cs="Arial"/>
        </w:rPr>
        <w:tab/>
        <w:t xml:space="preserve">Zárubný múr vpravo v km 36,996 </w:t>
      </w:r>
      <w:r w:rsidR="0048068F" w:rsidRPr="001140C5">
        <w:rPr>
          <w:rFonts w:cs="Arial"/>
        </w:rPr>
        <w:t>–</w:t>
      </w:r>
      <w:r w:rsidRPr="001140C5">
        <w:rPr>
          <w:rFonts w:cs="Arial"/>
        </w:rPr>
        <w:t xml:space="preserve"> KÚ</w:t>
      </w:r>
      <w:bookmarkEnd w:id="217"/>
    </w:p>
    <w:p w14:paraId="7C15AAED"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9D6CD90" w14:textId="77777777" w:rsidR="00D2183C" w:rsidRPr="001140C5" w:rsidRDefault="00D2183C" w:rsidP="00960D6F">
      <w:pPr>
        <w:pStyle w:val="Nadpis2"/>
        <w:ind w:left="426" w:hanging="426"/>
        <w:rPr>
          <w:rFonts w:cs="Arial"/>
        </w:rPr>
      </w:pPr>
      <w:bookmarkStart w:id="218" w:name="_Toc167275872"/>
      <w:r w:rsidRPr="001140C5">
        <w:rPr>
          <w:rFonts w:cs="Arial"/>
        </w:rPr>
        <w:t>250-00</w:t>
      </w:r>
      <w:r w:rsidRPr="001140C5">
        <w:rPr>
          <w:rFonts w:cs="Arial"/>
        </w:rPr>
        <w:tab/>
        <w:t>Oporný múr v strednom deliacom páse vľavo v km 34,329 - 34,496</w:t>
      </w:r>
      <w:bookmarkEnd w:id="218"/>
    </w:p>
    <w:p w14:paraId="4C228FAF" w14:textId="6E305B51"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4EEFECD" w14:textId="77777777" w:rsidR="00D2183C" w:rsidRPr="001140C5" w:rsidRDefault="00D2183C" w:rsidP="00960D6F">
      <w:pPr>
        <w:pStyle w:val="Nadpis2"/>
        <w:ind w:left="426" w:hanging="426"/>
        <w:rPr>
          <w:rFonts w:cs="Arial"/>
        </w:rPr>
      </w:pPr>
      <w:bookmarkStart w:id="219" w:name="_Toc167275873"/>
      <w:r w:rsidRPr="001140C5">
        <w:rPr>
          <w:rFonts w:cs="Arial"/>
        </w:rPr>
        <w:t>251-00</w:t>
      </w:r>
      <w:r w:rsidRPr="001140C5">
        <w:rPr>
          <w:rFonts w:cs="Arial"/>
        </w:rPr>
        <w:tab/>
        <w:t>Oporný múr v strednom deliacom páse vľavo v km 34,513 - 34,940</w:t>
      </w:r>
      <w:bookmarkEnd w:id="219"/>
    </w:p>
    <w:p w14:paraId="78B89B2A" w14:textId="006FB0D0"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D2598E3" w14:textId="77777777" w:rsidR="00D2183C" w:rsidRPr="001140C5" w:rsidRDefault="00D2183C" w:rsidP="00960D6F">
      <w:pPr>
        <w:pStyle w:val="Nadpis2"/>
        <w:ind w:left="426" w:hanging="426"/>
        <w:rPr>
          <w:rFonts w:cs="Arial"/>
        </w:rPr>
      </w:pPr>
      <w:bookmarkStart w:id="220" w:name="_Toc167275874"/>
      <w:r w:rsidRPr="001140C5">
        <w:rPr>
          <w:rFonts w:cs="Arial"/>
        </w:rPr>
        <w:t>252-00</w:t>
      </w:r>
      <w:r w:rsidRPr="001140C5">
        <w:rPr>
          <w:rFonts w:cs="Arial"/>
        </w:rPr>
        <w:tab/>
        <w:t>Oporný múr v strednom deliacom páse v vľavo v km 35,068 - 35,507</w:t>
      </w:r>
      <w:bookmarkEnd w:id="220"/>
    </w:p>
    <w:p w14:paraId="7721AF6D" w14:textId="0013EF09"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253D8B0" w14:textId="77777777" w:rsidR="00A502DA" w:rsidRPr="001140C5" w:rsidRDefault="00A502DA" w:rsidP="00960D6F">
      <w:pPr>
        <w:pStyle w:val="Nadpis2"/>
        <w:ind w:left="426" w:hanging="426"/>
        <w:rPr>
          <w:rFonts w:cs="Arial"/>
        </w:rPr>
      </w:pPr>
      <w:bookmarkStart w:id="221" w:name="_Toc167275875"/>
      <w:r w:rsidRPr="001140C5">
        <w:rPr>
          <w:rFonts w:cs="Arial"/>
        </w:rPr>
        <w:t>253-00</w:t>
      </w:r>
      <w:r w:rsidRPr="001140C5">
        <w:rPr>
          <w:rFonts w:cs="Arial"/>
        </w:rPr>
        <w:tab/>
        <w:t>Oporný múr v strednom deliacom páse v vľavo v km 36,695 - 36,765</w:t>
      </w:r>
      <w:bookmarkEnd w:id="221"/>
    </w:p>
    <w:p w14:paraId="07909403" w14:textId="7544EDF5"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08AF8BA" w14:textId="77777777" w:rsidR="00A502DA" w:rsidRPr="001140C5" w:rsidRDefault="00A502DA" w:rsidP="00960D6F">
      <w:pPr>
        <w:pStyle w:val="Nadpis2"/>
        <w:ind w:left="426" w:hanging="426"/>
        <w:rPr>
          <w:rFonts w:cs="Arial"/>
        </w:rPr>
      </w:pPr>
      <w:bookmarkStart w:id="222" w:name="_Toc167275876"/>
      <w:r w:rsidRPr="001140C5">
        <w:rPr>
          <w:rFonts w:cs="Arial"/>
        </w:rPr>
        <w:t>254-00</w:t>
      </w:r>
      <w:r w:rsidRPr="001140C5">
        <w:rPr>
          <w:rFonts w:cs="Arial"/>
        </w:rPr>
        <w:tab/>
        <w:t xml:space="preserve">Oporný múr v strednom deliacom páse v vľavo v km 36,808 </w:t>
      </w:r>
      <w:r w:rsidR="0048068F" w:rsidRPr="001140C5">
        <w:rPr>
          <w:rFonts w:cs="Arial"/>
        </w:rPr>
        <w:t>–</w:t>
      </w:r>
      <w:r w:rsidRPr="001140C5">
        <w:rPr>
          <w:rFonts w:cs="Arial"/>
        </w:rPr>
        <w:t xml:space="preserve"> KÚ</w:t>
      </w:r>
      <w:bookmarkEnd w:id="222"/>
    </w:p>
    <w:p w14:paraId="00FF4EE9" w14:textId="3B325835"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D82E68F" w14:textId="77777777" w:rsidR="00A502DA" w:rsidRPr="001140C5" w:rsidRDefault="00A502DA" w:rsidP="00960D6F">
      <w:pPr>
        <w:pStyle w:val="Nadpis2"/>
        <w:ind w:left="426" w:hanging="426"/>
        <w:rPr>
          <w:rFonts w:cs="Arial"/>
        </w:rPr>
      </w:pPr>
      <w:bookmarkStart w:id="223" w:name="_Toc167275877"/>
      <w:r w:rsidRPr="001140C5">
        <w:rPr>
          <w:rFonts w:cs="Arial"/>
        </w:rPr>
        <w:t>255-00</w:t>
      </w:r>
      <w:r w:rsidRPr="001140C5">
        <w:rPr>
          <w:rFonts w:cs="Arial"/>
        </w:rPr>
        <w:tab/>
        <w:t>Oporný múr na preložke cesty I/11 vpravo, v km 0,160 - 0,261</w:t>
      </w:r>
      <w:bookmarkEnd w:id="223"/>
    </w:p>
    <w:p w14:paraId="01D3D259"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EC44FB8" w14:textId="77777777" w:rsidR="0048068F" w:rsidRPr="001140C5" w:rsidRDefault="0048068F" w:rsidP="00A502DA">
      <w:pPr>
        <w:rPr>
          <w:u w:val="single"/>
          <w:lang w:eastAsia="sk-SK"/>
        </w:rPr>
      </w:pPr>
    </w:p>
    <w:p w14:paraId="5C332F7E" w14:textId="77777777" w:rsidR="00A502DA" w:rsidRPr="001140C5" w:rsidRDefault="00A502DA" w:rsidP="00960D6F">
      <w:pPr>
        <w:pStyle w:val="Nadpis2"/>
        <w:ind w:left="426" w:hanging="426"/>
        <w:rPr>
          <w:rFonts w:cs="Arial"/>
        </w:rPr>
      </w:pPr>
      <w:bookmarkStart w:id="224" w:name="_Toc167275878"/>
      <w:r w:rsidRPr="001140C5">
        <w:rPr>
          <w:rFonts w:cs="Arial"/>
        </w:rPr>
        <w:lastRenderedPageBreak/>
        <w:t>256-00</w:t>
      </w:r>
      <w:r w:rsidRPr="001140C5">
        <w:rPr>
          <w:rFonts w:cs="Arial"/>
        </w:rPr>
        <w:tab/>
        <w:t>Oporný múr na preložke cesty I/11 vpravo, v km 0,334 - 0,510</w:t>
      </w:r>
      <w:bookmarkEnd w:id="224"/>
    </w:p>
    <w:p w14:paraId="1D10ACCE" w14:textId="31DEBF2C"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3C21881" w14:textId="77777777" w:rsidR="00A502DA" w:rsidRPr="001140C5" w:rsidRDefault="00A502DA" w:rsidP="00960D6F">
      <w:pPr>
        <w:pStyle w:val="Nadpis2"/>
        <w:ind w:left="426" w:hanging="426"/>
        <w:rPr>
          <w:rFonts w:cs="Arial"/>
        </w:rPr>
      </w:pPr>
      <w:bookmarkStart w:id="225" w:name="_Toc167275879"/>
      <w:r w:rsidRPr="001140C5">
        <w:rPr>
          <w:rFonts w:cs="Arial"/>
        </w:rPr>
        <w:t>257-00</w:t>
      </w:r>
      <w:r w:rsidRPr="001140C5">
        <w:rPr>
          <w:rFonts w:cs="Arial"/>
        </w:rPr>
        <w:tab/>
        <w:t>Oporný múr na preložke cesty I/11 vľavo, v km 0,220 - 0,262</w:t>
      </w:r>
      <w:bookmarkEnd w:id="225"/>
    </w:p>
    <w:p w14:paraId="70A09EBC" w14:textId="1A1104F4"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CF69832" w14:textId="77777777" w:rsidR="00A502DA" w:rsidRPr="001140C5" w:rsidRDefault="00A502DA" w:rsidP="00960D6F">
      <w:pPr>
        <w:pStyle w:val="Nadpis2"/>
        <w:ind w:left="426" w:hanging="426"/>
        <w:rPr>
          <w:rFonts w:cs="Arial"/>
        </w:rPr>
      </w:pPr>
      <w:bookmarkStart w:id="226" w:name="_Toc167275880"/>
      <w:r w:rsidRPr="001140C5">
        <w:rPr>
          <w:rFonts w:cs="Arial"/>
        </w:rPr>
        <w:t>258-00</w:t>
      </w:r>
      <w:r w:rsidRPr="001140C5">
        <w:rPr>
          <w:rFonts w:cs="Arial"/>
        </w:rPr>
        <w:tab/>
        <w:t>Oporný múr na preložke cesty I/11 vľavo, v km 0,332 - 0,411</w:t>
      </w:r>
      <w:bookmarkEnd w:id="226"/>
    </w:p>
    <w:p w14:paraId="483C0490" w14:textId="53DFA459"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187E8AC" w14:textId="77777777" w:rsidR="00F324F9" w:rsidRPr="001140C5" w:rsidRDefault="00F324F9" w:rsidP="00960D6F">
      <w:pPr>
        <w:pStyle w:val="Nadpis2"/>
        <w:ind w:left="426" w:hanging="426"/>
        <w:rPr>
          <w:rFonts w:cs="Arial"/>
        </w:rPr>
      </w:pPr>
      <w:bookmarkStart w:id="227" w:name="_Toc167275881"/>
      <w:r w:rsidRPr="001140C5">
        <w:rPr>
          <w:rFonts w:cs="Arial"/>
        </w:rPr>
        <w:t>280-00</w:t>
      </w:r>
      <w:r w:rsidRPr="001140C5">
        <w:rPr>
          <w:rFonts w:cs="Arial"/>
        </w:rPr>
        <w:tab/>
        <w:t>Protihluková stena vpravo v km 32,985 - 33,006</w:t>
      </w:r>
      <w:bookmarkEnd w:id="227"/>
    </w:p>
    <w:p w14:paraId="15F5D897" w14:textId="77777777"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1D7DEF6" w14:textId="19B00D00" w:rsidR="001140C5" w:rsidRPr="001140C5" w:rsidRDefault="00914D2F" w:rsidP="00914D2F">
      <w:r w:rsidRPr="001140C5">
        <w:t xml:space="preserve">Protihlukovú stenu je potrebné navrhnúť na základe aktualizácie hlukovej štúdie. </w:t>
      </w:r>
      <w:r w:rsidR="00017424" w:rsidRPr="001140C5">
        <w:t>Náklady na vypracovanie aktualizácie hlukovej štúdie sú súčasťou všeobecnej položky stavby č.23 uvedenej v Zväzku č.4</w:t>
      </w:r>
      <w:r w:rsidRPr="001140C5">
        <w:t>.</w:t>
      </w:r>
    </w:p>
    <w:p w14:paraId="1F976001" w14:textId="77777777" w:rsidR="004F0640" w:rsidRPr="001140C5" w:rsidRDefault="004F0640" w:rsidP="00960D6F">
      <w:pPr>
        <w:pStyle w:val="Nadpis2"/>
        <w:ind w:left="426" w:hanging="426"/>
        <w:rPr>
          <w:rFonts w:cs="Arial"/>
        </w:rPr>
      </w:pPr>
      <w:bookmarkStart w:id="228" w:name="_Toc167275882"/>
      <w:r w:rsidRPr="001140C5">
        <w:rPr>
          <w:rFonts w:cs="Arial"/>
        </w:rPr>
        <w:t>280-01</w:t>
      </w:r>
      <w:r w:rsidRPr="001140C5">
        <w:rPr>
          <w:rFonts w:cs="Arial"/>
        </w:rPr>
        <w:tab/>
        <w:t>Protihluková stena na moste 201-00 vpravo v km 33,006 - 33,066</w:t>
      </w:r>
      <w:bookmarkEnd w:id="228"/>
    </w:p>
    <w:p w14:paraId="0D4AD2A5" w14:textId="77777777"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0281B7E" w14:textId="6C0CAC8D" w:rsidR="0048068F" w:rsidRPr="00E83BED" w:rsidRDefault="00914D2F" w:rsidP="004F0640">
      <w:r w:rsidRPr="001140C5">
        <w:t>Protihlukovú stenu je potrebné navrhnúť na základe aktualizácie hlukovej štúdie</w:t>
      </w:r>
      <w:r w:rsidR="002E0785" w:rsidRPr="001140C5">
        <w:t xml:space="preserve"> v rozsahu minimálne ako v DSP</w:t>
      </w:r>
      <w:r w:rsidRPr="001140C5">
        <w:t xml:space="preserve">. </w:t>
      </w:r>
      <w:r w:rsidR="00017424" w:rsidRPr="001140C5">
        <w:t>Náklady na vypracovanie aktualizácie hlukovej štúdie</w:t>
      </w:r>
      <w:r w:rsidR="002E0785" w:rsidRPr="001140C5">
        <w:t xml:space="preserve"> ako aj sekundárne opatrenia</w:t>
      </w:r>
      <w:r w:rsidR="00017424" w:rsidRPr="001140C5">
        <w:t xml:space="preserve"> sú súčasťou všeobecnej položky stavby č.</w:t>
      </w:r>
      <w:r w:rsidR="002E0785" w:rsidRPr="001140C5">
        <w:t xml:space="preserve">16 </w:t>
      </w:r>
      <w:r w:rsidR="00017424" w:rsidRPr="001140C5">
        <w:t>uvedenej v Zväzku č.4</w:t>
      </w:r>
      <w:r w:rsidRPr="001140C5">
        <w:t>.</w:t>
      </w:r>
      <w:r w:rsidR="002E0785" w:rsidRPr="001140C5">
        <w:t xml:space="preserve"> </w:t>
      </w:r>
    </w:p>
    <w:p w14:paraId="7DB387E9" w14:textId="77777777" w:rsidR="004F0640" w:rsidRPr="001140C5" w:rsidRDefault="004F0640" w:rsidP="00960D6F">
      <w:pPr>
        <w:pStyle w:val="Nadpis2"/>
        <w:ind w:left="426" w:hanging="426"/>
        <w:rPr>
          <w:rFonts w:cs="Arial"/>
        </w:rPr>
      </w:pPr>
      <w:bookmarkStart w:id="229" w:name="_Toc167275883"/>
      <w:r w:rsidRPr="001140C5">
        <w:rPr>
          <w:rFonts w:cs="Arial"/>
        </w:rPr>
        <w:t>280-02</w:t>
      </w:r>
      <w:r w:rsidRPr="001140C5">
        <w:rPr>
          <w:rFonts w:cs="Arial"/>
        </w:rPr>
        <w:tab/>
        <w:t>Protihluková stena vpravo v km 33,066 - 33,177</w:t>
      </w:r>
      <w:bookmarkEnd w:id="229"/>
    </w:p>
    <w:p w14:paraId="6B71FF5C" w14:textId="77777777"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3AB112F" w14:textId="77777777" w:rsidR="002E0785" w:rsidRPr="001140C5" w:rsidRDefault="002E0785" w:rsidP="002E0785">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70923604" w14:textId="77777777" w:rsidR="0048068F" w:rsidRPr="001140C5" w:rsidRDefault="0048068F" w:rsidP="004F0640">
      <w:pPr>
        <w:rPr>
          <w:b/>
          <w:u w:val="single"/>
          <w:lang w:eastAsia="sk-SK"/>
        </w:rPr>
      </w:pPr>
    </w:p>
    <w:p w14:paraId="342F1AF5" w14:textId="77777777" w:rsidR="004F0640" w:rsidRPr="001140C5" w:rsidRDefault="004F0640" w:rsidP="00960D6F">
      <w:pPr>
        <w:pStyle w:val="Nadpis2"/>
        <w:ind w:left="426" w:hanging="426"/>
        <w:rPr>
          <w:rFonts w:cs="Arial"/>
        </w:rPr>
      </w:pPr>
      <w:bookmarkStart w:id="230" w:name="_Toc167275884"/>
      <w:r w:rsidRPr="001140C5">
        <w:rPr>
          <w:rFonts w:cs="Arial"/>
        </w:rPr>
        <w:t>280-03</w:t>
      </w:r>
      <w:r w:rsidRPr="001140C5">
        <w:rPr>
          <w:rFonts w:cs="Arial"/>
        </w:rPr>
        <w:tab/>
        <w:t>Protihluková stena na moste 202-00 vpravo v km 33,177 - 33,217</w:t>
      </w:r>
      <w:bookmarkEnd w:id="230"/>
    </w:p>
    <w:p w14:paraId="0E2A0B3D" w14:textId="77777777"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8A3209A" w14:textId="4D76F4E7"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0526A23E" w14:textId="77777777" w:rsidR="004F0640" w:rsidRPr="001140C5" w:rsidRDefault="004F0640" w:rsidP="00960D6F">
      <w:pPr>
        <w:pStyle w:val="Nadpis2"/>
        <w:ind w:left="426" w:hanging="426"/>
        <w:rPr>
          <w:rFonts w:cs="Arial"/>
        </w:rPr>
      </w:pPr>
      <w:bookmarkStart w:id="231" w:name="_Toc167275885"/>
      <w:r w:rsidRPr="001140C5">
        <w:rPr>
          <w:rFonts w:cs="Arial"/>
        </w:rPr>
        <w:t>280-04</w:t>
      </w:r>
      <w:r w:rsidRPr="001140C5">
        <w:rPr>
          <w:rFonts w:cs="Arial"/>
        </w:rPr>
        <w:tab/>
        <w:t>Protihluková stena vpravo v km 33,217 - 33,752</w:t>
      </w:r>
      <w:bookmarkEnd w:id="231"/>
    </w:p>
    <w:p w14:paraId="362AE663" w14:textId="77777777"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EFF9A88" w14:textId="2BB94F59"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0ED82D8C" w14:textId="77777777" w:rsidR="004F0640" w:rsidRPr="001140C5" w:rsidRDefault="004F0640" w:rsidP="00960D6F">
      <w:pPr>
        <w:pStyle w:val="Nadpis2"/>
        <w:ind w:left="426" w:hanging="426"/>
        <w:rPr>
          <w:rFonts w:cs="Arial"/>
        </w:rPr>
      </w:pPr>
      <w:bookmarkStart w:id="232" w:name="_Toc167275886"/>
      <w:r w:rsidRPr="001140C5">
        <w:rPr>
          <w:rFonts w:cs="Arial"/>
        </w:rPr>
        <w:t>280-05</w:t>
      </w:r>
      <w:r w:rsidRPr="001140C5">
        <w:rPr>
          <w:rFonts w:cs="Arial"/>
        </w:rPr>
        <w:tab/>
        <w:t>Protihluková stena vpravo v km 33,725 - 33,864 dl. 170 m</w:t>
      </w:r>
      <w:bookmarkEnd w:id="232"/>
    </w:p>
    <w:p w14:paraId="16581B0B" w14:textId="77777777"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2E8F59D" w14:textId="5AF0CC9A"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3E2327F4" w14:textId="77777777" w:rsidR="004F0640" w:rsidRPr="001140C5" w:rsidRDefault="004F0640" w:rsidP="00960D6F">
      <w:pPr>
        <w:pStyle w:val="Nadpis2"/>
        <w:ind w:left="426" w:hanging="426"/>
        <w:rPr>
          <w:rFonts w:cs="Arial"/>
        </w:rPr>
      </w:pPr>
      <w:bookmarkStart w:id="233" w:name="_Toc167275887"/>
      <w:r w:rsidRPr="001140C5">
        <w:rPr>
          <w:rFonts w:cs="Arial"/>
        </w:rPr>
        <w:t>280-06</w:t>
      </w:r>
      <w:r w:rsidRPr="001140C5">
        <w:rPr>
          <w:rFonts w:cs="Arial"/>
        </w:rPr>
        <w:tab/>
        <w:t>Protihluková stena vpravo v km 33,849 - 33,865</w:t>
      </w:r>
      <w:bookmarkEnd w:id="233"/>
    </w:p>
    <w:p w14:paraId="65C0A404" w14:textId="77777777"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E5F02C5" w14:textId="5770BF01"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1DFA3907" w14:textId="77777777" w:rsidR="004F0640" w:rsidRPr="001140C5" w:rsidRDefault="004F0640" w:rsidP="00960D6F">
      <w:pPr>
        <w:pStyle w:val="Nadpis2"/>
        <w:ind w:left="426" w:hanging="426"/>
        <w:rPr>
          <w:rFonts w:cs="Arial"/>
        </w:rPr>
      </w:pPr>
      <w:bookmarkStart w:id="234" w:name="_Toc167275888"/>
      <w:r w:rsidRPr="001140C5">
        <w:rPr>
          <w:rFonts w:cs="Arial"/>
        </w:rPr>
        <w:t>280-07</w:t>
      </w:r>
      <w:r w:rsidRPr="001140C5">
        <w:rPr>
          <w:rFonts w:cs="Arial"/>
        </w:rPr>
        <w:tab/>
        <w:t>Protihluková stena na moste 203-00 vpravo v km 33,865 - 33,884</w:t>
      </w:r>
      <w:bookmarkEnd w:id="234"/>
    </w:p>
    <w:p w14:paraId="236A85F4" w14:textId="77777777"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EB39A16" w14:textId="77777777" w:rsidR="002E0785" w:rsidRPr="001140C5" w:rsidRDefault="002E0785" w:rsidP="002E0785">
      <w:r w:rsidRPr="001140C5">
        <w:lastRenderedPageBreak/>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5470FC52" w14:textId="77777777" w:rsidR="0048068F" w:rsidRPr="001140C5" w:rsidRDefault="0048068F" w:rsidP="004F0640">
      <w:pPr>
        <w:rPr>
          <w:b/>
          <w:u w:val="single"/>
          <w:lang w:eastAsia="sk-SK"/>
        </w:rPr>
      </w:pPr>
    </w:p>
    <w:p w14:paraId="0D8CC73C" w14:textId="77777777" w:rsidR="004F0640" w:rsidRPr="001140C5" w:rsidRDefault="004F0640" w:rsidP="00960D6F">
      <w:pPr>
        <w:pStyle w:val="Nadpis2"/>
        <w:ind w:left="426" w:hanging="426"/>
        <w:rPr>
          <w:rFonts w:cs="Arial"/>
        </w:rPr>
      </w:pPr>
      <w:bookmarkStart w:id="235" w:name="_Toc167275889"/>
      <w:r w:rsidRPr="001140C5">
        <w:rPr>
          <w:rFonts w:cs="Arial"/>
        </w:rPr>
        <w:t>280-08</w:t>
      </w:r>
      <w:r w:rsidRPr="001140C5">
        <w:rPr>
          <w:rFonts w:cs="Arial"/>
        </w:rPr>
        <w:tab/>
        <w:t>Protihluková stena vpravo v km 33,893 - 34,478</w:t>
      </w:r>
      <w:bookmarkEnd w:id="235"/>
    </w:p>
    <w:p w14:paraId="6CC3FC6C"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F62795F" w14:textId="5C8AE5A2"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0FD71C96" w14:textId="77777777" w:rsidR="004F0640" w:rsidRPr="001140C5" w:rsidRDefault="004F0640" w:rsidP="00960D6F">
      <w:pPr>
        <w:pStyle w:val="Nadpis2"/>
        <w:ind w:left="426" w:hanging="426"/>
        <w:rPr>
          <w:rFonts w:cs="Arial"/>
        </w:rPr>
      </w:pPr>
      <w:bookmarkStart w:id="236" w:name="_Toc167275890"/>
      <w:r w:rsidRPr="001140C5">
        <w:rPr>
          <w:rFonts w:cs="Arial"/>
        </w:rPr>
        <w:t>280-09</w:t>
      </w:r>
      <w:r w:rsidRPr="001140C5">
        <w:rPr>
          <w:rFonts w:cs="Arial"/>
        </w:rPr>
        <w:tab/>
        <w:t>Protihluková stena na moste 204-00 vpravo v km 34,478 - 34,514</w:t>
      </w:r>
      <w:bookmarkEnd w:id="236"/>
    </w:p>
    <w:p w14:paraId="4A706F9F"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137480C" w14:textId="44053D28"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10D3ABCF" w14:textId="77777777" w:rsidR="004F0640" w:rsidRPr="001140C5" w:rsidRDefault="004F0640" w:rsidP="00960D6F">
      <w:pPr>
        <w:pStyle w:val="Nadpis2"/>
        <w:ind w:left="426" w:hanging="426"/>
        <w:rPr>
          <w:rFonts w:cs="Arial"/>
        </w:rPr>
      </w:pPr>
      <w:bookmarkStart w:id="237" w:name="_Toc167275891"/>
      <w:r w:rsidRPr="001140C5">
        <w:rPr>
          <w:rFonts w:cs="Arial"/>
        </w:rPr>
        <w:t>280-10</w:t>
      </w:r>
      <w:r w:rsidRPr="001140C5">
        <w:rPr>
          <w:rFonts w:cs="Arial"/>
        </w:rPr>
        <w:tab/>
        <w:t>Protihluková stena vpravo v km 34,514 - 34,701</w:t>
      </w:r>
      <w:bookmarkEnd w:id="237"/>
    </w:p>
    <w:p w14:paraId="2372E790"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AB404F7" w14:textId="79D8129B"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472F582A" w14:textId="77777777" w:rsidR="004F0640" w:rsidRPr="001140C5" w:rsidRDefault="004F0640" w:rsidP="00960D6F">
      <w:pPr>
        <w:pStyle w:val="Nadpis2"/>
        <w:ind w:left="426" w:hanging="426"/>
        <w:rPr>
          <w:rFonts w:cs="Arial"/>
        </w:rPr>
      </w:pPr>
      <w:bookmarkStart w:id="238" w:name="_Toc167275892"/>
      <w:r w:rsidRPr="001140C5">
        <w:rPr>
          <w:rFonts w:cs="Arial"/>
        </w:rPr>
        <w:t>280-11</w:t>
      </w:r>
      <w:r w:rsidRPr="001140C5">
        <w:rPr>
          <w:rFonts w:cs="Arial"/>
        </w:rPr>
        <w:tab/>
        <w:t>Protihluková stena na moste 207-00 vpravo v km 35,919 - 36,053</w:t>
      </w:r>
      <w:bookmarkEnd w:id="238"/>
    </w:p>
    <w:p w14:paraId="7E561454"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765755E" w14:textId="77777777" w:rsidR="002E0785" w:rsidRPr="001140C5" w:rsidRDefault="002E0785" w:rsidP="002E0785">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3A548D3C" w14:textId="77777777" w:rsidR="0048068F" w:rsidRPr="001140C5" w:rsidRDefault="0048068F" w:rsidP="004F0640">
      <w:pPr>
        <w:rPr>
          <w:b/>
          <w:u w:val="single"/>
          <w:lang w:eastAsia="sk-SK"/>
        </w:rPr>
      </w:pPr>
    </w:p>
    <w:p w14:paraId="58BB1AD3" w14:textId="77777777" w:rsidR="004F0640" w:rsidRPr="001140C5" w:rsidRDefault="004F0640" w:rsidP="00960D6F">
      <w:pPr>
        <w:pStyle w:val="Nadpis2"/>
        <w:ind w:left="426" w:hanging="426"/>
        <w:rPr>
          <w:rFonts w:cs="Arial"/>
        </w:rPr>
      </w:pPr>
      <w:bookmarkStart w:id="239" w:name="_Toc167275893"/>
      <w:r w:rsidRPr="001140C5">
        <w:rPr>
          <w:rFonts w:cs="Arial"/>
        </w:rPr>
        <w:lastRenderedPageBreak/>
        <w:t>280-12</w:t>
      </w:r>
      <w:r w:rsidRPr="001140C5">
        <w:rPr>
          <w:rFonts w:cs="Arial"/>
        </w:rPr>
        <w:tab/>
        <w:t>Protihluková stena na moste 208-00 vpravo v km 36,762 - 36,826</w:t>
      </w:r>
      <w:bookmarkEnd w:id="239"/>
    </w:p>
    <w:p w14:paraId="1D00FD4D"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810E2F6" w14:textId="479C6BBB"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0ADF9B30" w14:textId="77777777" w:rsidR="004F0640" w:rsidRPr="001140C5" w:rsidRDefault="004F0640" w:rsidP="00960D6F">
      <w:pPr>
        <w:pStyle w:val="Nadpis2"/>
        <w:ind w:left="426" w:hanging="426"/>
        <w:rPr>
          <w:rFonts w:cs="Arial"/>
        </w:rPr>
      </w:pPr>
      <w:bookmarkStart w:id="240" w:name="_Toc167275894"/>
      <w:r w:rsidRPr="001140C5">
        <w:rPr>
          <w:rFonts w:cs="Arial"/>
        </w:rPr>
        <w:t>280-13</w:t>
      </w:r>
      <w:r w:rsidRPr="001140C5">
        <w:rPr>
          <w:rFonts w:cs="Arial"/>
        </w:rPr>
        <w:tab/>
        <w:t>Protihluková stena vpravo v km 36,826 – 36,992</w:t>
      </w:r>
      <w:bookmarkEnd w:id="240"/>
    </w:p>
    <w:p w14:paraId="3F512D2C"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C5BDCED" w14:textId="7B126055"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0B371F88" w14:textId="77777777" w:rsidR="004F0640" w:rsidRPr="001140C5" w:rsidRDefault="004F0640" w:rsidP="00960D6F">
      <w:pPr>
        <w:pStyle w:val="Nadpis2"/>
        <w:ind w:left="426" w:hanging="426"/>
        <w:rPr>
          <w:rFonts w:cs="Arial"/>
        </w:rPr>
      </w:pPr>
      <w:bookmarkStart w:id="241" w:name="_Toc167275895"/>
      <w:r w:rsidRPr="001140C5">
        <w:rPr>
          <w:rFonts w:cs="Arial"/>
        </w:rPr>
        <w:t>280-14</w:t>
      </w:r>
      <w:r w:rsidRPr="001140C5">
        <w:rPr>
          <w:rFonts w:cs="Arial"/>
        </w:rPr>
        <w:tab/>
        <w:t>Protihluková stena vpravo v km 36,992 – 37,019</w:t>
      </w:r>
      <w:bookmarkEnd w:id="241"/>
    </w:p>
    <w:p w14:paraId="5CC1570E"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59B10CA" w14:textId="40BF626D"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78DFC988" w14:textId="77777777" w:rsidR="004F0640" w:rsidRPr="001140C5" w:rsidRDefault="004F0640" w:rsidP="00960D6F">
      <w:pPr>
        <w:pStyle w:val="Nadpis2"/>
        <w:ind w:left="426" w:hanging="426"/>
        <w:rPr>
          <w:rFonts w:cs="Arial"/>
        </w:rPr>
      </w:pPr>
      <w:bookmarkStart w:id="242" w:name="_Toc167275896"/>
      <w:r w:rsidRPr="001140C5">
        <w:rPr>
          <w:rFonts w:cs="Arial"/>
        </w:rPr>
        <w:t>281-00</w:t>
      </w:r>
      <w:r w:rsidRPr="001140C5">
        <w:rPr>
          <w:rFonts w:cs="Arial"/>
        </w:rPr>
        <w:tab/>
        <w:t>Protihluková stena v strede v km 35,775 - 35,907</w:t>
      </w:r>
      <w:bookmarkEnd w:id="242"/>
    </w:p>
    <w:p w14:paraId="3C43506E"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C7CE2C9" w14:textId="414C69E4"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2E14E946" w14:textId="77777777" w:rsidR="004F0640" w:rsidRPr="001140C5" w:rsidRDefault="004F0640" w:rsidP="00960D6F">
      <w:pPr>
        <w:pStyle w:val="Nadpis2"/>
        <w:ind w:left="426" w:hanging="426"/>
        <w:rPr>
          <w:rFonts w:cs="Arial"/>
        </w:rPr>
      </w:pPr>
      <w:bookmarkStart w:id="243" w:name="_Toc167275897"/>
      <w:r w:rsidRPr="001140C5">
        <w:rPr>
          <w:rFonts w:cs="Arial"/>
        </w:rPr>
        <w:t>281-01</w:t>
      </w:r>
      <w:r w:rsidRPr="001140C5">
        <w:rPr>
          <w:rFonts w:cs="Arial"/>
        </w:rPr>
        <w:tab/>
        <w:t>Protihluková stena na moste 207-00 v strede v km 35,907 - 36,048</w:t>
      </w:r>
      <w:bookmarkEnd w:id="243"/>
    </w:p>
    <w:p w14:paraId="7345FB5E"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4F20E42" w14:textId="1CE70107" w:rsidR="00B36922" w:rsidRPr="00E83BED" w:rsidRDefault="002E0785" w:rsidP="002E0785">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1519C163" w14:textId="77777777" w:rsidR="004F0640" w:rsidRPr="001140C5" w:rsidRDefault="004F0640" w:rsidP="00960D6F">
      <w:pPr>
        <w:pStyle w:val="Nadpis2"/>
        <w:ind w:left="426" w:hanging="426"/>
        <w:rPr>
          <w:rFonts w:cs="Arial"/>
        </w:rPr>
      </w:pPr>
      <w:bookmarkStart w:id="244" w:name="_Toc167275898"/>
      <w:r w:rsidRPr="001140C5">
        <w:rPr>
          <w:rFonts w:cs="Arial"/>
        </w:rPr>
        <w:lastRenderedPageBreak/>
        <w:t>282-00</w:t>
      </w:r>
      <w:r w:rsidRPr="001140C5">
        <w:rPr>
          <w:rFonts w:cs="Arial"/>
        </w:rPr>
        <w:tab/>
        <w:t>Protihluková stena na jestvujúcom moste ev.č. 11A-010 vľavo v km ZÚ - 33,043</w:t>
      </w:r>
      <w:bookmarkEnd w:id="244"/>
    </w:p>
    <w:p w14:paraId="181CAA6A"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AB45E8D" w14:textId="448149B4" w:rsidR="0048068F" w:rsidRPr="00E83BED" w:rsidRDefault="002E0785" w:rsidP="002E0785">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549C3E82" w14:textId="77777777" w:rsidR="004F0640" w:rsidRPr="001140C5" w:rsidRDefault="004F0640" w:rsidP="00960D6F">
      <w:pPr>
        <w:pStyle w:val="Nadpis2"/>
        <w:ind w:left="426" w:hanging="426"/>
        <w:rPr>
          <w:rFonts w:cs="Arial"/>
        </w:rPr>
      </w:pPr>
      <w:bookmarkStart w:id="245" w:name="_Toc167275899"/>
      <w:r w:rsidRPr="001140C5">
        <w:rPr>
          <w:rFonts w:cs="Arial"/>
        </w:rPr>
        <w:t>282-01</w:t>
      </w:r>
      <w:r w:rsidRPr="001140C5">
        <w:rPr>
          <w:rFonts w:cs="Arial"/>
        </w:rPr>
        <w:tab/>
        <w:t>Protihluková stena vľavo v km 33,043 - 33,182</w:t>
      </w:r>
      <w:bookmarkEnd w:id="245"/>
    </w:p>
    <w:p w14:paraId="0916E1AA"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C035CC6" w14:textId="06E13312" w:rsidR="002E0785" w:rsidRPr="001140C5" w:rsidRDefault="002E0785" w:rsidP="0001742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080B070D" w14:textId="77777777" w:rsidR="004F0640" w:rsidRPr="001140C5" w:rsidRDefault="005D16A4" w:rsidP="00615694">
      <w:pPr>
        <w:pStyle w:val="Nadpis2"/>
        <w:ind w:left="426" w:hanging="426"/>
        <w:rPr>
          <w:rFonts w:cs="Arial"/>
        </w:rPr>
      </w:pPr>
      <w:bookmarkStart w:id="246" w:name="_Toc167275900"/>
      <w:r w:rsidRPr="001140C5">
        <w:rPr>
          <w:rFonts w:cs="Arial"/>
        </w:rPr>
        <w:t xml:space="preserve">282-02 </w:t>
      </w:r>
      <w:r w:rsidRPr="001140C5">
        <w:rPr>
          <w:rFonts w:cs="Arial"/>
        </w:rPr>
        <w:tab/>
      </w:r>
      <w:r w:rsidR="004F0640" w:rsidRPr="001140C5">
        <w:rPr>
          <w:rFonts w:cs="Arial"/>
        </w:rPr>
        <w:t>Protihluková stena na jestvujúcom moste ev.č. 11A-009 vľavo v km 33,191 - 33,229</w:t>
      </w:r>
      <w:bookmarkEnd w:id="246"/>
    </w:p>
    <w:p w14:paraId="2A1A3F83"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618E054" w14:textId="27605763" w:rsidR="00CB6664" w:rsidRPr="001140C5" w:rsidRDefault="00CB6664" w:rsidP="0001742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0362ADD1" w14:textId="77777777" w:rsidR="004F0640" w:rsidRPr="001140C5" w:rsidRDefault="004F0640" w:rsidP="005D16A4">
      <w:pPr>
        <w:pStyle w:val="Nadpis2"/>
        <w:ind w:left="426" w:hanging="426"/>
        <w:rPr>
          <w:rFonts w:cs="Arial"/>
        </w:rPr>
      </w:pPr>
      <w:bookmarkStart w:id="247" w:name="_Toc167275901"/>
      <w:r w:rsidRPr="001140C5">
        <w:rPr>
          <w:rFonts w:cs="Arial"/>
        </w:rPr>
        <w:t>282-03</w:t>
      </w:r>
      <w:r w:rsidRPr="001140C5">
        <w:rPr>
          <w:rFonts w:cs="Arial"/>
        </w:rPr>
        <w:tab/>
        <w:t>Protihluková stena vľavo v km 33,229 - 33,275</w:t>
      </w:r>
      <w:bookmarkEnd w:id="247"/>
    </w:p>
    <w:p w14:paraId="7BB2E059"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82D29B1" w14:textId="48BC0A1E" w:rsidR="001140C5" w:rsidRPr="001140C5" w:rsidRDefault="00CB6664" w:rsidP="00017424">
      <w:r w:rsidRPr="001140C5">
        <w:t>Protihlukovú stenu je potrebné navrhnúť na základe aktualizácie hlukovej štúdie v rozsahu minimálne ako v DSP. Náklady na vypracovanie aktualizácie hlukovej štúdie ako aj sekundárne opatrenia sú súčasťou všeobecnej položky stavby č.16 uvedenej v Zväzku č.4.</w:t>
      </w:r>
      <w:r w:rsidR="008265EA" w:rsidRPr="001140C5">
        <w:t xml:space="preserve"> </w:t>
      </w:r>
    </w:p>
    <w:p w14:paraId="771130E1" w14:textId="77777777" w:rsidR="004F0640" w:rsidRPr="001140C5" w:rsidRDefault="004F0640" w:rsidP="00234444">
      <w:pPr>
        <w:pStyle w:val="Nadpis2"/>
        <w:ind w:left="426" w:hanging="426"/>
        <w:rPr>
          <w:rFonts w:cs="Arial"/>
        </w:rPr>
      </w:pPr>
      <w:bookmarkStart w:id="248" w:name="_Toc167275902"/>
      <w:r w:rsidRPr="001140C5">
        <w:rPr>
          <w:rFonts w:cs="Arial"/>
        </w:rPr>
        <w:t>282-04</w:t>
      </w:r>
      <w:r w:rsidRPr="001140C5">
        <w:rPr>
          <w:rFonts w:cs="Arial"/>
        </w:rPr>
        <w:tab/>
        <w:t>Protihluková stena vľavo v km 33,824 - 33,871</w:t>
      </w:r>
      <w:bookmarkEnd w:id="248"/>
    </w:p>
    <w:p w14:paraId="698D3161"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29C2EBE" w14:textId="1DFCA2A1" w:rsidR="00CB6664" w:rsidRPr="001140C5" w:rsidRDefault="00CB6664" w:rsidP="0001742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6CBA3225" w14:textId="77777777" w:rsidR="00615694" w:rsidRPr="001140C5" w:rsidRDefault="0048068F" w:rsidP="00615694">
      <w:pPr>
        <w:pStyle w:val="Nadpis2"/>
        <w:ind w:left="426" w:hanging="426"/>
        <w:rPr>
          <w:rFonts w:cs="Arial"/>
        </w:rPr>
      </w:pPr>
      <w:r w:rsidRPr="001140C5">
        <w:rPr>
          <w:rFonts w:cs="Arial"/>
        </w:rPr>
        <w:lastRenderedPageBreak/>
        <w:t xml:space="preserve"> </w:t>
      </w:r>
      <w:bookmarkStart w:id="249" w:name="_Toc167275903"/>
      <w:r w:rsidR="004F0640" w:rsidRPr="001140C5">
        <w:rPr>
          <w:rFonts w:cs="Arial"/>
        </w:rPr>
        <w:t>282-05</w:t>
      </w:r>
      <w:r w:rsidR="004F0640" w:rsidRPr="001140C5">
        <w:rPr>
          <w:rFonts w:cs="Arial"/>
        </w:rPr>
        <w:tab/>
        <w:t>Protihluková stena na jestvujúcom moste ev.č. 11A-008 vľavo v km 33,871 - 33,892</w:t>
      </w:r>
      <w:bookmarkEnd w:id="249"/>
    </w:p>
    <w:p w14:paraId="53E754F7" w14:textId="5316885F" w:rsidR="00CB6664" w:rsidRPr="001140C5" w:rsidRDefault="008265EA"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CB3634A" w14:textId="77777777" w:rsidR="00CB6664" w:rsidRPr="001140C5" w:rsidRDefault="00CB6664" w:rsidP="00017424">
      <w:r w:rsidRPr="001140C5">
        <w:t>Protihlukovú stenu je potrebné navrhnúť na základe aktualizácie hlukovej štúdie v rozsahu minimálne ako v DSP. Náklady na vypracovanie aktualizácie hlukovej štúdie</w:t>
      </w:r>
      <w:r w:rsidR="008265EA" w:rsidRPr="001140C5">
        <w:t xml:space="preserve"> ako aj sekundárne opatreni</w:t>
      </w:r>
      <w:r w:rsidRPr="001140C5">
        <w:t>a sú súčasťou všeobecnej položky stavby č.16 uvedenej v Zväzku č.4.</w:t>
      </w:r>
      <w:r w:rsidR="008265EA" w:rsidRPr="001140C5">
        <w:t xml:space="preserve"> </w:t>
      </w:r>
    </w:p>
    <w:p w14:paraId="38F50CBD" w14:textId="77777777" w:rsidR="004F0640" w:rsidRPr="001140C5" w:rsidRDefault="004F0640" w:rsidP="00615694">
      <w:pPr>
        <w:pStyle w:val="Nadpis2"/>
        <w:ind w:left="426" w:hanging="426"/>
        <w:rPr>
          <w:rFonts w:cs="Arial"/>
        </w:rPr>
      </w:pPr>
      <w:bookmarkStart w:id="250" w:name="_Toc167275904"/>
      <w:r w:rsidRPr="001140C5">
        <w:rPr>
          <w:rFonts w:cs="Arial"/>
        </w:rPr>
        <w:t>282-06</w:t>
      </w:r>
      <w:r w:rsidRPr="001140C5">
        <w:rPr>
          <w:rFonts w:cs="Arial"/>
        </w:rPr>
        <w:tab/>
        <w:t>Protihluková stena vľavo v km 33,892 - 34,489</w:t>
      </w:r>
      <w:bookmarkEnd w:id="250"/>
    </w:p>
    <w:p w14:paraId="2BF67612"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C5308A7" w14:textId="26C934EB" w:rsidR="001140C5" w:rsidRPr="001140C5" w:rsidRDefault="00CB6664" w:rsidP="00CB666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3D027845" w14:textId="77777777" w:rsidR="008265EA" w:rsidRPr="001140C5" w:rsidRDefault="008265EA" w:rsidP="00996199">
      <w:pPr>
        <w:pStyle w:val="Nadpis2"/>
        <w:ind w:left="426" w:hanging="426"/>
        <w:rPr>
          <w:rFonts w:cs="Arial"/>
        </w:rPr>
      </w:pPr>
      <w:bookmarkStart w:id="251" w:name="_Toc167275905"/>
      <w:r w:rsidRPr="001140C5">
        <w:rPr>
          <w:rFonts w:cs="Arial"/>
        </w:rPr>
        <w:t>282-07</w:t>
      </w:r>
      <w:r w:rsidRPr="001140C5">
        <w:rPr>
          <w:rFonts w:cs="Arial"/>
        </w:rPr>
        <w:tab/>
        <w:t>Protihluková stena na jestvujúcom moste ev. č. 11A-007 vľavo v km 34,489 - 34,529</w:t>
      </w:r>
      <w:bookmarkEnd w:id="251"/>
    </w:p>
    <w:p w14:paraId="22CCD439"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0A569E7" w14:textId="547508DC" w:rsidR="001140C5" w:rsidRPr="001140C5" w:rsidRDefault="008265EA" w:rsidP="00CB666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51920885" w14:textId="04F00F8A" w:rsidR="004F0640" w:rsidRPr="001140C5" w:rsidRDefault="004F0640" w:rsidP="00615694">
      <w:pPr>
        <w:pStyle w:val="Nadpis2"/>
        <w:ind w:left="426" w:hanging="426"/>
        <w:rPr>
          <w:rFonts w:cs="Arial"/>
        </w:rPr>
      </w:pPr>
      <w:bookmarkStart w:id="252" w:name="_Toc167275906"/>
      <w:r w:rsidRPr="001140C5">
        <w:rPr>
          <w:rFonts w:cs="Arial"/>
        </w:rPr>
        <w:t>282-08</w:t>
      </w:r>
      <w:r w:rsidRPr="001140C5">
        <w:rPr>
          <w:rFonts w:cs="Arial"/>
        </w:rPr>
        <w:tab/>
        <w:t>Protihluková stena vľavo v km 34,529 - 34,938</w:t>
      </w:r>
      <w:bookmarkEnd w:id="252"/>
    </w:p>
    <w:p w14:paraId="6A5DB6BF"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27DCAA9" w14:textId="2FC7A48F" w:rsidR="0048068F" w:rsidRPr="001140C5" w:rsidRDefault="00CB6664" w:rsidP="00B36922">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4ED47E39" w14:textId="77777777" w:rsidR="004F0640" w:rsidRPr="001140C5" w:rsidRDefault="004F0640" w:rsidP="00615694">
      <w:pPr>
        <w:pStyle w:val="Nadpis2"/>
        <w:ind w:left="426" w:hanging="426"/>
        <w:rPr>
          <w:rFonts w:cs="Arial"/>
        </w:rPr>
      </w:pPr>
      <w:bookmarkStart w:id="253" w:name="_Toc167275907"/>
      <w:r w:rsidRPr="001140C5">
        <w:rPr>
          <w:rFonts w:cs="Arial"/>
        </w:rPr>
        <w:t>282-09</w:t>
      </w:r>
      <w:r w:rsidRPr="001140C5">
        <w:rPr>
          <w:rFonts w:cs="Arial"/>
        </w:rPr>
        <w:tab/>
        <w:t>Protihluková stena na jestvujúcom moste ev.č. 11A-006 vľavo v km 34,938 - 35,058</w:t>
      </w:r>
      <w:bookmarkEnd w:id="253"/>
    </w:p>
    <w:p w14:paraId="48FB3FD3"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65F69EC" w14:textId="4095E111" w:rsidR="0048068F" w:rsidRPr="001140C5" w:rsidRDefault="00CB6664" w:rsidP="00B36922">
      <w:r w:rsidRPr="001140C5">
        <w:lastRenderedPageBreak/>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556F4BCA" w14:textId="77777777" w:rsidR="004F0640" w:rsidRPr="001140C5" w:rsidRDefault="004F0640" w:rsidP="00615694">
      <w:pPr>
        <w:pStyle w:val="Nadpis2"/>
        <w:ind w:left="426" w:hanging="426"/>
        <w:rPr>
          <w:rFonts w:cs="Arial"/>
        </w:rPr>
      </w:pPr>
      <w:bookmarkStart w:id="254" w:name="_Toc167275908"/>
      <w:r w:rsidRPr="001140C5">
        <w:rPr>
          <w:rFonts w:cs="Arial"/>
        </w:rPr>
        <w:t>282-10</w:t>
      </w:r>
      <w:r w:rsidRPr="001140C5">
        <w:rPr>
          <w:rFonts w:cs="Arial"/>
        </w:rPr>
        <w:tab/>
        <w:t>Protihluková stena vľavo v km 35,058 - 35,441</w:t>
      </w:r>
      <w:bookmarkEnd w:id="254"/>
    </w:p>
    <w:p w14:paraId="14AD1BC9" w14:textId="7A12324D" w:rsidR="00CB6664" w:rsidRPr="001140C5" w:rsidRDefault="008265EA"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5A1950F" w14:textId="2517C0E2" w:rsidR="00CB6664" w:rsidRPr="001140C5" w:rsidRDefault="00CB6664" w:rsidP="0001742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22E0120E" w14:textId="77777777" w:rsidR="004F0640" w:rsidRPr="001140C5" w:rsidRDefault="004F0640" w:rsidP="00615694">
      <w:pPr>
        <w:pStyle w:val="Nadpis2"/>
        <w:ind w:left="426" w:hanging="426"/>
        <w:rPr>
          <w:rFonts w:cs="Arial"/>
        </w:rPr>
      </w:pPr>
      <w:bookmarkStart w:id="255" w:name="_Toc167275909"/>
      <w:r w:rsidRPr="001140C5">
        <w:rPr>
          <w:rFonts w:cs="Arial"/>
        </w:rPr>
        <w:t>282-11</w:t>
      </w:r>
      <w:r w:rsidRPr="001140C5">
        <w:rPr>
          <w:rFonts w:cs="Arial"/>
        </w:rPr>
        <w:tab/>
        <w:t>Protihluková stena na jestvujúcich mostoch ev.č. 11A-003 a 11A-004 vľavo v km 35,443 - 35,750</w:t>
      </w:r>
      <w:bookmarkEnd w:id="255"/>
    </w:p>
    <w:p w14:paraId="09216002"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A01F229" w14:textId="29364437" w:rsidR="00CB6664" w:rsidRPr="001140C5" w:rsidRDefault="00CB6664" w:rsidP="0001742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47B3E5F6" w14:textId="77777777" w:rsidR="004F0640" w:rsidRPr="001140C5" w:rsidRDefault="004F0640" w:rsidP="00615694">
      <w:pPr>
        <w:pStyle w:val="Nadpis2"/>
        <w:ind w:left="426" w:hanging="426"/>
        <w:rPr>
          <w:rFonts w:cs="Arial"/>
        </w:rPr>
      </w:pPr>
      <w:bookmarkStart w:id="256" w:name="_Toc167275910"/>
      <w:r w:rsidRPr="001140C5">
        <w:rPr>
          <w:rFonts w:cs="Arial"/>
        </w:rPr>
        <w:t>282-12</w:t>
      </w:r>
      <w:r w:rsidRPr="001140C5">
        <w:rPr>
          <w:rFonts w:cs="Arial"/>
        </w:rPr>
        <w:tab/>
        <w:t>Protihluková stena vľavo v km 35,750 - 35,910</w:t>
      </w:r>
      <w:bookmarkEnd w:id="256"/>
    </w:p>
    <w:p w14:paraId="5B89EAC1"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3700FC4" w14:textId="39C1ED8D" w:rsidR="0048068F" w:rsidRPr="001140C5" w:rsidRDefault="00017424" w:rsidP="00B36922">
      <w:r w:rsidRPr="001140C5">
        <w:t>. Protihlukovú stenu je potrebné navrhnúť na základe aktualizácie hlukovej štúdie. Náklady na vypracovanie aktualizácie hlukovej štúdie sú súčasťou všeobecnej položky stavby č.</w:t>
      </w:r>
      <w:r w:rsidR="009045ED" w:rsidRPr="001140C5">
        <w:t>16</w:t>
      </w:r>
      <w:r w:rsidRPr="001140C5">
        <w:t xml:space="preserve"> uvedenej v Zväzku č.4.</w:t>
      </w:r>
      <w:r w:rsidR="00CB6664" w:rsidRPr="001140C5">
        <w:t xml:space="preserve"> Protihlukovú stenu je potrebné navrhnúť na základe aktualizácie hlukovej štúdie v rozsahu minimálne ako v DSP. </w:t>
      </w:r>
    </w:p>
    <w:p w14:paraId="2D19D388" w14:textId="77777777" w:rsidR="004F0640" w:rsidRPr="001140C5" w:rsidRDefault="004F0640" w:rsidP="00615694">
      <w:pPr>
        <w:pStyle w:val="Nadpis2"/>
        <w:ind w:left="426" w:hanging="426"/>
        <w:rPr>
          <w:rFonts w:cs="Arial"/>
        </w:rPr>
      </w:pPr>
      <w:bookmarkStart w:id="257" w:name="_Toc167275911"/>
      <w:r w:rsidRPr="001140C5">
        <w:rPr>
          <w:rFonts w:cs="Arial"/>
        </w:rPr>
        <w:t>282-13</w:t>
      </w:r>
      <w:r w:rsidRPr="001140C5">
        <w:rPr>
          <w:rFonts w:cs="Arial"/>
        </w:rPr>
        <w:tab/>
        <w:t>Protihluková stena na jestvujúcom moste ev.č. 11A-002 vľavo v km 35,910 - 36,052</w:t>
      </w:r>
      <w:bookmarkEnd w:id="257"/>
    </w:p>
    <w:p w14:paraId="52D4CFAA"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92F7CA2" w14:textId="6AD59265" w:rsidR="00CB6664" w:rsidRPr="001140C5" w:rsidRDefault="00CB6664" w:rsidP="00CB666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3DCD1E74" w14:textId="77777777" w:rsidR="00381208" w:rsidRPr="001140C5" w:rsidRDefault="00381208" w:rsidP="00017424"/>
    <w:p w14:paraId="01162C8C" w14:textId="77777777" w:rsidR="004F0640" w:rsidRPr="001140C5" w:rsidRDefault="004F0640" w:rsidP="00615694">
      <w:pPr>
        <w:pStyle w:val="Nadpis2"/>
        <w:ind w:left="426" w:hanging="426"/>
        <w:rPr>
          <w:rFonts w:cs="Arial"/>
        </w:rPr>
      </w:pPr>
      <w:bookmarkStart w:id="258" w:name="_Toc167275912"/>
      <w:r w:rsidRPr="001140C5">
        <w:rPr>
          <w:rFonts w:cs="Arial"/>
        </w:rPr>
        <w:lastRenderedPageBreak/>
        <w:t>283-00</w:t>
      </w:r>
      <w:r w:rsidRPr="001140C5">
        <w:rPr>
          <w:rFonts w:cs="Arial"/>
        </w:rPr>
        <w:tab/>
        <w:t>Demolácia jestvujúcich PHS</w:t>
      </w:r>
      <w:bookmarkEnd w:id="258"/>
    </w:p>
    <w:p w14:paraId="0558DC89" w14:textId="3BBD8AD9" w:rsidR="00381208" w:rsidRPr="001140C5" w:rsidRDefault="008265EA"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D11358F" w14:textId="77777777" w:rsidR="004F0640" w:rsidRPr="001140C5" w:rsidRDefault="004F0640" w:rsidP="00615694">
      <w:pPr>
        <w:pStyle w:val="Nadpis2"/>
        <w:ind w:left="426" w:hanging="426"/>
        <w:rPr>
          <w:rFonts w:cs="Arial"/>
        </w:rPr>
      </w:pPr>
      <w:bookmarkStart w:id="259" w:name="_Toc167275913"/>
      <w:r w:rsidRPr="001140C5">
        <w:rPr>
          <w:rFonts w:cs="Arial"/>
        </w:rPr>
        <w:t>301-00</w:t>
      </w:r>
      <w:r w:rsidRPr="001140C5">
        <w:rPr>
          <w:rFonts w:cs="Arial"/>
        </w:rPr>
        <w:tab/>
        <w:t>Oplotenie diaľnice</w:t>
      </w:r>
      <w:bookmarkEnd w:id="259"/>
    </w:p>
    <w:p w14:paraId="584074DB"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E996AE5" w14:textId="2DF0090A" w:rsidR="0048068F" w:rsidRPr="00E83BED" w:rsidRDefault="00017424" w:rsidP="00E83BED">
      <w:pPr>
        <w:tabs>
          <w:tab w:val="left" w:pos="851"/>
        </w:tabs>
        <w:spacing w:after="48"/>
      </w:pPr>
      <w:r w:rsidRPr="001140C5">
        <w:t xml:space="preserve">V prípade, ak pletivo bude križovať vodný tok, požadujeme ho navrhnúť tak, aby </w:t>
      </w:r>
      <w:r w:rsidR="005F5923" w:rsidRPr="001140C5">
        <w:t xml:space="preserve">sa zamedzilo </w:t>
      </w:r>
      <w:r w:rsidRPr="001140C5">
        <w:t>prístupu divokej zveri</w:t>
      </w:r>
      <w:r w:rsidR="005F5923" w:rsidRPr="001140C5">
        <w:t xml:space="preserve"> do priestoru diaľnice - platia požiadavky pre návrh opatrenia proti vniknutiu zveri uvedené v TeŠp 01, kap. 11, bod 11.10</w:t>
      </w:r>
      <w:r w:rsidRPr="001140C5">
        <w:t xml:space="preserve">. </w:t>
      </w:r>
    </w:p>
    <w:p w14:paraId="5EA6DAE3" w14:textId="77777777" w:rsidR="004F0640" w:rsidRPr="001140C5" w:rsidRDefault="004F0640" w:rsidP="00615694">
      <w:pPr>
        <w:pStyle w:val="Nadpis2"/>
        <w:ind w:left="426" w:hanging="426"/>
        <w:rPr>
          <w:rFonts w:cs="Arial"/>
        </w:rPr>
      </w:pPr>
      <w:bookmarkStart w:id="260" w:name="_Toc167275914"/>
      <w:r w:rsidRPr="001140C5">
        <w:rPr>
          <w:rFonts w:cs="Arial"/>
        </w:rPr>
        <w:t>302-00</w:t>
      </w:r>
      <w:r w:rsidRPr="001140C5">
        <w:rPr>
          <w:rFonts w:cs="Arial"/>
        </w:rPr>
        <w:tab/>
        <w:t>Náhradné oplotenie súkromných pozemkov</w:t>
      </w:r>
      <w:bookmarkEnd w:id="260"/>
    </w:p>
    <w:p w14:paraId="36D4F842" w14:textId="36002B31" w:rsidR="00EA5F6B" w:rsidRDefault="008265EA"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F85C121" w14:textId="77777777" w:rsidR="00871F49" w:rsidRPr="001140C5" w:rsidRDefault="00871F49" w:rsidP="00871F49">
      <w:pPr>
        <w:tabs>
          <w:tab w:val="left" w:pos="851"/>
        </w:tabs>
        <w:spacing w:after="48"/>
      </w:pPr>
    </w:p>
    <w:p w14:paraId="2344CF86" w14:textId="77777777" w:rsidR="00553523" w:rsidRPr="001140C5" w:rsidRDefault="00553523" w:rsidP="00615694">
      <w:pPr>
        <w:pStyle w:val="Nadpis2"/>
        <w:numPr>
          <w:ilvl w:val="0"/>
          <w:numId w:val="0"/>
        </w:numPr>
        <w:ind w:left="426"/>
        <w:rPr>
          <w:rFonts w:cs="Arial"/>
        </w:rPr>
      </w:pPr>
      <w:bookmarkStart w:id="261" w:name="_Toc167275915"/>
      <w:r w:rsidRPr="001140C5">
        <w:rPr>
          <w:rFonts w:cs="Arial"/>
        </w:rPr>
        <w:t>Tunel Horelica</w:t>
      </w:r>
      <w:bookmarkEnd w:id="261"/>
    </w:p>
    <w:p w14:paraId="21DA0F77" w14:textId="77777777" w:rsidR="00553523" w:rsidRPr="001140C5" w:rsidRDefault="00553523" w:rsidP="00615694">
      <w:pPr>
        <w:pStyle w:val="Nadpis2"/>
        <w:ind w:left="426" w:hanging="426"/>
        <w:rPr>
          <w:rFonts w:cs="Arial"/>
        </w:rPr>
      </w:pPr>
      <w:bookmarkStart w:id="262" w:name="_Toc167275916"/>
      <w:r w:rsidRPr="001140C5">
        <w:rPr>
          <w:rFonts w:cs="Arial"/>
        </w:rPr>
        <w:t>401-00</w:t>
      </w:r>
      <w:r w:rsidRPr="001140C5">
        <w:rPr>
          <w:rFonts w:cs="Arial"/>
        </w:rPr>
        <w:tab/>
        <w:t>Pravá tunelová rúra</w:t>
      </w:r>
      <w:bookmarkEnd w:id="262"/>
    </w:p>
    <w:p w14:paraId="458FFC28"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B674A55" w14:textId="77777777" w:rsidR="00EA5F6B" w:rsidRPr="001140C5" w:rsidRDefault="00EA5F6B" w:rsidP="00EA5F6B">
      <w:pPr>
        <w:rPr>
          <w:rFonts w:cs="Arial"/>
        </w:rPr>
      </w:pPr>
      <w:r w:rsidRPr="001140C5">
        <w:rPr>
          <w:rFonts w:cs="Arial"/>
        </w:rPr>
        <w:t>Je potrebné dodržať požiadavky uvedené vo Zväzku 3, časť 4, článok 1.14 Požiadavky na tunel a  Zväzku 3, časť 1, čl. 2.2 Normy a technické predpisy.</w:t>
      </w:r>
    </w:p>
    <w:p w14:paraId="349B6F5A" w14:textId="77777777" w:rsidR="00EA5F6B" w:rsidRPr="001140C5" w:rsidRDefault="00EA5F6B" w:rsidP="00EA5F6B">
      <w:pPr>
        <w:rPr>
          <w:rFonts w:cs="Arial"/>
        </w:rPr>
      </w:pPr>
      <w:r w:rsidRPr="001140C5">
        <w:rPr>
          <w:rFonts w:cs="Arial"/>
        </w:rPr>
        <w:t>Záväzný je prejazdný prierez tunela pre kategóriu tunela T 8,0  podľa STN 73 7507.</w:t>
      </w:r>
    </w:p>
    <w:p w14:paraId="4A0BACAE" w14:textId="77777777" w:rsidR="00FB0EFE" w:rsidRPr="001140C5" w:rsidRDefault="00FB0EFE" w:rsidP="00EA5F6B">
      <w:pPr>
        <w:rPr>
          <w:rFonts w:cs="Arial"/>
        </w:rPr>
      </w:pPr>
      <w:r w:rsidRPr="001140C5">
        <w:rPr>
          <w:rFonts w:cs="Arial"/>
        </w:rPr>
        <w:t>Objednávateľ požaduje, aby pravá a ľavá tunelová rúra boli stavebne (ATS, hydranty, vozovka chodníky, drenážne odvodnenie a pod) a technologicky rovnako navrhnuté a vybavené.</w:t>
      </w:r>
    </w:p>
    <w:p w14:paraId="3CEC7903" w14:textId="77777777" w:rsidR="00EA5F6B" w:rsidRPr="001140C5" w:rsidRDefault="00EA5F6B" w:rsidP="00EA5F6B">
      <w:pPr>
        <w:numPr>
          <w:ilvl w:val="0"/>
          <w:numId w:val="34"/>
        </w:numPr>
        <w:jc w:val="left"/>
        <w:rPr>
          <w:rFonts w:cs="Arial"/>
        </w:rPr>
      </w:pPr>
      <w:r w:rsidRPr="001140C5">
        <w:rPr>
          <w:rFonts w:cs="Arial"/>
        </w:rPr>
        <w:t xml:space="preserve">požiarna odolnosť nosnej konštrukcie v zmysle </w:t>
      </w:r>
      <w:r w:rsidRPr="001140C5">
        <w:rPr>
          <w:rFonts w:cs="Arial"/>
          <w:color w:val="000000" w:themeColor="text1"/>
        </w:rPr>
        <w:t xml:space="preserve">TP 099 </w:t>
      </w:r>
      <w:r w:rsidRPr="001140C5">
        <w:rPr>
          <w:rFonts w:cs="Arial"/>
        </w:rPr>
        <w:t>Protipožiarna odolnosť cestných tunelov pre tunel I. kategórie</w:t>
      </w:r>
    </w:p>
    <w:p w14:paraId="56EB2DD9" w14:textId="77777777" w:rsidR="00EA5F6B" w:rsidRPr="001140C5" w:rsidRDefault="00EA5F6B" w:rsidP="00EA5F6B">
      <w:pPr>
        <w:numPr>
          <w:ilvl w:val="0"/>
          <w:numId w:val="34"/>
        </w:numPr>
        <w:jc w:val="left"/>
        <w:rPr>
          <w:rFonts w:cs="Arial"/>
        </w:rPr>
      </w:pPr>
      <w:r w:rsidRPr="001140C5">
        <w:rPr>
          <w:rFonts w:cs="Arial"/>
        </w:rPr>
        <w:t>Povrchová úprava zjednocujúcim náterom, ktorý má ochrannú funkciu, sa vykoná po celom obvode sekundárneho ostenia – odtieň RAL 7038.</w:t>
      </w:r>
    </w:p>
    <w:p w14:paraId="174ABBCB" w14:textId="77777777" w:rsidR="00EA5F6B" w:rsidRPr="001140C5" w:rsidRDefault="00EA5F6B" w:rsidP="00EA5F6B">
      <w:pPr>
        <w:numPr>
          <w:ilvl w:val="0"/>
          <w:numId w:val="34"/>
        </w:numPr>
        <w:jc w:val="left"/>
        <w:rPr>
          <w:rFonts w:cs="Arial"/>
        </w:rPr>
      </w:pPr>
      <w:r w:rsidRPr="001140C5">
        <w:rPr>
          <w:rFonts w:cs="Arial"/>
        </w:rPr>
        <w:t xml:space="preserve">Povrchová úprava definitívneho ostenia odrazným (zosvetľujúcim) náterom sa má realizovať do výšky 4,8 m nad chodníkom – </w:t>
      </w:r>
      <w:r w:rsidR="00DB76AC" w:rsidRPr="001140C5">
        <w:rPr>
          <w:rFonts w:cs="Arial"/>
        </w:rPr>
        <w:t xml:space="preserve">navrhovaný </w:t>
      </w:r>
      <w:r w:rsidRPr="001140C5">
        <w:rPr>
          <w:rFonts w:cs="Arial"/>
        </w:rPr>
        <w:t>odtieň RAL 1014</w:t>
      </w:r>
      <w:r w:rsidR="00DB76AC" w:rsidRPr="001140C5">
        <w:rPr>
          <w:rFonts w:cs="Arial"/>
        </w:rPr>
        <w:t xml:space="preserve"> sa môže líšiť v závislosti od navrhovan</w:t>
      </w:r>
      <w:r w:rsidR="00ED7B94" w:rsidRPr="001140C5">
        <w:rPr>
          <w:rFonts w:cs="Arial"/>
        </w:rPr>
        <w:t>ej farby svetla</w:t>
      </w:r>
      <w:r w:rsidRPr="001140C5">
        <w:rPr>
          <w:rFonts w:cs="Arial"/>
        </w:rPr>
        <w:t>.</w:t>
      </w:r>
      <w:r w:rsidR="00BD4A3E" w:rsidRPr="001140C5">
        <w:rPr>
          <w:rFonts w:cs="Arial"/>
        </w:rPr>
        <w:t xml:space="preserve"> </w:t>
      </w:r>
      <w:r w:rsidR="00AD3DC7" w:rsidRPr="001140C5">
        <w:rPr>
          <w:rFonts w:cs="Arial"/>
        </w:rPr>
        <w:t>Návrh podložiť svetlotechnickou štúdiou.</w:t>
      </w:r>
    </w:p>
    <w:p w14:paraId="29132C0C" w14:textId="77777777" w:rsidR="00EA5F6B" w:rsidRPr="001140C5" w:rsidRDefault="00EA5F6B" w:rsidP="00EA5F6B">
      <w:pPr>
        <w:rPr>
          <w:rFonts w:cs="Arial"/>
        </w:rPr>
      </w:pPr>
      <w:r w:rsidRPr="001140C5">
        <w:rPr>
          <w:rFonts w:cs="Arial"/>
        </w:rPr>
        <w:t>Tunel Horelica je v celej dĺžke tunelom I. kategórie podľa článku 5 TP 099 Protipožiarna bezpečnosť cestných tunelov.</w:t>
      </w:r>
    </w:p>
    <w:p w14:paraId="5F8D7EE8" w14:textId="77777777" w:rsidR="00EA5F6B" w:rsidRPr="001140C5" w:rsidRDefault="00EA5F6B" w:rsidP="00EA5F6B">
      <w:pPr>
        <w:tabs>
          <w:tab w:val="left" w:pos="851"/>
        </w:tabs>
        <w:spacing w:after="48"/>
      </w:pPr>
    </w:p>
    <w:p w14:paraId="524A6D1C" w14:textId="77777777" w:rsidR="00EA5F6B" w:rsidRPr="001140C5" w:rsidRDefault="00EA5F6B" w:rsidP="00EA5F6B">
      <w:pPr>
        <w:rPr>
          <w:color w:val="000000" w:themeColor="text1"/>
        </w:rPr>
      </w:pPr>
      <w:r w:rsidRPr="001140C5">
        <w:t xml:space="preserve">Zhotoviteľ je povinný navrhnúť také technické riešenie tunela, ktoré bude zohľadňovať </w:t>
      </w:r>
      <w:r w:rsidRPr="001140C5">
        <w:rPr>
          <w:color w:val="000000" w:themeColor="text1"/>
        </w:rPr>
        <w:t>výsledky IGHP (pozri Zväzok 5 súťažných podkladov).</w:t>
      </w:r>
    </w:p>
    <w:p w14:paraId="0C48BB6B" w14:textId="77777777" w:rsidR="00553523" w:rsidRPr="001140C5" w:rsidRDefault="00553523" w:rsidP="00615694">
      <w:pPr>
        <w:pStyle w:val="Nadpis2"/>
        <w:ind w:left="426" w:hanging="426"/>
        <w:rPr>
          <w:rFonts w:cs="Arial"/>
        </w:rPr>
      </w:pPr>
      <w:bookmarkStart w:id="263" w:name="_Toc167275917"/>
      <w:r w:rsidRPr="001140C5">
        <w:rPr>
          <w:rFonts w:cs="Arial"/>
        </w:rPr>
        <w:t>401-00.01</w:t>
      </w:r>
      <w:r w:rsidRPr="001140C5">
        <w:rPr>
          <w:rFonts w:cs="Arial"/>
        </w:rPr>
        <w:tab/>
        <w:t>Portál Žilina</w:t>
      </w:r>
      <w:bookmarkEnd w:id="263"/>
    </w:p>
    <w:p w14:paraId="5D4AAF17"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41D7949" w14:textId="77777777" w:rsidR="00553523" w:rsidRPr="001140C5" w:rsidRDefault="00553523" w:rsidP="00615694">
      <w:pPr>
        <w:pStyle w:val="Nadpis2"/>
        <w:ind w:left="426" w:hanging="426"/>
        <w:rPr>
          <w:rFonts w:cs="Arial"/>
        </w:rPr>
      </w:pPr>
      <w:bookmarkStart w:id="264" w:name="_Toc167275918"/>
      <w:r w:rsidRPr="001140C5">
        <w:rPr>
          <w:rFonts w:cs="Arial"/>
        </w:rPr>
        <w:t>401-00.011</w:t>
      </w:r>
      <w:r w:rsidRPr="001140C5">
        <w:rPr>
          <w:rFonts w:cs="Arial"/>
        </w:rPr>
        <w:tab/>
        <w:t>Portál na razenie a</w:t>
      </w:r>
      <w:r w:rsidR="0048068F" w:rsidRPr="001140C5">
        <w:rPr>
          <w:rFonts w:cs="Arial"/>
        </w:rPr>
        <w:t> </w:t>
      </w:r>
      <w:r w:rsidRPr="001140C5">
        <w:rPr>
          <w:rFonts w:cs="Arial"/>
        </w:rPr>
        <w:t>HTÚ</w:t>
      </w:r>
      <w:bookmarkEnd w:id="264"/>
    </w:p>
    <w:p w14:paraId="44C903B9" w14:textId="3E4AC4AE" w:rsidR="0048068F" w:rsidRPr="001140C5"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6EA09BA8" w14:textId="77777777" w:rsidR="00553523" w:rsidRPr="001140C5" w:rsidRDefault="00553523" w:rsidP="00615694">
      <w:pPr>
        <w:pStyle w:val="Nadpis2"/>
        <w:ind w:left="426" w:hanging="426"/>
        <w:rPr>
          <w:rFonts w:cs="Arial"/>
        </w:rPr>
      </w:pPr>
      <w:bookmarkStart w:id="265" w:name="_Toc167275919"/>
      <w:r w:rsidRPr="001140C5">
        <w:rPr>
          <w:rFonts w:cs="Arial"/>
        </w:rPr>
        <w:t>401-00.012</w:t>
      </w:r>
      <w:r w:rsidRPr="001140C5">
        <w:rPr>
          <w:rFonts w:cs="Arial"/>
        </w:rPr>
        <w:tab/>
        <w:t>Zárubný múr a konečné terénne úpravy</w:t>
      </w:r>
      <w:bookmarkEnd w:id="265"/>
    </w:p>
    <w:p w14:paraId="228078DD"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2D786A5" w14:textId="03313F7E" w:rsidR="0048068F" w:rsidRPr="001140C5" w:rsidRDefault="00591406" w:rsidP="00B36922">
      <w:r w:rsidRPr="001140C5">
        <w:t>Objednávateľ požaduje navrhnúť a zrealizovať bezúdržbový systém terénnych úprav</w:t>
      </w:r>
      <w:r w:rsidR="00104F4F" w:rsidRPr="001140C5">
        <w:t>.</w:t>
      </w:r>
    </w:p>
    <w:p w14:paraId="6155436D" w14:textId="77777777" w:rsidR="00553523" w:rsidRPr="001140C5" w:rsidRDefault="00553523" w:rsidP="00615694">
      <w:pPr>
        <w:pStyle w:val="Nadpis2"/>
        <w:ind w:left="426" w:hanging="426"/>
        <w:rPr>
          <w:rFonts w:cs="Arial"/>
        </w:rPr>
      </w:pPr>
      <w:bookmarkStart w:id="266" w:name="_Toc167275920"/>
      <w:r w:rsidRPr="001140C5">
        <w:rPr>
          <w:rFonts w:cs="Arial"/>
        </w:rPr>
        <w:t>401-00.02</w:t>
      </w:r>
      <w:r w:rsidRPr="001140C5">
        <w:rPr>
          <w:rFonts w:cs="Arial"/>
        </w:rPr>
        <w:tab/>
        <w:t>Portál Čadca</w:t>
      </w:r>
      <w:bookmarkEnd w:id="266"/>
    </w:p>
    <w:p w14:paraId="1F08A47C"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8A2A8F8" w14:textId="77777777" w:rsidR="0048068F" w:rsidRPr="001140C5" w:rsidRDefault="00475A8A" w:rsidP="00B36922">
      <w:r w:rsidRPr="001140C5">
        <w:t xml:space="preserve">Objednávateľ požaduje zrealizovať sanáciu železobetónových konštrukcii na prahoch a vertikálnych rebrách horného zaistenia svahu na portáli Čadca. (tie, ktoré ostanú zachované po prerazení PTR). Zároveň sa požaduje prehodnotiť a zrealizovať </w:t>
      </w:r>
      <w:r w:rsidR="00125DB3" w:rsidRPr="001140C5">
        <w:t>horizontálne odvodňovacie vrty (viď Zväzok 5, Záverečná správa – Pragoprojekt</w:t>
      </w:r>
      <w:r w:rsidR="00EF2A27" w:rsidRPr="001140C5">
        <w:t>, 2018</w:t>
      </w:r>
      <w:r w:rsidR="00125DB3" w:rsidRPr="001140C5">
        <w:t>)</w:t>
      </w:r>
    </w:p>
    <w:p w14:paraId="5338FD19" w14:textId="77777777" w:rsidR="00553523" w:rsidRPr="001140C5" w:rsidRDefault="00553523" w:rsidP="00615694">
      <w:pPr>
        <w:pStyle w:val="Nadpis2"/>
        <w:ind w:left="426" w:hanging="426"/>
        <w:rPr>
          <w:rFonts w:cs="Arial"/>
        </w:rPr>
      </w:pPr>
      <w:bookmarkStart w:id="267" w:name="_Toc167275921"/>
      <w:r w:rsidRPr="001140C5">
        <w:rPr>
          <w:rFonts w:cs="Arial"/>
        </w:rPr>
        <w:t>401-00.021</w:t>
      </w:r>
      <w:r w:rsidRPr="001140C5">
        <w:rPr>
          <w:rFonts w:cs="Arial"/>
        </w:rPr>
        <w:tab/>
        <w:t>Portál na razenie a</w:t>
      </w:r>
      <w:r w:rsidR="0048068F" w:rsidRPr="001140C5">
        <w:rPr>
          <w:rFonts w:cs="Arial"/>
        </w:rPr>
        <w:t> </w:t>
      </w:r>
      <w:r w:rsidRPr="001140C5">
        <w:rPr>
          <w:rFonts w:cs="Arial"/>
        </w:rPr>
        <w:t>HTÚ</w:t>
      </w:r>
      <w:bookmarkEnd w:id="267"/>
    </w:p>
    <w:p w14:paraId="04942720" w14:textId="6EDC86B2" w:rsidR="0048068F" w:rsidRPr="001140C5"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42ADA2C2" w14:textId="77777777" w:rsidR="00553523" w:rsidRPr="001140C5" w:rsidRDefault="00553523" w:rsidP="00615694">
      <w:pPr>
        <w:pStyle w:val="Nadpis2"/>
        <w:ind w:left="426" w:hanging="426"/>
        <w:rPr>
          <w:rFonts w:cs="Arial"/>
        </w:rPr>
      </w:pPr>
      <w:bookmarkStart w:id="268" w:name="_Toc167275922"/>
      <w:r w:rsidRPr="001140C5">
        <w:rPr>
          <w:rFonts w:cs="Arial"/>
        </w:rPr>
        <w:t>401-00.022</w:t>
      </w:r>
      <w:r w:rsidRPr="001140C5">
        <w:rPr>
          <w:rFonts w:cs="Arial"/>
        </w:rPr>
        <w:tab/>
        <w:t>Konečné terénne úpravy</w:t>
      </w:r>
      <w:bookmarkEnd w:id="268"/>
    </w:p>
    <w:p w14:paraId="1A49C5CB"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8AD2A3C" w14:textId="77777777" w:rsidR="0048068F" w:rsidRPr="001140C5" w:rsidRDefault="00591406" w:rsidP="00B36922">
      <w:r w:rsidRPr="001140C5">
        <w:t>Objednávateľ požaduje navrhnúť a zrealizovať bezúdržbový systém terénnych úprav.</w:t>
      </w:r>
    </w:p>
    <w:p w14:paraId="263A31C4" w14:textId="77777777" w:rsidR="00553523" w:rsidRPr="001140C5" w:rsidRDefault="00553523" w:rsidP="00615694">
      <w:pPr>
        <w:pStyle w:val="Nadpis2"/>
        <w:ind w:left="426" w:hanging="426"/>
        <w:rPr>
          <w:rFonts w:cs="Arial"/>
        </w:rPr>
      </w:pPr>
      <w:bookmarkStart w:id="269" w:name="_Toc167275923"/>
      <w:r w:rsidRPr="001140C5">
        <w:rPr>
          <w:rFonts w:cs="Arial"/>
        </w:rPr>
        <w:lastRenderedPageBreak/>
        <w:t>401-00.03</w:t>
      </w:r>
      <w:r w:rsidRPr="001140C5">
        <w:rPr>
          <w:rFonts w:cs="Arial"/>
        </w:rPr>
        <w:tab/>
        <w:t>Hĺbený tunel</w:t>
      </w:r>
      <w:bookmarkEnd w:id="269"/>
    </w:p>
    <w:p w14:paraId="2193EA52"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2F35EF7" w14:textId="77777777" w:rsidR="00503B2B" w:rsidRPr="001140C5" w:rsidRDefault="00503B2B" w:rsidP="00503B2B">
      <w:pPr>
        <w:rPr>
          <w:rFonts w:cs="Arial"/>
        </w:rPr>
      </w:pPr>
      <w:r w:rsidRPr="001140C5">
        <w:rPr>
          <w:rFonts w:cs="Arial"/>
        </w:rPr>
        <w:t>Záväzné sú minimálne požiadavky na betón hornej klenby hĺbených tunelov nasledovne:</w:t>
      </w:r>
    </w:p>
    <w:p w14:paraId="5D8F06CA" w14:textId="77777777" w:rsidR="00503B2B" w:rsidRPr="001140C5" w:rsidRDefault="00503B2B" w:rsidP="00E11AA1">
      <w:pPr>
        <w:numPr>
          <w:ilvl w:val="0"/>
          <w:numId w:val="34"/>
        </w:numPr>
        <w:spacing w:after="0"/>
        <w:jc w:val="left"/>
        <w:rPr>
          <w:rFonts w:cs="Arial"/>
        </w:rPr>
      </w:pPr>
      <w:r w:rsidRPr="001140C5">
        <w:rPr>
          <w:rFonts w:cs="Arial"/>
        </w:rPr>
        <w:t>Betón C 30/37, XF4, XC3</w:t>
      </w:r>
    </w:p>
    <w:p w14:paraId="53046426" w14:textId="77777777" w:rsidR="00503B2B" w:rsidRPr="001140C5" w:rsidRDefault="00503B2B" w:rsidP="00E11AA1">
      <w:pPr>
        <w:numPr>
          <w:ilvl w:val="0"/>
          <w:numId w:val="34"/>
        </w:numPr>
        <w:spacing w:after="0"/>
        <w:jc w:val="left"/>
        <w:rPr>
          <w:rFonts w:cs="Arial"/>
        </w:rPr>
      </w:pPr>
      <w:r w:rsidRPr="001140C5">
        <w:rPr>
          <w:rFonts w:cs="Arial"/>
        </w:rPr>
        <w:t>krytie výstuže 40 mm na strane dopravného priestoru</w:t>
      </w:r>
    </w:p>
    <w:p w14:paraId="6A82EDCE" w14:textId="77777777" w:rsidR="00503B2B" w:rsidRPr="001140C5" w:rsidRDefault="00503B2B" w:rsidP="00E11AA1">
      <w:pPr>
        <w:numPr>
          <w:ilvl w:val="0"/>
          <w:numId w:val="34"/>
        </w:numPr>
        <w:spacing w:after="0"/>
        <w:jc w:val="left"/>
        <w:rPr>
          <w:rFonts w:cs="Arial"/>
        </w:rPr>
      </w:pPr>
      <w:r w:rsidRPr="001140C5">
        <w:rPr>
          <w:rFonts w:cs="Arial"/>
        </w:rPr>
        <w:t xml:space="preserve">ako ochrana pred zmrašťovacími trhlinami v pozdĺžnom smere musí byť do hornej klenby vložená pozdĺžna výstuž </w:t>
      </w:r>
      <w:r w:rsidRPr="001140C5">
        <w:rPr>
          <w:rFonts w:ascii="Symbol" w:hAnsi="Symbol" w:cs="Symbol"/>
        </w:rPr>
        <w:t></w:t>
      </w:r>
      <w:r w:rsidRPr="001140C5">
        <w:rPr>
          <w:rFonts w:cs="Arial"/>
        </w:rPr>
        <w:t xml:space="preserve">16 po 150 mm do oblasti výšky 2 m nad základovým pásom a pozdĺžna výstuž  </w:t>
      </w:r>
      <w:r w:rsidRPr="001140C5">
        <w:rPr>
          <w:rFonts w:ascii="Symbol" w:hAnsi="Symbol" w:cs="Symbol"/>
        </w:rPr>
        <w:t></w:t>
      </w:r>
      <w:r w:rsidRPr="001140C5">
        <w:rPr>
          <w:rFonts w:cs="Arial"/>
        </w:rPr>
        <w:t>12 po 150 mm do oblasti od 2 m do 4 m nad základovým pásom.</w:t>
      </w:r>
    </w:p>
    <w:p w14:paraId="3BE9D62C" w14:textId="77777777" w:rsidR="00503B2B" w:rsidRPr="001140C5" w:rsidRDefault="00503B2B" w:rsidP="00E11AA1">
      <w:pPr>
        <w:numPr>
          <w:ilvl w:val="0"/>
          <w:numId w:val="34"/>
        </w:numPr>
        <w:spacing w:after="0"/>
        <w:jc w:val="left"/>
        <w:rPr>
          <w:rFonts w:cs="Arial"/>
        </w:rPr>
      </w:pPr>
      <w:r w:rsidRPr="001140C5">
        <w:rPr>
          <w:rFonts w:cs="Arial"/>
        </w:rPr>
        <w:t>odlišné množstvo pozdĺžnej výstuže oproti predošlému bodu môže byť určené na základe výsledkov výpočtu podľa Eurokódu 2.</w:t>
      </w:r>
    </w:p>
    <w:p w14:paraId="29CAB826" w14:textId="77777777" w:rsidR="00553523" w:rsidRPr="001140C5" w:rsidRDefault="00553523" w:rsidP="00615694">
      <w:pPr>
        <w:pStyle w:val="Nadpis2"/>
        <w:ind w:left="426" w:hanging="426"/>
        <w:rPr>
          <w:rFonts w:cs="Arial"/>
        </w:rPr>
      </w:pPr>
      <w:bookmarkStart w:id="270" w:name="_Toc167275924"/>
      <w:r w:rsidRPr="001140C5">
        <w:rPr>
          <w:rFonts w:cs="Arial"/>
        </w:rPr>
        <w:t>401-00.04</w:t>
      </w:r>
      <w:r w:rsidRPr="001140C5">
        <w:rPr>
          <w:rFonts w:cs="Arial"/>
        </w:rPr>
        <w:tab/>
        <w:t>Razený tunel</w:t>
      </w:r>
      <w:bookmarkEnd w:id="270"/>
    </w:p>
    <w:p w14:paraId="61074825"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F679213" w14:textId="740B3CDB" w:rsidR="00890EF4" w:rsidRPr="001140C5" w:rsidRDefault="00890EF4" w:rsidP="00890EF4">
      <w:pPr>
        <w:tabs>
          <w:tab w:val="left" w:pos="851"/>
        </w:tabs>
        <w:spacing w:after="48"/>
      </w:pPr>
    </w:p>
    <w:p w14:paraId="735BCC8C" w14:textId="77777777" w:rsidR="00890EF4" w:rsidRPr="001140C5" w:rsidRDefault="00890EF4" w:rsidP="00890EF4">
      <w:pPr>
        <w:tabs>
          <w:tab w:val="left" w:pos="851"/>
        </w:tabs>
        <w:spacing w:after="48"/>
      </w:pPr>
      <w:r w:rsidRPr="001140C5">
        <w:t>Zhotoviteľ je povinný navrhnúť také technické riešenie tunela, ktoré bude zohľadňovať výsledky IGHP (pozri Zväzok 5 súťažných podkladov).</w:t>
      </w:r>
    </w:p>
    <w:p w14:paraId="23C31B8F" w14:textId="77777777" w:rsidR="00890EF4" w:rsidRPr="001140C5" w:rsidRDefault="00890EF4" w:rsidP="00890EF4">
      <w:pPr>
        <w:rPr>
          <w:rFonts w:cs="Arial"/>
        </w:rPr>
      </w:pPr>
      <w:r w:rsidRPr="001140C5">
        <w:rPr>
          <w:rFonts w:cs="Arial"/>
        </w:rPr>
        <w:t>Je potrebné dodržať požiadavky uvedené vo Zväzku 3, časť 4, článok 1.14 Požiadavky na tunel a Zväzku 3, časť 1, čl. 2.2 Normy a technické predpisy.</w:t>
      </w:r>
    </w:p>
    <w:p w14:paraId="0F050ACE" w14:textId="77777777" w:rsidR="00553523" w:rsidRPr="001140C5" w:rsidRDefault="00553523" w:rsidP="00615694">
      <w:pPr>
        <w:pStyle w:val="Nadpis2"/>
        <w:ind w:left="426" w:hanging="426"/>
        <w:rPr>
          <w:rFonts w:cs="Arial"/>
        </w:rPr>
      </w:pPr>
      <w:bookmarkStart w:id="271" w:name="_Toc167275925"/>
      <w:r w:rsidRPr="001140C5">
        <w:rPr>
          <w:rFonts w:cs="Arial"/>
        </w:rPr>
        <w:t>401-00.05</w:t>
      </w:r>
      <w:r w:rsidRPr="001140C5">
        <w:rPr>
          <w:rFonts w:cs="Arial"/>
        </w:rPr>
        <w:tab/>
        <w:t>Priečne prepojenie</w:t>
      </w:r>
      <w:bookmarkEnd w:id="271"/>
    </w:p>
    <w:p w14:paraId="4F7C29BF"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BE05D1A" w14:textId="77777777" w:rsidR="00553523" w:rsidRPr="001140C5" w:rsidRDefault="00553523" w:rsidP="00615694">
      <w:pPr>
        <w:pStyle w:val="Nadpis2"/>
        <w:ind w:left="426" w:hanging="426"/>
        <w:rPr>
          <w:rFonts w:cs="Arial"/>
        </w:rPr>
      </w:pPr>
      <w:bookmarkStart w:id="272" w:name="_Toc167275926"/>
      <w:r w:rsidRPr="001140C5">
        <w:rPr>
          <w:rFonts w:cs="Arial"/>
        </w:rPr>
        <w:t>401-00.06</w:t>
      </w:r>
      <w:r w:rsidRPr="001140C5">
        <w:rPr>
          <w:rFonts w:cs="Arial"/>
        </w:rPr>
        <w:tab/>
        <w:t>Kolektor a</w:t>
      </w:r>
      <w:r w:rsidR="0048068F" w:rsidRPr="001140C5">
        <w:rPr>
          <w:rFonts w:cs="Arial"/>
        </w:rPr>
        <w:t> </w:t>
      </w:r>
      <w:r w:rsidRPr="001140C5">
        <w:rPr>
          <w:rFonts w:cs="Arial"/>
        </w:rPr>
        <w:t>káblovody</w:t>
      </w:r>
      <w:bookmarkEnd w:id="272"/>
    </w:p>
    <w:p w14:paraId="79609492"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7D04969" w14:textId="77777777" w:rsidR="00553523" w:rsidRPr="001140C5" w:rsidRDefault="00553523" w:rsidP="00615694">
      <w:pPr>
        <w:pStyle w:val="Nadpis2"/>
        <w:ind w:left="426" w:hanging="426"/>
        <w:rPr>
          <w:rFonts w:cs="Arial"/>
        </w:rPr>
      </w:pPr>
      <w:bookmarkStart w:id="273" w:name="_Toc167275927"/>
      <w:r w:rsidRPr="001140C5">
        <w:rPr>
          <w:rFonts w:cs="Arial"/>
        </w:rPr>
        <w:t>401-00.07</w:t>
      </w:r>
      <w:r w:rsidRPr="001140C5">
        <w:rPr>
          <w:rFonts w:cs="Arial"/>
        </w:rPr>
        <w:tab/>
        <w:t>Drenážne odvodnenie tunela</w:t>
      </w:r>
      <w:bookmarkEnd w:id="273"/>
    </w:p>
    <w:p w14:paraId="7C9D0E05"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28939B9" w14:textId="77777777" w:rsidR="00553523" w:rsidRPr="001140C5" w:rsidRDefault="00553523" w:rsidP="00615694">
      <w:pPr>
        <w:pStyle w:val="Nadpis2"/>
        <w:ind w:left="426" w:hanging="426"/>
        <w:rPr>
          <w:rFonts w:cs="Arial"/>
        </w:rPr>
      </w:pPr>
      <w:bookmarkStart w:id="274" w:name="_Toc167275928"/>
      <w:r w:rsidRPr="001140C5">
        <w:rPr>
          <w:rFonts w:cs="Arial"/>
        </w:rPr>
        <w:lastRenderedPageBreak/>
        <w:t>401-00.08</w:t>
      </w:r>
      <w:r w:rsidRPr="001140C5">
        <w:rPr>
          <w:rFonts w:cs="Arial"/>
        </w:rPr>
        <w:tab/>
        <w:t>Odvodnenie vozovky</w:t>
      </w:r>
      <w:bookmarkEnd w:id="274"/>
    </w:p>
    <w:p w14:paraId="55784F50"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41819B2" w14:textId="77777777" w:rsidR="00553523" w:rsidRPr="001140C5" w:rsidRDefault="00553523" w:rsidP="00615694">
      <w:pPr>
        <w:pStyle w:val="Nadpis2"/>
        <w:ind w:left="426" w:hanging="426"/>
        <w:rPr>
          <w:rFonts w:cs="Arial"/>
        </w:rPr>
      </w:pPr>
      <w:bookmarkStart w:id="275" w:name="_Toc167275929"/>
      <w:r w:rsidRPr="001140C5">
        <w:rPr>
          <w:rFonts w:cs="Arial"/>
        </w:rPr>
        <w:t>401-00.09</w:t>
      </w:r>
      <w:r w:rsidRPr="001140C5">
        <w:rPr>
          <w:rFonts w:cs="Arial"/>
        </w:rPr>
        <w:tab/>
        <w:t>Vozovka a</w:t>
      </w:r>
      <w:r w:rsidR="0048068F" w:rsidRPr="001140C5">
        <w:rPr>
          <w:rFonts w:cs="Arial"/>
        </w:rPr>
        <w:t> </w:t>
      </w:r>
      <w:r w:rsidRPr="001140C5">
        <w:rPr>
          <w:rFonts w:cs="Arial"/>
        </w:rPr>
        <w:t>chodníky</w:t>
      </w:r>
      <w:bookmarkEnd w:id="275"/>
    </w:p>
    <w:p w14:paraId="2B9E6781"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586D20A" w14:textId="77777777" w:rsidR="00553523" w:rsidRPr="001140C5" w:rsidRDefault="00553523" w:rsidP="00615694">
      <w:pPr>
        <w:pStyle w:val="Nadpis2"/>
        <w:ind w:left="426" w:hanging="426"/>
        <w:rPr>
          <w:rFonts w:cs="Arial"/>
        </w:rPr>
      </w:pPr>
      <w:bookmarkStart w:id="276" w:name="_Toc167275930"/>
      <w:r w:rsidRPr="001140C5">
        <w:rPr>
          <w:rFonts w:cs="Arial"/>
        </w:rPr>
        <w:t>401-00.10</w:t>
      </w:r>
      <w:r w:rsidRPr="001140C5">
        <w:rPr>
          <w:rFonts w:cs="Arial"/>
        </w:rPr>
        <w:tab/>
        <w:t>Úprava technologickej centrály</w:t>
      </w:r>
      <w:bookmarkEnd w:id="276"/>
    </w:p>
    <w:p w14:paraId="5DFD2FCD" w14:textId="54548412" w:rsidR="00CB6664" w:rsidRPr="001140C5"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551FB040" w14:textId="77777777" w:rsidR="0048068F" w:rsidRPr="001140C5" w:rsidRDefault="000818C6" w:rsidP="00B36922">
      <w:r w:rsidRPr="001140C5">
        <w:rPr>
          <w:color w:val="000000" w:themeColor="text1"/>
        </w:rPr>
        <w:t>Minimálna úroveň štandardu a požiadaviek je zadefinovaná v Zväzku 5.</w:t>
      </w:r>
    </w:p>
    <w:p w14:paraId="3BB96CDA" w14:textId="77777777" w:rsidR="00553523" w:rsidRPr="001140C5" w:rsidRDefault="00553523" w:rsidP="00615694">
      <w:pPr>
        <w:pStyle w:val="Nadpis2"/>
        <w:ind w:left="426" w:hanging="426"/>
        <w:rPr>
          <w:rFonts w:cs="Arial"/>
        </w:rPr>
      </w:pPr>
      <w:bookmarkStart w:id="277" w:name="_Toc167275931"/>
      <w:r w:rsidRPr="001140C5">
        <w:rPr>
          <w:rFonts w:cs="Arial"/>
        </w:rPr>
        <w:t>401-00.11</w:t>
      </w:r>
      <w:r w:rsidRPr="001140C5">
        <w:rPr>
          <w:rFonts w:cs="Arial"/>
        </w:rPr>
        <w:tab/>
        <w:t>Rekonštrukcia obslužného objektu</w:t>
      </w:r>
      <w:bookmarkEnd w:id="277"/>
    </w:p>
    <w:p w14:paraId="5391CCB9"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FC0E868" w14:textId="152D11D5" w:rsidR="0048068F" w:rsidRPr="00871F49" w:rsidRDefault="0004073E" w:rsidP="00871F49">
      <w:pPr>
        <w:tabs>
          <w:tab w:val="left" w:pos="851"/>
        </w:tabs>
        <w:spacing w:after="48"/>
        <w:rPr>
          <w:color w:val="000000" w:themeColor="text1"/>
        </w:rPr>
      </w:pPr>
      <w:r w:rsidRPr="001140C5">
        <w:rPr>
          <w:color w:val="000000" w:themeColor="text1"/>
        </w:rPr>
        <w:t>Minimálna úroveň štandardu</w:t>
      </w:r>
      <w:r w:rsidR="000818C6" w:rsidRPr="001140C5">
        <w:rPr>
          <w:color w:val="000000" w:themeColor="text1"/>
        </w:rPr>
        <w:t xml:space="preserve"> a požiadaviek</w:t>
      </w:r>
      <w:r w:rsidR="00871F49">
        <w:rPr>
          <w:color w:val="000000" w:themeColor="text1"/>
        </w:rPr>
        <w:t xml:space="preserve"> je zadefinovaná v Zväzku 5.  </w:t>
      </w:r>
    </w:p>
    <w:p w14:paraId="06A0C39D" w14:textId="77777777" w:rsidR="00553523" w:rsidRPr="001140C5" w:rsidRDefault="00553523" w:rsidP="00615694">
      <w:pPr>
        <w:pStyle w:val="Nadpis2"/>
        <w:ind w:left="426" w:hanging="426"/>
        <w:rPr>
          <w:rFonts w:cs="Arial"/>
        </w:rPr>
      </w:pPr>
      <w:bookmarkStart w:id="278" w:name="_Toc167275932"/>
      <w:r w:rsidRPr="001140C5">
        <w:rPr>
          <w:rFonts w:cs="Arial"/>
        </w:rPr>
        <w:t>401-00.12</w:t>
      </w:r>
      <w:r w:rsidRPr="001140C5">
        <w:rPr>
          <w:rFonts w:cs="Arial"/>
        </w:rPr>
        <w:tab/>
        <w:t>Protipožiarny vodovod</w:t>
      </w:r>
      <w:bookmarkEnd w:id="278"/>
    </w:p>
    <w:p w14:paraId="62842A25" w14:textId="16A7B8FD" w:rsidR="00573C29" w:rsidRPr="001140C5"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w:t>
      </w:r>
      <w:r w:rsidR="00871F49">
        <w:t>ýstavby.</w:t>
      </w:r>
    </w:p>
    <w:p w14:paraId="0351CB8D" w14:textId="77777777" w:rsidR="00553523" w:rsidRPr="001140C5" w:rsidRDefault="00553523" w:rsidP="00615694">
      <w:pPr>
        <w:pStyle w:val="Nadpis2"/>
        <w:ind w:left="426" w:hanging="426"/>
        <w:rPr>
          <w:rFonts w:cs="Arial"/>
        </w:rPr>
      </w:pPr>
      <w:bookmarkStart w:id="279" w:name="_Toc167275933"/>
      <w:r w:rsidRPr="001140C5">
        <w:rPr>
          <w:rFonts w:cs="Arial"/>
        </w:rPr>
        <w:t>401-00.12.1</w:t>
      </w:r>
      <w:r w:rsidRPr="001140C5">
        <w:rPr>
          <w:rFonts w:cs="Arial"/>
        </w:rPr>
        <w:tab/>
        <w:t>Úprava odberného objektu</w:t>
      </w:r>
      <w:bookmarkEnd w:id="279"/>
    </w:p>
    <w:p w14:paraId="73FA883B"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E157926" w14:textId="77777777" w:rsidR="0048068F" w:rsidRPr="001140C5" w:rsidRDefault="0048068F" w:rsidP="00B36922">
      <w:r w:rsidRPr="001140C5">
        <w:t xml:space="preserve"> </w:t>
      </w:r>
      <w:r w:rsidR="00F40C32" w:rsidRPr="001140C5">
        <w:t>Požaduje sa rekonštrukcia/oprava odberného objektu v závislosti od jeho aktuálneho stavu.</w:t>
      </w:r>
    </w:p>
    <w:p w14:paraId="08D57F73" w14:textId="77777777" w:rsidR="00553523" w:rsidRPr="001140C5" w:rsidRDefault="00553523" w:rsidP="00615694">
      <w:pPr>
        <w:pStyle w:val="Nadpis2"/>
        <w:ind w:left="426" w:hanging="426"/>
        <w:rPr>
          <w:rFonts w:cs="Arial"/>
        </w:rPr>
      </w:pPr>
      <w:bookmarkStart w:id="280" w:name="_Toc167275934"/>
      <w:r w:rsidRPr="001140C5">
        <w:rPr>
          <w:rFonts w:cs="Arial"/>
        </w:rPr>
        <w:t>401-11</w:t>
      </w:r>
      <w:r w:rsidRPr="001140C5">
        <w:rPr>
          <w:rFonts w:cs="Arial"/>
        </w:rPr>
        <w:tab/>
        <w:t>Technologická časť</w:t>
      </w:r>
      <w:bookmarkEnd w:id="280"/>
    </w:p>
    <w:p w14:paraId="01870DB0" w14:textId="77777777" w:rsidR="00553523" w:rsidRPr="001140C5" w:rsidRDefault="00553523" w:rsidP="00615694">
      <w:pPr>
        <w:pStyle w:val="Nadpis2"/>
        <w:ind w:left="426" w:hanging="426"/>
        <w:rPr>
          <w:rFonts w:cs="Arial"/>
        </w:rPr>
      </w:pPr>
      <w:bookmarkStart w:id="281" w:name="_Toc167275935"/>
      <w:r w:rsidRPr="001140C5">
        <w:rPr>
          <w:rFonts w:cs="Arial"/>
        </w:rPr>
        <w:t>401-11.01</w:t>
      </w:r>
      <w:r w:rsidRPr="001140C5">
        <w:rPr>
          <w:rFonts w:cs="Arial"/>
        </w:rPr>
        <w:tab/>
        <w:t>Napájanie tunela elektrickou energiou</w:t>
      </w:r>
      <w:bookmarkEnd w:id="281"/>
    </w:p>
    <w:p w14:paraId="3524C12D"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2774E01" w14:textId="09C5C8E6" w:rsidR="00150A64" w:rsidRPr="001140C5" w:rsidRDefault="00150A64" w:rsidP="00871F49">
      <w:pPr>
        <w:tabs>
          <w:tab w:val="left" w:pos="851"/>
        </w:tabs>
        <w:spacing w:after="0"/>
      </w:pPr>
      <w:r w:rsidRPr="001140C5">
        <w:lastRenderedPageBreak/>
        <w:t>Pri prvej fáze uvažovať s jestvujúcimi VN a NN rozvádzačmi, ktoré napája</w:t>
      </w:r>
      <w:r w:rsidR="00472BB7" w:rsidRPr="001140C5">
        <w:t>j</w:t>
      </w:r>
      <w:r w:rsidRPr="001140C5">
        <w:t>ú jestvujúce technologické vybavenie (neskôr kompletná výmena)</w:t>
      </w:r>
    </w:p>
    <w:p w14:paraId="25F84771" w14:textId="673A03BD" w:rsidR="0048068F" w:rsidRPr="001140C5" w:rsidRDefault="00E17902" w:rsidP="00B36922">
      <w:r w:rsidRPr="001140C5">
        <w:t>Požaduje sa výmena VN rozvodne a trafostaníc vrátane doplnenia DG/UPS (odporúčanie na DG, nakoľko výdrž na DG je vyššia v prípade mimoriadnej situácie), Doplniť kompenzačné/dekompenzačné rozvádzače vrátane kompenzácie VN aj NN, synchronizácie DG do siete, meranie maximálnej rezervovanej kapacity s informáciou v rámci CRS</w:t>
      </w:r>
      <w:r w:rsidR="00EE12EF" w:rsidRPr="001140C5">
        <w:t>.</w:t>
      </w:r>
    </w:p>
    <w:p w14:paraId="40D9940A" w14:textId="77777777" w:rsidR="00553523" w:rsidRPr="001140C5" w:rsidRDefault="00553523" w:rsidP="00615694">
      <w:pPr>
        <w:pStyle w:val="Nadpis2"/>
        <w:ind w:left="426" w:hanging="426"/>
        <w:rPr>
          <w:rFonts w:cs="Arial"/>
        </w:rPr>
      </w:pPr>
      <w:bookmarkStart w:id="282" w:name="_Toc167275936"/>
      <w:r w:rsidRPr="001140C5">
        <w:rPr>
          <w:rFonts w:cs="Arial"/>
        </w:rPr>
        <w:t>401-11.02</w:t>
      </w:r>
      <w:r w:rsidRPr="001140C5">
        <w:rPr>
          <w:rFonts w:cs="Arial"/>
        </w:rPr>
        <w:tab/>
        <w:t>Centrálny riadiaci systém tunela</w:t>
      </w:r>
      <w:bookmarkEnd w:id="282"/>
    </w:p>
    <w:p w14:paraId="7611233D"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A81D2AD" w14:textId="1A228710" w:rsidR="0015361A" w:rsidRPr="001140C5" w:rsidRDefault="0015361A" w:rsidP="0015361A">
      <w:pPr>
        <w:tabs>
          <w:tab w:val="left" w:pos="851"/>
        </w:tabs>
        <w:spacing w:after="0"/>
      </w:pPr>
      <w:r w:rsidRPr="001140C5">
        <w:t>TeŠp04 Tunely nie je záväzná v kapitole 10 Centrálny riadiaci systém tunelov, vrátane prílohy č. 2 a č.3. Pre návrh CRS sú záväzné TP093 a pre kybernetickú bezpečnosť požiadavky uvedené v bode 2.8 TeŠp04</w:t>
      </w:r>
    </w:p>
    <w:p w14:paraId="317BDF89" w14:textId="77777777" w:rsidR="0015361A" w:rsidRPr="001140C5" w:rsidRDefault="0015361A" w:rsidP="00CB6664">
      <w:pPr>
        <w:tabs>
          <w:tab w:val="left" w:pos="851"/>
        </w:tabs>
        <w:spacing w:after="0"/>
      </w:pPr>
    </w:p>
    <w:p w14:paraId="783B5672" w14:textId="77777777" w:rsidR="00DC3243" w:rsidRPr="001140C5" w:rsidRDefault="00186457" w:rsidP="00B36922">
      <w:r w:rsidRPr="001140C5">
        <w:t>V rámci prvej fázy zabezpečiť stavebné úpravy operátorského pracoviska na PTO Svrčinovec (</w:t>
      </w:r>
      <w:r w:rsidR="00573C29" w:rsidRPr="001140C5">
        <w:t>3</w:t>
      </w:r>
      <w:r w:rsidRPr="001140C5">
        <w:t xml:space="preserve">x operátor + 1x </w:t>
      </w:r>
      <w:r w:rsidR="00573C29" w:rsidRPr="001140C5">
        <w:t>servisné pracovisko</w:t>
      </w:r>
      <w:r w:rsidRPr="001140C5">
        <w:t>, vedúci oddelenia tunela + špecialisti a mechanici údržby tunela), rozšírenie plnohodnotnej zobrazovanej videosteny pre 3 jestvujúce tunely s predprípravou na druhú (PTR) tunelovú rúru tunela Horelica</w:t>
      </w:r>
      <w:r w:rsidR="00573C29" w:rsidRPr="001140C5">
        <w:t xml:space="preserve"> (viď. predchádzajúce kapitoly)</w:t>
      </w:r>
    </w:p>
    <w:p w14:paraId="17703ECA" w14:textId="79908762" w:rsidR="00EE12EF" w:rsidRPr="001140C5" w:rsidRDefault="00573C29" w:rsidP="00B36922">
      <w:r w:rsidRPr="001140C5">
        <w:t>V rámci finálneho riešenia riadenia tunelov Horelica, Svrčinovec a Poľana riešiť formou spoločnej systémovej integrácie podľa TP093.</w:t>
      </w:r>
      <w:r w:rsidR="00D27D4B" w:rsidRPr="001140C5">
        <w:t xml:space="preserve"> Zhotoviteľ musí vykonať prípravné práce, aby bolo možné v budúcnosti premiestniť a integrovať riadenie tunelov Horelica, Svrčinovec a Poľana</w:t>
      </w:r>
      <w:r w:rsidR="00E11AA1">
        <w:t xml:space="preserve"> do ROP Žilina</w:t>
      </w:r>
      <w:r w:rsidR="00D27D4B" w:rsidRPr="001140C5">
        <w:t>. Operátorské pracovisko musí byť vybavené všetkými prvkami pre riadenie a monitorovanie tunelov Horelica, Svrčinovec a Poľana z PTO Svrčinovec a to vybaviť minimálne o panely núdzového riadenia, spoločné konzoly pre prijímanie hovorov z SOS hlások jednotlivých tunelov a TNV hlások monitorovaného úseku diaľnice D3, spoločn</w:t>
      </w:r>
      <w:r w:rsidR="00EE12EF" w:rsidRPr="001140C5">
        <w:t>é</w:t>
      </w:r>
      <w:r w:rsidR="00D27D4B" w:rsidRPr="001140C5">
        <w:t xml:space="preserve"> konzol</w:t>
      </w:r>
      <w:r w:rsidR="00EE12EF" w:rsidRPr="001140C5">
        <w:t>y</w:t>
      </w:r>
      <w:r w:rsidR="00D27D4B" w:rsidRPr="001140C5">
        <w:t xml:space="preserve"> pre </w:t>
      </w:r>
      <w:r w:rsidR="00EE12EF" w:rsidRPr="001140C5">
        <w:t>tunelový rozhlas, FM rádio a dispečerský telefón. Príslušnými konzolami musia byť vybavené všetky 3 operátorské pracoviská.</w:t>
      </w:r>
    </w:p>
    <w:p w14:paraId="48258A19" w14:textId="77777777" w:rsidR="00795404" w:rsidRPr="001140C5" w:rsidRDefault="00795404" w:rsidP="00B36922">
      <w:r w:rsidRPr="001140C5">
        <w:t>Je potrebné zriadiť operátorské pracovisko dočasného riadenia a operátorské pracovisko núdzového riadenia na PTO tunela Horelica podľa TP093.</w:t>
      </w:r>
    </w:p>
    <w:p w14:paraId="632FBC31" w14:textId="77777777" w:rsidR="00DC3243" w:rsidRPr="001140C5" w:rsidRDefault="00EE12EF" w:rsidP="00B36922">
      <w:r w:rsidRPr="001140C5">
        <w:t>Súčasťou centrálneho riadiaceho systému tunela Horelica musí byť zabezpečené automatické riadenie príslušných značiek v tuneloch a prislúchajúcich úsekoch diaľnice. Centrálny riadiaci systém tunela Horelica musí byť pripravený tak, aby bolo možné do neho integrovať a riadiť dopravné značky vybudované v križovatke Krásno nad Kysucou, resp. značky, ktoré budú slúžiť na odklon dopravu v prípade plánovaného alebo neplánovaného uzatvorenia tunela Horelica.</w:t>
      </w:r>
    </w:p>
    <w:p w14:paraId="39539F35" w14:textId="77777777" w:rsidR="00553523" w:rsidRPr="001140C5" w:rsidRDefault="00553523" w:rsidP="00615694">
      <w:pPr>
        <w:pStyle w:val="Nadpis2"/>
        <w:ind w:left="426" w:hanging="426"/>
        <w:rPr>
          <w:rFonts w:cs="Arial"/>
        </w:rPr>
      </w:pPr>
      <w:bookmarkStart w:id="283" w:name="_Toc167275937"/>
      <w:r w:rsidRPr="001140C5">
        <w:rPr>
          <w:rFonts w:cs="Arial"/>
        </w:rPr>
        <w:t>401-11.03</w:t>
      </w:r>
      <w:r w:rsidRPr="001140C5">
        <w:rPr>
          <w:rFonts w:cs="Arial"/>
        </w:rPr>
        <w:tab/>
        <w:t>Vetranie tunela</w:t>
      </w:r>
      <w:bookmarkEnd w:id="283"/>
    </w:p>
    <w:p w14:paraId="68B995A8" w14:textId="1EE1D86C" w:rsidR="00CB6664" w:rsidRPr="001140C5"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32AF2AA5" w14:textId="77777777" w:rsidR="00553523" w:rsidRPr="001140C5" w:rsidRDefault="00553523" w:rsidP="00615694">
      <w:pPr>
        <w:pStyle w:val="Nadpis2"/>
        <w:ind w:left="426" w:hanging="426"/>
        <w:rPr>
          <w:rFonts w:cs="Arial"/>
        </w:rPr>
      </w:pPr>
      <w:bookmarkStart w:id="284" w:name="_Toc167275938"/>
      <w:r w:rsidRPr="001140C5">
        <w:rPr>
          <w:rFonts w:cs="Arial"/>
        </w:rPr>
        <w:lastRenderedPageBreak/>
        <w:t>401-11.04</w:t>
      </w:r>
      <w:r w:rsidRPr="001140C5">
        <w:rPr>
          <w:rFonts w:cs="Arial"/>
        </w:rPr>
        <w:tab/>
        <w:t>Osvetlenie tunela</w:t>
      </w:r>
      <w:bookmarkEnd w:id="284"/>
    </w:p>
    <w:p w14:paraId="0503C2E7"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593D274" w14:textId="77777777" w:rsidR="0048068F" w:rsidRPr="001140C5" w:rsidRDefault="00EE12EF" w:rsidP="00B36922">
      <w:r w:rsidRPr="001140C5">
        <w:t xml:space="preserve"> </w:t>
      </w:r>
      <w:r w:rsidR="0005520B" w:rsidRPr="001140C5">
        <w:t xml:space="preserve">Osvetlenia tunela vrátane predportálových úsekov </w:t>
      </w:r>
      <w:r w:rsidRPr="001140C5">
        <w:t xml:space="preserve">je potrebné navrhnúť podľa </w:t>
      </w:r>
      <w:r w:rsidR="0005520B" w:rsidRPr="001140C5">
        <w:t>TP115</w:t>
      </w:r>
      <w:r w:rsidRPr="001140C5">
        <w:t xml:space="preserve">. Zhotoviteľ v tuneli navrhne takú farbu </w:t>
      </w:r>
      <w:r w:rsidR="0005520B" w:rsidRPr="001140C5">
        <w:t xml:space="preserve">RAL pre ostenie tunela, </w:t>
      </w:r>
      <w:r w:rsidRPr="001140C5">
        <w:t xml:space="preserve">ktorá bude optimálna pre navrhované osvetlenie. </w:t>
      </w:r>
      <w:r w:rsidR="0005520B" w:rsidRPr="001140C5">
        <w:t xml:space="preserve"> </w:t>
      </w:r>
      <w:r w:rsidRPr="001140C5">
        <w:t>Z</w:t>
      </w:r>
      <w:r w:rsidR="0005520B" w:rsidRPr="001140C5">
        <w:t xml:space="preserve">hotoviteľ predloží svetlotechnický výpočet s uvedenou RAL farbou, </w:t>
      </w:r>
      <w:r w:rsidRPr="001140C5">
        <w:t xml:space="preserve">v ktorom budú uvedené výhody navrhnovaného osvetlenia. Pri návrhu osvetlenia ej potrebné </w:t>
      </w:r>
      <w:r w:rsidR="0005520B" w:rsidRPr="001140C5">
        <w:t xml:space="preserve">uvažovať </w:t>
      </w:r>
      <w:r w:rsidRPr="001140C5">
        <w:t xml:space="preserve">aj </w:t>
      </w:r>
      <w:r w:rsidR="0005520B" w:rsidRPr="001140C5">
        <w:t>s</w:t>
      </w:r>
      <w:r w:rsidRPr="001140C5">
        <w:t xml:space="preserve"> požiadavkami uvedenými v </w:t>
      </w:r>
      <w:r w:rsidR="0005520B" w:rsidRPr="001140C5">
        <w:t>TeŠp05 – smart riadenie verejného osvetlenia, požiadavka na normovanú trasu káblového vedenia na ostení tunela a uchytenia osvetlenia na ostení</w:t>
      </w:r>
      <w:r w:rsidRPr="001140C5">
        <w:t>.</w:t>
      </w:r>
    </w:p>
    <w:p w14:paraId="42FDB57C" w14:textId="77777777" w:rsidR="00553523" w:rsidRPr="001140C5" w:rsidRDefault="00553523" w:rsidP="00615694">
      <w:pPr>
        <w:pStyle w:val="Nadpis2"/>
        <w:ind w:left="426" w:hanging="426"/>
        <w:rPr>
          <w:rFonts w:cs="Arial"/>
        </w:rPr>
      </w:pPr>
      <w:bookmarkStart w:id="285" w:name="_Toc167275939"/>
      <w:r w:rsidRPr="001140C5">
        <w:rPr>
          <w:rFonts w:cs="Arial"/>
        </w:rPr>
        <w:t>401-11.05</w:t>
      </w:r>
      <w:r w:rsidRPr="001140C5">
        <w:rPr>
          <w:rFonts w:cs="Arial"/>
        </w:rPr>
        <w:tab/>
        <w:t>Dopravný systém</w:t>
      </w:r>
      <w:bookmarkEnd w:id="285"/>
    </w:p>
    <w:p w14:paraId="00F2FBF4" w14:textId="26B9DB46"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04B85DC4" w14:textId="77777777" w:rsidR="00553523" w:rsidRPr="001140C5" w:rsidRDefault="00553523" w:rsidP="00615694">
      <w:pPr>
        <w:pStyle w:val="Nadpis2"/>
        <w:ind w:left="426" w:hanging="426"/>
        <w:rPr>
          <w:rFonts w:cs="Arial"/>
        </w:rPr>
      </w:pPr>
      <w:bookmarkStart w:id="286" w:name="_Toc167275940"/>
      <w:r w:rsidRPr="001140C5">
        <w:rPr>
          <w:rFonts w:cs="Arial"/>
        </w:rPr>
        <w:t>401-11.06</w:t>
      </w:r>
      <w:r w:rsidRPr="001140C5">
        <w:rPr>
          <w:rFonts w:cs="Arial"/>
        </w:rPr>
        <w:tab/>
        <w:t>Kamerový dohľad a</w:t>
      </w:r>
      <w:r w:rsidR="0048068F" w:rsidRPr="001140C5">
        <w:rPr>
          <w:rFonts w:cs="Arial"/>
        </w:rPr>
        <w:t> </w:t>
      </w:r>
      <w:r w:rsidRPr="001140C5">
        <w:rPr>
          <w:rFonts w:cs="Arial"/>
        </w:rPr>
        <w:t>videodetekcia</w:t>
      </w:r>
      <w:bookmarkEnd w:id="286"/>
    </w:p>
    <w:p w14:paraId="2FF1DC6E"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CA23E15" w14:textId="01B02DB4" w:rsidR="00CB6664" w:rsidRPr="001140C5" w:rsidRDefault="00CB6664" w:rsidP="00CB6664">
      <w:pPr>
        <w:tabs>
          <w:tab w:val="left" w:pos="851"/>
        </w:tabs>
        <w:spacing w:after="0"/>
      </w:pPr>
    </w:p>
    <w:p w14:paraId="2734AF8B" w14:textId="77777777" w:rsidR="007E6F12" w:rsidRPr="001140C5" w:rsidRDefault="00B40DA0" w:rsidP="007E6F12">
      <w:r w:rsidRPr="001140C5">
        <w:t xml:space="preserve">Pri realizácii PTR integrovať do </w:t>
      </w:r>
      <w:r w:rsidR="007E6F12" w:rsidRPr="001140C5">
        <w:t>spoločného systému kamerového dohľadu</w:t>
      </w:r>
      <w:r w:rsidRPr="001140C5">
        <w:t xml:space="preserve"> na PTO Svrčinovec</w:t>
      </w:r>
      <w:r w:rsidR="007E6F12" w:rsidRPr="001140C5">
        <w:t>. Pri návrhu je potrebné</w:t>
      </w:r>
      <w:r w:rsidRPr="001140C5">
        <w:t xml:space="preserve"> uvažovať s klasifikáciou dopravy, </w:t>
      </w:r>
      <w:r w:rsidR="007E6F12" w:rsidRPr="001140C5">
        <w:t xml:space="preserve">detekciou </w:t>
      </w:r>
      <w:r w:rsidRPr="001140C5">
        <w:t>ADR, úsekov</w:t>
      </w:r>
      <w:r w:rsidR="007E6F12" w:rsidRPr="001140C5">
        <w:t>ým</w:t>
      </w:r>
      <w:r w:rsidRPr="001140C5">
        <w:t xml:space="preserve"> meran</w:t>
      </w:r>
      <w:r w:rsidR="007E6F12" w:rsidRPr="001140C5">
        <w:t>ím</w:t>
      </w:r>
      <w:r w:rsidRPr="001140C5">
        <w:t xml:space="preserve"> rýchlosti</w:t>
      </w:r>
      <w:r w:rsidR="007E6F12" w:rsidRPr="001140C5">
        <w:t>.</w:t>
      </w:r>
      <w:r w:rsidRPr="001140C5">
        <w:t xml:space="preserve"> </w:t>
      </w:r>
    </w:p>
    <w:p w14:paraId="2B3F25C3" w14:textId="77777777" w:rsidR="007E6F12" w:rsidRPr="001140C5" w:rsidRDefault="007E6F12" w:rsidP="007E6F12">
      <w:pPr>
        <w:rPr>
          <w:szCs w:val="24"/>
        </w:rPr>
      </w:pPr>
      <w:r w:rsidRPr="001140C5">
        <w:rPr>
          <w:szCs w:val="24"/>
        </w:rPr>
        <w:t xml:space="preserve">Pre projektové riešenie kamerového dohľadu je potrebné dodržať najmä ustanovenia </w:t>
      </w:r>
      <w:r w:rsidRPr="001140C5">
        <w:rPr>
          <w:szCs w:val="24"/>
        </w:rPr>
        <w:br/>
        <w:t>TP 029 Zariadenia, infraštruktúra a systémy technologického vybavenia pozemných komunikácií, TP 030 Inteligentné dopravné systémy a dopravné technologické zariadenia, TP 093 Centrálny riadiaci systém a vizualizácia-tunely a TKP 40 Kamerový dohľad, videodetekcia vrátane ADR – Tunely v aktuálnom znení v čase podania ponuky.</w:t>
      </w:r>
    </w:p>
    <w:p w14:paraId="30988182" w14:textId="77777777" w:rsidR="007E6F12" w:rsidRPr="001140C5" w:rsidRDefault="007E6F12" w:rsidP="007E6F12">
      <w:pPr>
        <w:rPr>
          <w:szCs w:val="24"/>
        </w:rPr>
      </w:pPr>
      <w:r w:rsidRPr="001140C5">
        <w:rPr>
          <w:szCs w:val="24"/>
        </w:rPr>
        <w:t>Kamerový dohľad musí umožniť plné pokrytie v súlade s TKP 40 (najmä dopravného priestoru tunela, portálových oblastí, núdzových zálivov, vstupov do SOS kabín, únikových východov a vnútorného priestoru priečnych prepojení).</w:t>
      </w:r>
    </w:p>
    <w:p w14:paraId="65AD1FA2" w14:textId="77777777" w:rsidR="007E6F12" w:rsidRPr="001140C5" w:rsidRDefault="007E6F12" w:rsidP="007E6F12">
      <w:pPr>
        <w:rPr>
          <w:szCs w:val="24"/>
        </w:rPr>
      </w:pPr>
      <w:r w:rsidRPr="001140C5">
        <w:rPr>
          <w:szCs w:val="24"/>
        </w:rPr>
        <w:t xml:space="preserve">Zhotoviteľ predloží Objednávateľovi metodiku preukazovania vlastností jednotlivých zariadení a systému podľa odporúčaní výrobcu. Predložená metodika musí preukazovať vlastnosti z TKP 40 a musí byť reprodukovateľná. </w:t>
      </w:r>
    </w:p>
    <w:p w14:paraId="40CCA81E" w14:textId="319033AB" w:rsidR="0048068F" w:rsidRPr="00871F49" w:rsidRDefault="007E6F12" w:rsidP="00871F49">
      <w:r w:rsidRPr="001140C5">
        <w:rPr>
          <w:szCs w:val="24"/>
        </w:rPr>
        <w:t>Pre kamery v podružných rozvodniach, ktoré sú vybavené systémom EPS, objednávateľ nepožaduje kamery prepojené s modulom AID so schopnosťou detekovať požiar podľa požiadavky TKP 40. V prípade potreby zhotoviteľ zabezpečí administratívu voči MDV SR v súvislosti s týmto riešením.</w:t>
      </w:r>
    </w:p>
    <w:p w14:paraId="065A6C0E" w14:textId="77777777" w:rsidR="00553523" w:rsidRPr="001140C5" w:rsidRDefault="00553523" w:rsidP="00615694">
      <w:pPr>
        <w:pStyle w:val="Nadpis2"/>
        <w:ind w:left="426" w:hanging="426"/>
        <w:rPr>
          <w:rFonts w:cs="Arial"/>
        </w:rPr>
      </w:pPr>
      <w:bookmarkStart w:id="287" w:name="_Toc167275941"/>
      <w:r w:rsidRPr="001140C5">
        <w:rPr>
          <w:rFonts w:cs="Arial"/>
        </w:rPr>
        <w:lastRenderedPageBreak/>
        <w:t>401-11.07</w:t>
      </w:r>
      <w:r w:rsidRPr="001140C5">
        <w:rPr>
          <w:rFonts w:cs="Arial"/>
        </w:rPr>
        <w:tab/>
        <w:t>Meranie fyzikálnych veličín v</w:t>
      </w:r>
      <w:r w:rsidR="0048068F" w:rsidRPr="001140C5">
        <w:rPr>
          <w:rFonts w:cs="Arial"/>
        </w:rPr>
        <w:t> </w:t>
      </w:r>
      <w:r w:rsidRPr="001140C5">
        <w:rPr>
          <w:rFonts w:cs="Arial"/>
        </w:rPr>
        <w:t>tuneli</w:t>
      </w:r>
      <w:bookmarkEnd w:id="287"/>
    </w:p>
    <w:p w14:paraId="44085CCB" w14:textId="5DF392B6"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0FDCA6B9" w14:textId="77777777" w:rsidR="00553523" w:rsidRPr="001140C5" w:rsidRDefault="00553523" w:rsidP="00615694">
      <w:pPr>
        <w:pStyle w:val="Nadpis2"/>
        <w:ind w:left="426" w:hanging="426"/>
        <w:rPr>
          <w:rFonts w:cs="Arial"/>
        </w:rPr>
      </w:pPr>
      <w:bookmarkStart w:id="288" w:name="_Toc167275942"/>
      <w:r w:rsidRPr="001140C5">
        <w:rPr>
          <w:rFonts w:cs="Arial"/>
        </w:rPr>
        <w:t>401-11.08</w:t>
      </w:r>
      <w:r w:rsidRPr="001140C5">
        <w:rPr>
          <w:rFonts w:cs="Arial"/>
        </w:rPr>
        <w:tab/>
        <w:t>SOS výklenky</w:t>
      </w:r>
      <w:bookmarkEnd w:id="288"/>
    </w:p>
    <w:p w14:paraId="18A27622" w14:textId="3E081E61"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2B9AA7A8" w14:textId="77777777" w:rsidR="00553523" w:rsidRPr="001140C5" w:rsidRDefault="00553523" w:rsidP="00615694">
      <w:pPr>
        <w:pStyle w:val="Nadpis2"/>
        <w:ind w:left="426" w:hanging="426"/>
        <w:rPr>
          <w:rFonts w:cs="Arial"/>
        </w:rPr>
      </w:pPr>
      <w:bookmarkStart w:id="289" w:name="_Toc167275943"/>
      <w:r w:rsidRPr="001140C5">
        <w:rPr>
          <w:rFonts w:cs="Arial"/>
        </w:rPr>
        <w:t>401-11.09</w:t>
      </w:r>
      <w:r w:rsidRPr="001140C5">
        <w:rPr>
          <w:rFonts w:cs="Arial"/>
        </w:rPr>
        <w:tab/>
        <w:t>Rádiové spojenie a dopravné rádio</w:t>
      </w:r>
      <w:bookmarkEnd w:id="289"/>
    </w:p>
    <w:p w14:paraId="671E9F70"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EF716DD" w14:textId="627E7B36" w:rsidR="0048068F" w:rsidRPr="001140C5" w:rsidRDefault="00CB6664" w:rsidP="00B36922">
      <w:r w:rsidRPr="001140C5">
        <w:t>Požadujeme z</w:t>
      </w:r>
      <w:r w:rsidR="0087558D" w:rsidRPr="001140C5">
        <w:t>abezpe</w:t>
      </w:r>
      <w:r w:rsidR="00D14648">
        <w:t xml:space="preserve">čiť pokrytie rádiového signálu </w:t>
      </w:r>
      <w:r w:rsidR="0087558D" w:rsidRPr="001140C5">
        <w:t>na celom jestvujúcom úseku vrátane kontinuity s novovybudovanými úsekmi a</w:t>
      </w:r>
      <w:r w:rsidR="007E6F12" w:rsidRPr="001140C5">
        <w:t> </w:t>
      </w:r>
      <w:r w:rsidR="0087558D" w:rsidRPr="001140C5">
        <w:t>križovatkami</w:t>
      </w:r>
      <w:r w:rsidR="007E6F12" w:rsidRPr="001140C5">
        <w:t xml:space="preserve"> (od križovatky D3 Krásno nad Kysucou až po Skalité, št. hranica).</w:t>
      </w:r>
      <w:r w:rsidR="0087558D" w:rsidRPr="001140C5">
        <w:t xml:space="preserve"> </w:t>
      </w:r>
      <w:r w:rsidR="007E6F12" w:rsidRPr="001140C5">
        <w:t>P</w:t>
      </w:r>
      <w:r w:rsidR="0087558D" w:rsidRPr="001140C5">
        <w:t xml:space="preserve">re GSM </w:t>
      </w:r>
      <w:r w:rsidR="007E6F12" w:rsidRPr="001140C5">
        <w:t xml:space="preserve">resp. mobilných operátorov </w:t>
      </w:r>
      <w:r w:rsidR="0087558D" w:rsidRPr="001140C5">
        <w:t>uvažovať s pokrytím 5G a integrovať do pultu FM na PTO Svrčinovec</w:t>
      </w:r>
      <w:r w:rsidR="007E6F12" w:rsidRPr="001140C5">
        <w:t>.</w:t>
      </w:r>
    </w:p>
    <w:p w14:paraId="5EC549FB" w14:textId="24F60ACA" w:rsidR="0048068F" w:rsidRPr="00871F49" w:rsidRDefault="007E6F12" w:rsidP="00871F49">
      <w:r w:rsidRPr="001140C5">
        <w:t xml:space="preserve">Súčasťou dodávky </w:t>
      </w:r>
      <w:r w:rsidRPr="001140C5">
        <w:rPr>
          <w:szCs w:val="24"/>
        </w:rPr>
        <w:t>je umožnenie príjmu rozhlasového vysielania štyroch rádiových staníc. Pričom operátor tunela musí mať možnosť vstúpiť do rozhlasového vysielania, ako s predvolenými nahratými hlásenia (spúšťanými manuálne, alebo automaticky od CRS), tak individuálnymi hláseniami, pre každú tunelovú rúru samostatne.</w:t>
      </w:r>
    </w:p>
    <w:p w14:paraId="51B41978" w14:textId="77777777" w:rsidR="00553523" w:rsidRPr="001140C5" w:rsidRDefault="00553523" w:rsidP="00615694">
      <w:pPr>
        <w:pStyle w:val="Nadpis2"/>
        <w:ind w:left="426" w:hanging="426"/>
        <w:rPr>
          <w:rFonts w:cs="Arial"/>
        </w:rPr>
      </w:pPr>
      <w:bookmarkStart w:id="290" w:name="_Toc167275944"/>
      <w:r w:rsidRPr="001140C5">
        <w:rPr>
          <w:rFonts w:cs="Arial"/>
        </w:rPr>
        <w:t>401-11.10</w:t>
      </w:r>
      <w:r w:rsidRPr="001140C5">
        <w:rPr>
          <w:rFonts w:cs="Arial"/>
        </w:rPr>
        <w:tab/>
        <w:t>Tunelový rozhlas</w:t>
      </w:r>
      <w:bookmarkEnd w:id="290"/>
    </w:p>
    <w:p w14:paraId="0541F108"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F56199C" w14:textId="7EB3E212" w:rsidR="00C26675" w:rsidRPr="001140C5" w:rsidRDefault="00CB6664" w:rsidP="00CF68DC">
      <w:r w:rsidRPr="001140C5">
        <w:t>Požadujeme i</w:t>
      </w:r>
      <w:r w:rsidR="00442A7A" w:rsidRPr="001140C5">
        <w:t>ntegrovať do pultu TR na PTO Svrčinovec</w:t>
      </w:r>
      <w:r w:rsidR="003549EA" w:rsidRPr="001140C5">
        <w:t>.</w:t>
      </w:r>
    </w:p>
    <w:p w14:paraId="252164CB" w14:textId="77777777" w:rsidR="00553523" w:rsidRPr="001140C5" w:rsidRDefault="00553523" w:rsidP="00615694">
      <w:pPr>
        <w:pStyle w:val="Nadpis2"/>
        <w:ind w:left="426" w:hanging="426"/>
        <w:rPr>
          <w:rFonts w:cs="Arial"/>
        </w:rPr>
      </w:pPr>
      <w:bookmarkStart w:id="291" w:name="_Toc167275945"/>
      <w:r w:rsidRPr="001140C5">
        <w:rPr>
          <w:rFonts w:cs="Arial"/>
        </w:rPr>
        <w:t>401-11.11</w:t>
      </w:r>
      <w:r w:rsidRPr="001140C5">
        <w:rPr>
          <w:rFonts w:cs="Arial"/>
        </w:rPr>
        <w:tab/>
        <w:t>Technologické vybavenie protipožiarneho vodovodu</w:t>
      </w:r>
      <w:bookmarkEnd w:id="291"/>
    </w:p>
    <w:p w14:paraId="0D24819D"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9DA84A2" w14:textId="77777777" w:rsidR="00ED3386" w:rsidRPr="001140C5" w:rsidRDefault="0048068F" w:rsidP="00CF68DC">
      <w:r w:rsidRPr="001140C5">
        <w:t xml:space="preserve"> </w:t>
      </w:r>
      <w:r w:rsidR="00ED3386" w:rsidRPr="001140C5">
        <w:t>Ovládanie ATS stanice pre požiarny vodovod musí byť možné prostredníctvom centrálneho riadiaceho systému tunela Horelica. Jednotlivé ventily na požiarnom vodovode musia byť ovládané z CRS a vybavené príslušným servopohonom.</w:t>
      </w:r>
    </w:p>
    <w:p w14:paraId="59B3D614" w14:textId="1D7DBE7A" w:rsidR="00ED3386" w:rsidRPr="001140C5" w:rsidRDefault="00ED3386" w:rsidP="00CF68DC">
      <w:r w:rsidRPr="001140C5">
        <w:t>Ohrev požiarneho vodovodu musí byť rozčlenený na zóny, pričom každá zóna bude monitorovaná samostatnou teplotou umiestnenou v jimke na požiarnom vodovode, tak aby nedochádzalo k skresleniu teploty.</w:t>
      </w:r>
    </w:p>
    <w:p w14:paraId="6328AACF" w14:textId="77777777" w:rsidR="00553523" w:rsidRPr="001140C5" w:rsidRDefault="00553523" w:rsidP="00615694">
      <w:pPr>
        <w:pStyle w:val="Nadpis2"/>
        <w:ind w:left="426" w:hanging="426"/>
        <w:rPr>
          <w:rFonts w:cs="Arial"/>
        </w:rPr>
      </w:pPr>
      <w:bookmarkStart w:id="292" w:name="_Toc167275946"/>
      <w:r w:rsidRPr="001140C5">
        <w:rPr>
          <w:rFonts w:cs="Arial"/>
        </w:rPr>
        <w:lastRenderedPageBreak/>
        <w:t>401-11.12</w:t>
      </w:r>
      <w:r w:rsidRPr="001140C5">
        <w:rPr>
          <w:rFonts w:cs="Arial"/>
        </w:rPr>
        <w:tab/>
        <w:t>Elektrická požiarna signalizácia</w:t>
      </w:r>
      <w:bookmarkEnd w:id="292"/>
    </w:p>
    <w:p w14:paraId="2A2DB678"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160CACA" w14:textId="61F244F5" w:rsidR="0048068F" w:rsidRPr="00871F49" w:rsidRDefault="0048068F" w:rsidP="00871F49">
      <w:r w:rsidRPr="001140C5">
        <w:t xml:space="preserve"> </w:t>
      </w:r>
      <w:r w:rsidR="00CB6664" w:rsidRPr="001140C5">
        <w:t>Požadujeme p</w:t>
      </w:r>
      <w:r w:rsidR="00CC6C20" w:rsidRPr="001140C5">
        <w:t>redložiť požiarne scenáre + požiarne zóny pre všetky bezpečnostné zariadenia (lineárny teplotný hlásič, tlačidlové a optickodymové hlásiče, manuálne aktivovanie operátorom a pod.)</w:t>
      </w:r>
    </w:p>
    <w:p w14:paraId="69506964" w14:textId="77777777" w:rsidR="00553523" w:rsidRPr="001140C5" w:rsidRDefault="00553523" w:rsidP="00615694">
      <w:pPr>
        <w:pStyle w:val="Nadpis2"/>
        <w:ind w:left="426" w:hanging="426"/>
        <w:rPr>
          <w:rFonts w:cs="Arial"/>
        </w:rPr>
      </w:pPr>
      <w:bookmarkStart w:id="293" w:name="_Toc167275947"/>
      <w:r w:rsidRPr="001140C5">
        <w:rPr>
          <w:rFonts w:cs="Arial"/>
        </w:rPr>
        <w:t>401-11.13</w:t>
      </w:r>
      <w:r w:rsidRPr="001140C5">
        <w:rPr>
          <w:rFonts w:cs="Arial"/>
        </w:rPr>
        <w:tab/>
        <w:t>Uzemňovacia sústava</w:t>
      </w:r>
      <w:bookmarkEnd w:id="293"/>
    </w:p>
    <w:p w14:paraId="4CE82281"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EE035E4" w14:textId="09D95323" w:rsidR="0048068F" w:rsidRPr="00871F49" w:rsidRDefault="00CB6664" w:rsidP="00871F49">
      <w:r w:rsidRPr="001140C5">
        <w:t xml:space="preserve">Požadujeme </w:t>
      </w:r>
      <w:r w:rsidR="00901868" w:rsidRPr="001140C5">
        <w:t>DEMZ vo všetkých fázach výstavby</w:t>
      </w:r>
    </w:p>
    <w:p w14:paraId="5A8061FD" w14:textId="77777777" w:rsidR="00553523" w:rsidRPr="001140C5" w:rsidRDefault="00553523" w:rsidP="00615694">
      <w:pPr>
        <w:pStyle w:val="Nadpis2"/>
        <w:ind w:left="426" w:hanging="426"/>
        <w:rPr>
          <w:rFonts w:cs="Arial"/>
        </w:rPr>
      </w:pPr>
      <w:bookmarkStart w:id="294" w:name="_Toc167275948"/>
      <w:r w:rsidRPr="001140C5">
        <w:rPr>
          <w:rFonts w:cs="Arial"/>
        </w:rPr>
        <w:t>402-00 Ľavá tunelová rúra (stavebná časť)</w:t>
      </w:r>
      <w:bookmarkEnd w:id="294"/>
    </w:p>
    <w:p w14:paraId="0A3C11E9"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FBB9C97" w14:textId="77777777" w:rsidR="00890EF4" w:rsidRPr="001140C5" w:rsidRDefault="00890EF4" w:rsidP="00890EF4">
      <w:pPr>
        <w:tabs>
          <w:tab w:val="left" w:pos="851"/>
        </w:tabs>
        <w:spacing w:after="48"/>
      </w:pPr>
      <w:r w:rsidRPr="001140C5">
        <w:t>Zhotoviteľ je povinný navrhnúť také technické riešenie tunela, ktoré bude zohľadňovať výsledky IGHP (pozri Zväzok 5 súťažných podkladov).</w:t>
      </w:r>
    </w:p>
    <w:p w14:paraId="057ED2F4" w14:textId="12D42C6C" w:rsidR="0048068F" w:rsidRPr="001140C5" w:rsidRDefault="00890EF4" w:rsidP="00871F49">
      <w:pPr>
        <w:rPr>
          <w:rFonts w:cs="Arial"/>
        </w:rPr>
      </w:pPr>
      <w:r w:rsidRPr="001140C5">
        <w:rPr>
          <w:rFonts w:cs="Arial"/>
        </w:rPr>
        <w:t xml:space="preserve">Je potrebné dodržať požiadavky uvedené vo Zväzku 3, časť 4, článok 1.14 Požiadavky na tunel a Zväzku 3, časť 1, čl. </w:t>
      </w:r>
      <w:r w:rsidR="00871F49">
        <w:rPr>
          <w:rFonts w:cs="Arial"/>
        </w:rPr>
        <w:t>2.2 Normy a technické predpisy.</w:t>
      </w:r>
    </w:p>
    <w:p w14:paraId="6D6F8054" w14:textId="77777777" w:rsidR="00553523" w:rsidRPr="001140C5" w:rsidRDefault="00553523" w:rsidP="00615694">
      <w:pPr>
        <w:pStyle w:val="Nadpis2"/>
        <w:ind w:left="426" w:hanging="426"/>
        <w:rPr>
          <w:rFonts w:cs="Arial"/>
        </w:rPr>
      </w:pPr>
      <w:bookmarkStart w:id="295" w:name="_Toc167275949"/>
      <w:r w:rsidRPr="001140C5">
        <w:rPr>
          <w:rFonts w:cs="Arial"/>
        </w:rPr>
        <w:t>402-00.01</w:t>
      </w:r>
      <w:r w:rsidRPr="001140C5">
        <w:rPr>
          <w:rFonts w:cs="Arial"/>
        </w:rPr>
        <w:tab/>
        <w:t>Východný portál Žilina</w:t>
      </w:r>
      <w:bookmarkEnd w:id="295"/>
    </w:p>
    <w:p w14:paraId="4C488C9E" w14:textId="333A6ECA"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16476F3B" w14:textId="77777777" w:rsidR="00553523" w:rsidRPr="001140C5" w:rsidRDefault="00553523" w:rsidP="00615694">
      <w:pPr>
        <w:pStyle w:val="Nadpis2"/>
        <w:ind w:left="426" w:hanging="426"/>
        <w:rPr>
          <w:rFonts w:cs="Arial"/>
        </w:rPr>
      </w:pPr>
      <w:bookmarkStart w:id="296" w:name="_Toc167275950"/>
      <w:r w:rsidRPr="001140C5">
        <w:rPr>
          <w:rFonts w:cs="Arial"/>
        </w:rPr>
        <w:t>402-00.02</w:t>
      </w:r>
      <w:r w:rsidRPr="001140C5">
        <w:rPr>
          <w:rFonts w:cs="Arial"/>
        </w:rPr>
        <w:tab/>
        <w:t>Západný portál Čadca</w:t>
      </w:r>
      <w:bookmarkEnd w:id="296"/>
    </w:p>
    <w:p w14:paraId="4212F43C" w14:textId="1B36E887"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C307989" w14:textId="77777777" w:rsidR="00553523" w:rsidRPr="001140C5" w:rsidRDefault="00553523" w:rsidP="00615694">
      <w:pPr>
        <w:pStyle w:val="Nadpis2"/>
        <w:ind w:left="426" w:hanging="426"/>
        <w:rPr>
          <w:rFonts w:cs="Arial"/>
        </w:rPr>
      </w:pPr>
      <w:bookmarkStart w:id="297" w:name="_Toc167275951"/>
      <w:r w:rsidRPr="001140C5">
        <w:rPr>
          <w:rFonts w:cs="Arial"/>
        </w:rPr>
        <w:t>402-00.03</w:t>
      </w:r>
      <w:r w:rsidRPr="001140C5">
        <w:rPr>
          <w:rFonts w:cs="Arial"/>
        </w:rPr>
        <w:tab/>
      </w:r>
      <w:r w:rsidR="00A70204" w:rsidRPr="001140C5">
        <w:rPr>
          <w:rFonts w:cs="Arial"/>
        </w:rPr>
        <w:t xml:space="preserve">ĽAVÁ </w:t>
      </w:r>
      <w:r w:rsidRPr="001140C5">
        <w:rPr>
          <w:rFonts w:cs="Arial"/>
        </w:rPr>
        <w:t>tunelová rúra</w:t>
      </w:r>
      <w:bookmarkEnd w:id="297"/>
    </w:p>
    <w:p w14:paraId="1AB37183"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2BCF7DA" w14:textId="77777777" w:rsidR="00890EF4" w:rsidRPr="001140C5" w:rsidRDefault="00890EF4" w:rsidP="00890EF4">
      <w:pPr>
        <w:tabs>
          <w:tab w:val="left" w:pos="851"/>
        </w:tabs>
        <w:spacing w:after="48"/>
      </w:pPr>
      <w:r w:rsidRPr="001140C5">
        <w:t>Zhotoviteľ je povinný navrhnúť také technické riešenie tunela, ktoré bude zohľadňovať výsledky IGHP (pozri Zväzok 5 súťažných podkladov).</w:t>
      </w:r>
    </w:p>
    <w:p w14:paraId="28432DAD" w14:textId="3A6ACAEA" w:rsidR="0048068F" w:rsidRPr="001140C5" w:rsidRDefault="00890EF4" w:rsidP="00871F49">
      <w:pPr>
        <w:rPr>
          <w:rFonts w:cs="Arial"/>
        </w:rPr>
      </w:pPr>
      <w:r w:rsidRPr="001140C5">
        <w:rPr>
          <w:rFonts w:cs="Arial"/>
        </w:rPr>
        <w:lastRenderedPageBreak/>
        <w:t xml:space="preserve">Je potrebné dodržať požiadavky uvedené vo Zväzku 3, časť 4, článok 1.14 Požiadavky na tunel a Zväzku 3, časť 1, čl. </w:t>
      </w:r>
      <w:r w:rsidR="00871F49">
        <w:rPr>
          <w:rFonts w:cs="Arial"/>
        </w:rPr>
        <w:t>2.2 Normy a technické predpisy.</w:t>
      </w:r>
    </w:p>
    <w:p w14:paraId="343C205D" w14:textId="77777777" w:rsidR="00553523" w:rsidRPr="001140C5" w:rsidRDefault="00553523" w:rsidP="00615694">
      <w:pPr>
        <w:pStyle w:val="Nadpis2"/>
        <w:ind w:left="426" w:hanging="426"/>
        <w:rPr>
          <w:rFonts w:cs="Arial"/>
        </w:rPr>
      </w:pPr>
      <w:bookmarkStart w:id="298" w:name="_Toc167275952"/>
      <w:r w:rsidRPr="001140C5">
        <w:rPr>
          <w:rFonts w:cs="Arial"/>
        </w:rPr>
        <w:t>402-00.04</w:t>
      </w:r>
      <w:r w:rsidRPr="001140C5">
        <w:rPr>
          <w:rFonts w:cs="Arial"/>
        </w:rPr>
        <w:tab/>
        <w:t>Vybavenosť tunela</w:t>
      </w:r>
      <w:bookmarkEnd w:id="298"/>
    </w:p>
    <w:p w14:paraId="4FDA2BDD" w14:textId="5F4DA27A"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7FD1A6B5" w14:textId="77777777" w:rsidR="00553523" w:rsidRPr="001140C5" w:rsidRDefault="00553523" w:rsidP="00615694">
      <w:pPr>
        <w:pStyle w:val="Nadpis2"/>
        <w:ind w:left="426" w:hanging="426"/>
        <w:rPr>
          <w:rFonts w:cs="Arial"/>
        </w:rPr>
      </w:pPr>
      <w:bookmarkStart w:id="299" w:name="_Toc167275953"/>
      <w:r w:rsidRPr="001140C5">
        <w:rPr>
          <w:rFonts w:cs="Arial"/>
        </w:rPr>
        <w:t>402-00.05</w:t>
      </w:r>
      <w:r w:rsidRPr="001140C5">
        <w:rPr>
          <w:rFonts w:cs="Arial"/>
        </w:rPr>
        <w:tab/>
        <w:t>Odvodnenie tunela</w:t>
      </w:r>
      <w:bookmarkEnd w:id="299"/>
    </w:p>
    <w:p w14:paraId="50BD1924" w14:textId="27DB14F2"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w:t>
      </w:r>
      <w:r w:rsidR="00871F49">
        <w:t>tavby.</w:t>
      </w:r>
    </w:p>
    <w:p w14:paraId="017A605C" w14:textId="77777777" w:rsidR="00553523" w:rsidRPr="001140C5" w:rsidRDefault="00553523" w:rsidP="00615694">
      <w:pPr>
        <w:pStyle w:val="Nadpis2"/>
        <w:ind w:left="426" w:hanging="426"/>
        <w:rPr>
          <w:rFonts w:cs="Arial"/>
        </w:rPr>
      </w:pPr>
      <w:bookmarkStart w:id="300" w:name="_Toc167275954"/>
      <w:r w:rsidRPr="001140C5">
        <w:rPr>
          <w:rFonts w:cs="Arial"/>
        </w:rPr>
        <w:t>402-00.06</w:t>
      </w:r>
      <w:r w:rsidRPr="001140C5">
        <w:rPr>
          <w:rFonts w:cs="Arial"/>
        </w:rPr>
        <w:tab/>
        <w:t>Cesta I/11 v km 2,579 - 3,289</w:t>
      </w:r>
      <w:bookmarkEnd w:id="300"/>
    </w:p>
    <w:p w14:paraId="414D8450" w14:textId="6000F6EA"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55D9D205" w14:textId="77777777" w:rsidR="00553523" w:rsidRPr="001140C5" w:rsidRDefault="00553523" w:rsidP="00615694">
      <w:pPr>
        <w:pStyle w:val="Nadpis2"/>
        <w:ind w:left="426" w:hanging="426"/>
        <w:rPr>
          <w:rFonts w:cs="Arial"/>
        </w:rPr>
      </w:pPr>
      <w:bookmarkStart w:id="301" w:name="_Toc167275955"/>
      <w:r w:rsidRPr="001140C5">
        <w:rPr>
          <w:rFonts w:cs="Arial"/>
        </w:rPr>
        <w:t>402-00.07</w:t>
      </w:r>
      <w:r w:rsidRPr="001140C5">
        <w:rPr>
          <w:rFonts w:cs="Arial"/>
        </w:rPr>
        <w:tab/>
        <w:t>Úniková cesta</w:t>
      </w:r>
      <w:bookmarkEnd w:id="301"/>
    </w:p>
    <w:p w14:paraId="73A96D5F" w14:textId="3328F1EA"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45D5D258" w14:textId="77777777" w:rsidR="00553523" w:rsidRPr="001140C5" w:rsidRDefault="00553523" w:rsidP="00615694">
      <w:pPr>
        <w:pStyle w:val="Nadpis2"/>
        <w:ind w:left="426" w:hanging="426"/>
        <w:rPr>
          <w:rFonts w:cs="Arial"/>
        </w:rPr>
      </w:pPr>
      <w:bookmarkStart w:id="302" w:name="_Toc167275956"/>
      <w:r w:rsidRPr="001140C5">
        <w:rPr>
          <w:rFonts w:cs="Arial"/>
        </w:rPr>
        <w:t>402-11</w:t>
      </w:r>
      <w:r w:rsidRPr="001140C5">
        <w:rPr>
          <w:rFonts w:cs="Arial"/>
        </w:rPr>
        <w:tab/>
        <w:t>Ľavá tunelová rúra (technologická časť)</w:t>
      </w:r>
      <w:bookmarkEnd w:id="302"/>
    </w:p>
    <w:p w14:paraId="36F3451F"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4491AD5" w14:textId="421A1C9F" w:rsidR="0048068F" w:rsidRPr="00871F49" w:rsidRDefault="004C7A4D" w:rsidP="00871F49">
      <w:r w:rsidRPr="001140C5">
        <w:t xml:space="preserve">Technologické vybavenie rekonštruovanej ľavej tunelovej rúry musí byť kompatibilné s vybavením v pravej tunelovej rúre a musí byť integrované do riadiaceho systému tunela Horelica. </w:t>
      </w:r>
    </w:p>
    <w:p w14:paraId="43972EE7" w14:textId="77777777" w:rsidR="00553523" w:rsidRPr="001140C5" w:rsidRDefault="00553523" w:rsidP="00615694">
      <w:pPr>
        <w:pStyle w:val="Nadpis2"/>
        <w:ind w:left="426" w:hanging="426"/>
        <w:rPr>
          <w:rFonts w:cs="Arial"/>
        </w:rPr>
      </w:pPr>
      <w:bookmarkStart w:id="303" w:name="_Toc167275957"/>
      <w:r w:rsidRPr="001140C5">
        <w:rPr>
          <w:rFonts w:cs="Arial"/>
        </w:rPr>
        <w:t>402-11.01</w:t>
      </w:r>
      <w:r w:rsidRPr="001140C5">
        <w:rPr>
          <w:rFonts w:cs="Arial"/>
        </w:rPr>
        <w:tab/>
        <w:t>Napájanie elektrickou energiou + VO</w:t>
      </w:r>
      <w:bookmarkEnd w:id="303"/>
    </w:p>
    <w:p w14:paraId="00564931" w14:textId="507C1A41"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09428976" w14:textId="77777777" w:rsidR="00553523" w:rsidRPr="001140C5" w:rsidRDefault="00553523" w:rsidP="00615694">
      <w:pPr>
        <w:pStyle w:val="Nadpis2"/>
        <w:ind w:left="426" w:hanging="426"/>
        <w:rPr>
          <w:rFonts w:cs="Arial"/>
        </w:rPr>
      </w:pPr>
      <w:bookmarkStart w:id="304" w:name="_Toc167275958"/>
      <w:r w:rsidRPr="001140C5">
        <w:rPr>
          <w:rFonts w:cs="Arial"/>
        </w:rPr>
        <w:t>402-11.02</w:t>
      </w:r>
      <w:r w:rsidRPr="001140C5">
        <w:rPr>
          <w:rFonts w:cs="Arial"/>
        </w:rPr>
        <w:tab/>
        <w:t>Centrálny riadiaci systém + Meranie fyzikálnych veličín v</w:t>
      </w:r>
      <w:r w:rsidR="0048068F" w:rsidRPr="001140C5">
        <w:rPr>
          <w:rFonts w:cs="Arial"/>
        </w:rPr>
        <w:t> </w:t>
      </w:r>
      <w:r w:rsidRPr="001140C5">
        <w:rPr>
          <w:rFonts w:cs="Arial"/>
        </w:rPr>
        <w:t>tuneli</w:t>
      </w:r>
      <w:bookmarkEnd w:id="304"/>
    </w:p>
    <w:p w14:paraId="58A0313C"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48DA9F3" w14:textId="5DD2C87C" w:rsidR="000412F2" w:rsidRPr="001140C5" w:rsidRDefault="000412F2" w:rsidP="000412F2">
      <w:pPr>
        <w:tabs>
          <w:tab w:val="left" w:pos="851"/>
        </w:tabs>
        <w:spacing w:after="0"/>
      </w:pPr>
    </w:p>
    <w:p w14:paraId="2C501773" w14:textId="3FEC6E5F" w:rsidR="0048068F" w:rsidRPr="00871F49" w:rsidRDefault="003D5F9D" w:rsidP="00871F49">
      <w:pPr>
        <w:tabs>
          <w:tab w:val="left" w:pos="851"/>
        </w:tabs>
        <w:spacing w:after="0"/>
      </w:pPr>
      <w:r w:rsidRPr="001140C5">
        <w:t>TeŠp04 Tunely nie je záväzná v kapitole 10 Centrálny riadiaci systém tunelov, vrátane prílohy č. 2 a č.3. Pre návrh CRS sú záväzné TP093 a pre kybernetickú bezpečnosť požiadavk</w:t>
      </w:r>
      <w:r w:rsidR="00871F49">
        <w:t>y uvedené v bode 2.8 TeŠp04</w:t>
      </w:r>
    </w:p>
    <w:p w14:paraId="17A04EFA" w14:textId="77777777" w:rsidR="009715B0" w:rsidRPr="001140C5" w:rsidRDefault="009715B0" w:rsidP="00615694">
      <w:pPr>
        <w:pStyle w:val="Nadpis2"/>
        <w:ind w:left="426" w:hanging="426"/>
        <w:rPr>
          <w:rFonts w:cs="Arial"/>
        </w:rPr>
      </w:pPr>
      <w:bookmarkStart w:id="305" w:name="_Toc167275959"/>
      <w:r w:rsidRPr="001140C5">
        <w:rPr>
          <w:rFonts w:cs="Arial"/>
        </w:rPr>
        <w:t>402-11.03</w:t>
      </w:r>
      <w:r w:rsidRPr="001140C5">
        <w:rPr>
          <w:rFonts w:cs="Arial"/>
        </w:rPr>
        <w:tab/>
        <w:t>SOS Kabíny</w:t>
      </w:r>
      <w:bookmarkEnd w:id="305"/>
    </w:p>
    <w:p w14:paraId="15AC33A6" w14:textId="36FDF925"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0A461504" w14:textId="77777777" w:rsidR="009715B0" w:rsidRPr="001140C5" w:rsidRDefault="009715B0" w:rsidP="00615694">
      <w:pPr>
        <w:pStyle w:val="Nadpis2"/>
        <w:ind w:left="426" w:hanging="426"/>
        <w:rPr>
          <w:rFonts w:cs="Arial"/>
        </w:rPr>
      </w:pPr>
      <w:bookmarkStart w:id="306" w:name="_Toc167275960"/>
      <w:r w:rsidRPr="001140C5">
        <w:rPr>
          <w:rFonts w:cs="Arial"/>
        </w:rPr>
        <w:t>402-11.04</w:t>
      </w:r>
      <w:r w:rsidRPr="001140C5">
        <w:rPr>
          <w:rFonts w:cs="Arial"/>
        </w:rPr>
        <w:tab/>
        <w:t>Uzavretý TV okruh</w:t>
      </w:r>
      <w:bookmarkEnd w:id="306"/>
    </w:p>
    <w:p w14:paraId="435BE1E5" w14:textId="2213C5E5"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36F5DC91" w14:textId="77777777" w:rsidR="009715B0" w:rsidRPr="001140C5" w:rsidRDefault="009715B0" w:rsidP="00615694">
      <w:pPr>
        <w:pStyle w:val="Nadpis2"/>
        <w:ind w:left="426" w:hanging="426"/>
        <w:rPr>
          <w:rFonts w:cs="Arial"/>
        </w:rPr>
      </w:pPr>
      <w:bookmarkStart w:id="307" w:name="_Toc167275961"/>
      <w:r w:rsidRPr="001140C5">
        <w:rPr>
          <w:rFonts w:cs="Arial"/>
        </w:rPr>
        <w:t>402-11.05</w:t>
      </w:r>
      <w:r w:rsidRPr="001140C5">
        <w:rPr>
          <w:rFonts w:cs="Arial"/>
        </w:rPr>
        <w:tab/>
        <w:t>Tunelový rozhlas</w:t>
      </w:r>
      <w:bookmarkEnd w:id="307"/>
    </w:p>
    <w:p w14:paraId="2C3D14BC" w14:textId="055695D8"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3E513DC6" w14:textId="77777777" w:rsidR="009715B0" w:rsidRPr="001140C5" w:rsidRDefault="009715B0" w:rsidP="00615694">
      <w:pPr>
        <w:pStyle w:val="Nadpis2"/>
        <w:ind w:left="426" w:hanging="426"/>
        <w:rPr>
          <w:rFonts w:cs="Arial"/>
        </w:rPr>
      </w:pPr>
      <w:bookmarkStart w:id="308" w:name="_Toc167275962"/>
      <w:r w:rsidRPr="001140C5">
        <w:rPr>
          <w:rFonts w:cs="Arial"/>
        </w:rPr>
        <w:t>402-11.06</w:t>
      </w:r>
      <w:r w:rsidRPr="001140C5">
        <w:rPr>
          <w:rFonts w:cs="Arial"/>
        </w:rPr>
        <w:tab/>
        <w:t>Elektrická požiarna signalizácia</w:t>
      </w:r>
      <w:bookmarkEnd w:id="308"/>
    </w:p>
    <w:p w14:paraId="4DBBA7BA"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E5854D4" w14:textId="77777777" w:rsidR="0048068F" w:rsidRPr="001140C5" w:rsidRDefault="0048068F" w:rsidP="00871F49">
      <w:pPr>
        <w:pStyle w:val="Nadpis2"/>
        <w:numPr>
          <w:ilvl w:val="0"/>
          <w:numId w:val="0"/>
        </w:numPr>
        <w:rPr>
          <w:rFonts w:cs="Arial"/>
        </w:rPr>
      </w:pPr>
    </w:p>
    <w:p w14:paraId="0DBB1A64" w14:textId="77777777" w:rsidR="009715B0" w:rsidRPr="001140C5" w:rsidRDefault="009715B0" w:rsidP="00615694">
      <w:pPr>
        <w:pStyle w:val="Nadpis2"/>
        <w:ind w:left="426" w:hanging="426"/>
        <w:rPr>
          <w:rFonts w:cs="Arial"/>
        </w:rPr>
      </w:pPr>
      <w:bookmarkStart w:id="309" w:name="_Toc167275963"/>
      <w:r w:rsidRPr="001140C5">
        <w:rPr>
          <w:rFonts w:cs="Arial"/>
        </w:rPr>
        <w:t>402-11.07</w:t>
      </w:r>
      <w:r w:rsidRPr="001140C5">
        <w:rPr>
          <w:rFonts w:cs="Arial"/>
        </w:rPr>
        <w:tab/>
        <w:t>Bezdrôtové spojenie</w:t>
      </w:r>
      <w:bookmarkEnd w:id="309"/>
    </w:p>
    <w:p w14:paraId="57E19AF7" w14:textId="30605ABF"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0502CFCC" w14:textId="77777777" w:rsidR="009715B0" w:rsidRPr="001140C5" w:rsidRDefault="009715B0" w:rsidP="00615694">
      <w:pPr>
        <w:pStyle w:val="Nadpis2"/>
        <w:ind w:left="426" w:hanging="426"/>
        <w:rPr>
          <w:rFonts w:cs="Arial"/>
        </w:rPr>
      </w:pPr>
      <w:bookmarkStart w:id="310" w:name="_Toc167275964"/>
      <w:r w:rsidRPr="001140C5">
        <w:rPr>
          <w:rFonts w:cs="Arial"/>
        </w:rPr>
        <w:t>402-11.08</w:t>
      </w:r>
      <w:r w:rsidRPr="001140C5">
        <w:rPr>
          <w:rFonts w:cs="Arial"/>
        </w:rPr>
        <w:tab/>
        <w:t>Osvetlenie tunela</w:t>
      </w:r>
      <w:bookmarkEnd w:id="310"/>
    </w:p>
    <w:p w14:paraId="18A04A10" w14:textId="5E03EE9D"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58460900" w14:textId="77777777" w:rsidR="009715B0" w:rsidRPr="001140C5" w:rsidRDefault="009715B0" w:rsidP="00615694">
      <w:pPr>
        <w:pStyle w:val="Nadpis2"/>
        <w:ind w:left="426" w:hanging="426"/>
        <w:rPr>
          <w:rFonts w:cs="Arial"/>
        </w:rPr>
      </w:pPr>
      <w:bookmarkStart w:id="311" w:name="_Toc167275965"/>
      <w:r w:rsidRPr="001140C5">
        <w:rPr>
          <w:rFonts w:cs="Arial"/>
        </w:rPr>
        <w:lastRenderedPageBreak/>
        <w:t>402-11.09</w:t>
      </w:r>
      <w:r w:rsidRPr="001140C5">
        <w:rPr>
          <w:rFonts w:cs="Arial"/>
        </w:rPr>
        <w:tab/>
        <w:t>Vetranie tunela</w:t>
      </w:r>
      <w:bookmarkEnd w:id="311"/>
    </w:p>
    <w:p w14:paraId="11D41FE4"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4CB30A4" w14:textId="77777777" w:rsidR="009715B0" w:rsidRPr="001140C5" w:rsidRDefault="009715B0" w:rsidP="00615694">
      <w:pPr>
        <w:pStyle w:val="Nadpis2"/>
        <w:ind w:left="426" w:hanging="426"/>
        <w:rPr>
          <w:rFonts w:cs="Arial"/>
        </w:rPr>
      </w:pPr>
      <w:bookmarkStart w:id="312" w:name="_Toc167275966"/>
      <w:r w:rsidRPr="001140C5">
        <w:rPr>
          <w:rFonts w:cs="Arial"/>
        </w:rPr>
        <w:t>402-11.10</w:t>
      </w:r>
      <w:r w:rsidRPr="001140C5">
        <w:rPr>
          <w:rFonts w:cs="Arial"/>
        </w:rPr>
        <w:tab/>
        <w:t>Riadenie dopravy</w:t>
      </w:r>
      <w:bookmarkEnd w:id="312"/>
    </w:p>
    <w:p w14:paraId="576E3D67" w14:textId="5BABEC36"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w:t>
      </w:r>
      <w:r w:rsidR="00871F49">
        <w:t xml:space="preserve"> lehoty výstavby.</w:t>
      </w:r>
    </w:p>
    <w:p w14:paraId="3B3682F7" w14:textId="77777777" w:rsidR="009715B0" w:rsidRPr="001140C5" w:rsidRDefault="009715B0" w:rsidP="00615694">
      <w:pPr>
        <w:pStyle w:val="Nadpis2"/>
        <w:ind w:left="426" w:hanging="426"/>
        <w:rPr>
          <w:rFonts w:cs="Arial"/>
        </w:rPr>
      </w:pPr>
      <w:bookmarkStart w:id="313" w:name="_Toc167275967"/>
      <w:r w:rsidRPr="001140C5">
        <w:rPr>
          <w:rFonts w:cs="Arial"/>
        </w:rPr>
        <w:t xml:space="preserve">501-00 </w:t>
      </w:r>
      <w:r w:rsidRPr="001140C5">
        <w:rPr>
          <w:rFonts w:cs="Arial"/>
        </w:rPr>
        <w:tab/>
        <w:t>Dažďová kanalizácia diaľnice</w:t>
      </w:r>
      <w:bookmarkEnd w:id="313"/>
    </w:p>
    <w:p w14:paraId="2B60E41C" w14:textId="4B4739D3"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3F1BBFDE" w14:textId="77777777" w:rsidR="009715B0" w:rsidRPr="001140C5" w:rsidRDefault="00C26675" w:rsidP="00615694">
      <w:pPr>
        <w:pStyle w:val="Nadpis2"/>
        <w:ind w:left="426" w:hanging="426"/>
        <w:rPr>
          <w:rFonts w:cs="Arial"/>
        </w:rPr>
      </w:pPr>
      <w:bookmarkStart w:id="314" w:name="_Toc167275968"/>
      <w:r w:rsidRPr="001140C5">
        <w:rPr>
          <w:rFonts w:cs="Arial"/>
        </w:rPr>
        <w:t>510-00</w:t>
      </w:r>
      <w:r w:rsidRPr="001140C5">
        <w:rPr>
          <w:rFonts w:cs="Arial"/>
        </w:rPr>
        <w:tab/>
      </w:r>
      <w:r w:rsidR="009715B0" w:rsidRPr="001140C5">
        <w:rPr>
          <w:rFonts w:cs="Arial"/>
        </w:rPr>
        <w:t>Kanalizácia z vodovodnej šachty v km 33,641</w:t>
      </w:r>
      <w:bookmarkEnd w:id="314"/>
    </w:p>
    <w:p w14:paraId="18518CAD" w14:textId="264FB02A"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r w:rsidR="00FE49D1">
        <w:t xml:space="preserve"> V súvislosti s návrhom stoky H žiadame využiť parcely vo vlastníctve NDS ako aj jestvujúcu stoku tak, aby nebola dotknutá parcela 1024/3 v k.ú. Horelica.</w:t>
      </w:r>
    </w:p>
    <w:p w14:paraId="0B8E7CDA" w14:textId="77777777" w:rsidR="009715B0" w:rsidRPr="001140C5" w:rsidRDefault="00C26675" w:rsidP="00615694">
      <w:pPr>
        <w:pStyle w:val="Nadpis2"/>
        <w:ind w:left="426" w:hanging="426"/>
        <w:rPr>
          <w:rFonts w:cs="Arial"/>
        </w:rPr>
      </w:pPr>
      <w:bookmarkStart w:id="315" w:name="_Toc167275969"/>
      <w:r w:rsidRPr="001140C5">
        <w:rPr>
          <w:rFonts w:cs="Arial"/>
        </w:rPr>
        <w:t>511-00</w:t>
      </w:r>
      <w:r w:rsidRPr="001140C5">
        <w:rPr>
          <w:rFonts w:cs="Arial"/>
        </w:rPr>
        <w:tab/>
      </w:r>
      <w:r w:rsidR="009715B0" w:rsidRPr="001140C5">
        <w:rPr>
          <w:rFonts w:cs="Arial"/>
        </w:rPr>
        <w:t>Preložka kanalizácie cesty III/2013 (III/01159)</w:t>
      </w:r>
      <w:bookmarkEnd w:id="315"/>
    </w:p>
    <w:p w14:paraId="5495B2A4" w14:textId="2ADB5D31"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DF3171F" w14:textId="77777777" w:rsidR="009715B0" w:rsidRPr="001140C5" w:rsidRDefault="00C26675" w:rsidP="00615694">
      <w:pPr>
        <w:pStyle w:val="Nadpis2"/>
        <w:ind w:left="426" w:hanging="426"/>
        <w:rPr>
          <w:rFonts w:cs="Arial"/>
        </w:rPr>
      </w:pPr>
      <w:bookmarkStart w:id="316" w:name="_Toc167275970"/>
      <w:r w:rsidRPr="001140C5">
        <w:rPr>
          <w:rFonts w:cs="Arial"/>
        </w:rPr>
        <w:t>512-00</w:t>
      </w:r>
      <w:r w:rsidRPr="001140C5">
        <w:rPr>
          <w:rFonts w:cs="Arial"/>
        </w:rPr>
        <w:tab/>
      </w:r>
      <w:r w:rsidR="009715B0" w:rsidRPr="001140C5">
        <w:rPr>
          <w:rFonts w:cs="Arial"/>
        </w:rPr>
        <w:t>Úprava odvodnenia v km 34,238</w:t>
      </w:r>
      <w:bookmarkEnd w:id="316"/>
    </w:p>
    <w:p w14:paraId="4A3807E1" w14:textId="48C8CA79"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62931C93" w14:textId="77777777" w:rsidR="009715B0" w:rsidRPr="001140C5" w:rsidRDefault="00C26675" w:rsidP="00615694">
      <w:pPr>
        <w:pStyle w:val="Nadpis2"/>
        <w:ind w:left="426" w:hanging="426"/>
        <w:rPr>
          <w:rFonts w:cs="Arial"/>
        </w:rPr>
      </w:pPr>
      <w:bookmarkStart w:id="317" w:name="_Toc167275971"/>
      <w:r w:rsidRPr="001140C5">
        <w:rPr>
          <w:rFonts w:cs="Arial"/>
        </w:rPr>
        <w:t>513-00</w:t>
      </w:r>
      <w:r w:rsidRPr="001140C5">
        <w:rPr>
          <w:rFonts w:cs="Arial"/>
        </w:rPr>
        <w:tab/>
      </w:r>
      <w:r w:rsidR="009715B0" w:rsidRPr="001140C5">
        <w:rPr>
          <w:rFonts w:cs="Arial"/>
        </w:rPr>
        <w:t>Rekonštrukcia kanalizácie v km 35,000</w:t>
      </w:r>
      <w:bookmarkEnd w:id="317"/>
    </w:p>
    <w:p w14:paraId="4C819E30" w14:textId="37175230" w:rsidR="00613B23" w:rsidRPr="00871F49" w:rsidRDefault="0007005B" w:rsidP="00613B23">
      <w:pPr>
        <w:tabs>
          <w:tab w:val="left" w:pos="851"/>
        </w:tabs>
        <w:spacing w:after="48"/>
        <w:rPr>
          <w:ins w:id="318" w:author="Autor"/>
        </w:rPr>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ins w:id="319" w:author="Autor">
        <w:r w:rsidR="00613B23" w:rsidRPr="00613B23">
          <w:t xml:space="preserve"> </w:t>
        </w:r>
        <w:r w:rsidR="00613B23">
          <w:t xml:space="preserve"> V súvislosti s rekonštrukciou kanalizácie SO 513-00  žiadame rešpektovať jestvujúce oplotenie,  bránu a halu </w:t>
        </w:r>
        <w:r w:rsidR="00613B23">
          <w:rPr>
            <w:color w:val="1F497D"/>
          </w:rPr>
          <w:t xml:space="preserve">areálu spoločnosti MDM Trans, s.r.o.  V prípade, že úprava technického riešenia nebude možná Zhotoviteľ si v cenovej ponuke  zohľadní úpravu dotknutých objektov areálu parc. číslo 1117/2 k.ú. Horelica vrátane navrátenia jeho plôch do stavu zodpovedajúceho pred výstavbou. </w:t>
        </w:r>
        <w:r w:rsidR="008869CD">
          <w:rPr>
            <w:color w:val="1F497D"/>
          </w:rPr>
          <w:t>Súčasťou ponuky bude aj zriadenie dočasného oplotenia a stráženie areálu do doby opätovného vybudovania trvalého oplotenia areálu.</w:t>
        </w:r>
        <w:bookmarkStart w:id="320" w:name="_GoBack"/>
        <w:bookmarkEnd w:id="320"/>
      </w:ins>
    </w:p>
    <w:p w14:paraId="2F5C6A7E" w14:textId="3178D96F" w:rsidR="0048068F" w:rsidRPr="00871F49" w:rsidRDefault="0048068F" w:rsidP="00871F49">
      <w:pPr>
        <w:tabs>
          <w:tab w:val="left" w:pos="851"/>
        </w:tabs>
        <w:spacing w:after="48"/>
      </w:pPr>
    </w:p>
    <w:p w14:paraId="076E2F88" w14:textId="77777777" w:rsidR="009715B0" w:rsidRPr="001140C5" w:rsidRDefault="00C26675" w:rsidP="00615694">
      <w:pPr>
        <w:pStyle w:val="Nadpis2"/>
        <w:ind w:left="426" w:hanging="426"/>
        <w:rPr>
          <w:rFonts w:cs="Arial"/>
        </w:rPr>
      </w:pPr>
      <w:bookmarkStart w:id="321" w:name="_Toc167275972"/>
      <w:r w:rsidRPr="001140C5">
        <w:rPr>
          <w:rFonts w:cs="Arial"/>
        </w:rPr>
        <w:t>520-00</w:t>
      </w:r>
      <w:r w:rsidRPr="001140C5">
        <w:rPr>
          <w:rFonts w:cs="Arial"/>
        </w:rPr>
        <w:tab/>
      </w:r>
      <w:r w:rsidR="009715B0" w:rsidRPr="001140C5">
        <w:rPr>
          <w:rFonts w:cs="Arial"/>
        </w:rPr>
        <w:t>Úprava brehov potoka Oščadnica</w:t>
      </w:r>
      <w:bookmarkEnd w:id="321"/>
    </w:p>
    <w:p w14:paraId="53D3318C" w14:textId="70BE8ECD"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68209D80" w14:textId="77777777" w:rsidR="009715B0" w:rsidRPr="001140C5" w:rsidRDefault="009715B0" w:rsidP="00615694">
      <w:pPr>
        <w:pStyle w:val="Nadpis2"/>
        <w:ind w:left="426" w:hanging="426"/>
        <w:rPr>
          <w:rFonts w:cs="Arial"/>
        </w:rPr>
      </w:pPr>
      <w:bookmarkStart w:id="322" w:name="_Toc167275973"/>
      <w:r w:rsidRPr="001140C5">
        <w:rPr>
          <w:rFonts w:cs="Arial"/>
        </w:rPr>
        <w:t>521-00</w:t>
      </w:r>
      <w:r w:rsidRPr="001140C5">
        <w:rPr>
          <w:rFonts w:cs="Arial"/>
        </w:rPr>
        <w:tab/>
        <w:t>Úprava bezmenného potoka v km 34,055</w:t>
      </w:r>
      <w:bookmarkEnd w:id="322"/>
    </w:p>
    <w:p w14:paraId="4EFBB0BE" w14:textId="4E1999B8"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28B83A2C" w14:textId="77777777" w:rsidR="009715B0" w:rsidRPr="001140C5" w:rsidRDefault="009715B0" w:rsidP="00615694">
      <w:pPr>
        <w:pStyle w:val="Nadpis2"/>
        <w:ind w:left="426" w:hanging="426"/>
        <w:rPr>
          <w:rFonts w:cs="Arial"/>
        </w:rPr>
      </w:pPr>
      <w:bookmarkStart w:id="323" w:name="_Toc167275974"/>
      <w:r w:rsidRPr="001140C5">
        <w:rPr>
          <w:rFonts w:cs="Arial"/>
        </w:rPr>
        <w:t>522-00</w:t>
      </w:r>
      <w:r w:rsidRPr="001140C5">
        <w:rPr>
          <w:rFonts w:cs="Arial"/>
        </w:rPr>
        <w:tab/>
        <w:t>Úprava bezmenného potoka v km 34,342</w:t>
      </w:r>
      <w:bookmarkEnd w:id="323"/>
    </w:p>
    <w:p w14:paraId="0F95DA66" w14:textId="190638FD"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02E83953" w14:textId="77777777" w:rsidR="009715B0" w:rsidRPr="001140C5" w:rsidRDefault="009715B0" w:rsidP="00615694">
      <w:pPr>
        <w:pStyle w:val="Nadpis2"/>
        <w:ind w:left="426" w:hanging="426"/>
        <w:rPr>
          <w:rFonts w:cs="Arial"/>
        </w:rPr>
      </w:pPr>
      <w:bookmarkStart w:id="324" w:name="_Toc167275975"/>
      <w:r w:rsidRPr="001140C5">
        <w:rPr>
          <w:rFonts w:cs="Arial"/>
        </w:rPr>
        <w:t>523-00</w:t>
      </w:r>
      <w:r w:rsidRPr="001140C5">
        <w:rPr>
          <w:rFonts w:cs="Arial"/>
        </w:rPr>
        <w:tab/>
        <w:t>Úprava bezmenného potoka v km 34,506</w:t>
      </w:r>
      <w:bookmarkEnd w:id="324"/>
    </w:p>
    <w:p w14:paraId="21EBD675"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E159875" w14:textId="77777777" w:rsidR="009715B0" w:rsidRPr="001140C5" w:rsidRDefault="009715B0" w:rsidP="00615694">
      <w:pPr>
        <w:pStyle w:val="Nadpis2"/>
        <w:ind w:left="426" w:hanging="426"/>
        <w:rPr>
          <w:rFonts w:cs="Arial"/>
        </w:rPr>
      </w:pPr>
      <w:bookmarkStart w:id="325" w:name="_Toc167275976"/>
      <w:r w:rsidRPr="001140C5">
        <w:rPr>
          <w:rFonts w:cs="Arial"/>
        </w:rPr>
        <w:t>551-00</w:t>
      </w:r>
      <w:r w:rsidRPr="001140C5">
        <w:rPr>
          <w:rFonts w:cs="Arial"/>
        </w:rPr>
        <w:tab/>
        <w:t>Preložka vodovodu OC DN 150 v km 33,161</w:t>
      </w:r>
      <w:bookmarkEnd w:id="325"/>
    </w:p>
    <w:p w14:paraId="7D86A13C"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56CC20F" w14:textId="77777777" w:rsidR="009715B0" w:rsidRPr="001140C5" w:rsidRDefault="009715B0" w:rsidP="00615694">
      <w:pPr>
        <w:pStyle w:val="Nadpis2"/>
        <w:ind w:left="426" w:hanging="426"/>
        <w:rPr>
          <w:rFonts w:cs="Arial"/>
        </w:rPr>
      </w:pPr>
      <w:bookmarkStart w:id="326" w:name="_Toc167275977"/>
      <w:r w:rsidRPr="001140C5">
        <w:rPr>
          <w:rFonts w:cs="Arial"/>
        </w:rPr>
        <w:t>552-00</w:t>
      </w:r>
      <w:r w:rsidRPr="001140C5">
        <w:rPr>
          <w:rFonts w:cs="Arial"/>
        </w:rPr>
        <w:tab/>
        <w:t>Preložka vodovodu OC/PVC DN 150 v km 33,371</w:t>
      </w:r>
      <w:bookmarkEnd w:id="326"/>
    </w:p>
    <w:p w14:paraId="785D91B6"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77A2459" w14:textId="77777777" w:rsidR="009715B0" w:rsidRPr="001140C5" w:rsidRDefault="009715B0" w:rsidP="00615694">
      <w:pPr>
        <w:pStyle w:val="Nadpis2"/>
        <w:ind w:left="426" w:hanging="426"/>
        <w:rPr>
          <w:rFonts w:cs="Arial"/>
        </w:rPr>
      </w:pPr>
      <w:bookmarkStart w:id="327" w:name="_Toc167275978"/>
      <w:r w:rsidRPr="001140C5">
        <w:rPr>
          <w:rFonts w:cs="Arial"/>
        </w:rPr>
        <w:t>553-00</w:t>
      </w:r>
      <w:r w:rsidRPr="001140C5">
        <w:rPr>
          <w:rFonts w:cs="Arial"/>
        </w:rPr>
        <w:tab/>
        <w:t>Preložka vodovodu PE DN 50 v km 33,919</w:t>
      </w:r>
      <w:bookmarkEnd w:id="327"/>
    </w:p>
    <w:p w14:paraId="7D5C7BAD" w14:textId="3A93E41F"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60019EBF" w14:textId="77777777" w:rsidR="009715B0" w:rsidRPr="001140C5" w:rsidRDefault="009715B0" w:rsidP="00615694">
      <w:pPr>
        <w:pStyle w:val="Nadpis2"/>
        <w:ind w:left="426" w:hanging="426"/>
        <w:rPr>
          <w:rFonts w:cs="Arial"/>
        </w:rPr>
      </w:pPr>
      <w:bookmarkStart w:id="328" w:name="_Toc167275979"/>
      <w:r w:rsidRPr="001140C5">
        <w:rPr>
          <w:rFonts w:cs="Arial"/>
        </w:rPr>
        <w:lastRenderedPageBreak/>
        <w:t>554-00</w:t>
      </w:r>
      <w:r w:rsidRPr="001140C5">
        <w:rPr>
          <w:rFonts w:cs="Arial"/>
        </w:rPr>
        <w:tab/>
        <w:t>Preložka vodovodu PE DN 25 v km 34,240</w:t>
      </w:r>
      <w:bookmarkEnd w:id="328"/>
    </w:p>
    <w:p w14:paraId="17D8210C" w14:textId="08026F51"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w:t>
      </w:r>
      <w:r w:rsidR="00871F49">
        <w:t xml:space="preserve"> lehoty výstavby.</w:t>
      </w:r>
    </w:p>
    <w:p w14:paraId="597889CC" w14:textId="77777777" w:rsidR="009715B0" w:rsidRPr="001140C5" w:rsidRDefault="009715B0" w:rsidP="00615694">
      <w:pPr>
        <w:pStyle w:val="Nadpis2"/>
        <w:ind w:left="426" w:hanging="426"/>
        <w:rPr>
          <w:rFonts w:cs="Arial"/>
        </w:rPr>
      </w:pPr>
      <w:bookmarkStart w:id="329" w:name="_Toc167275980"/>
      <w:r w:rsidRPr="001140C5">
        <w:rPr>
          <w:rFonts w:cs="Arial"/>
        </w:rPr>
        <w:t>555-00</w:t>
      </w:r>
      <w:r w:rsidRPr="001140C5">
        <w:rPr>
          <w:rFonts w:cs="Arial"/>
        </w:rPr>
        <w:tab/>
        <w:t>Preložka vodovodu PE DN 50 v km 34,337</w:t>
      </w:r>
      <w:bookmarkEnd w:id="329"/>
    </w:p>
    <w:p w14:paraId="5E030EDC" w14:textId="7C563948"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365DECA2" w14:textId="77777777" w:rsidR="009715B0" w:rsidRPr="001140C5" w:rsidRDefault="009715B0" w:rsidP="00615694">
      <w:pPr>
        <w:pStyle w:val="Nadpis2"/>
        <w:ind w:left="426" w:hanging="426"/>
        <w:rPr>
          <w:rFonts w:cs="Arial"/>
        </w:rPr>
      </w:pPr>
      <w:bookmarkStart w:id="330" w:name="_Toc167275981"/>
      <w:r w:rsidRPr="001140C5">
        <w:rPr>
          <w:rFonts w:cs="Arial"/>
        </w:rPr>
        <w:t>556-00</w:t>
      </w:r>
      <w:r w:rsidRPr="001140C5">
        <w:rPr>
          <w:rFonts w:cs="Arial"/>
        </w:rPr>
        <w:tab/>
        <w:t>Preložka vodovodu PE DN 25 v km 34,491</w:t>
      </w:r>
      <w:bookmarkEnd w:id="330"/>
    </w:p>
    <w:p w14:paraId="432C7797" w14:textId="42F09323"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1BF4A8E2" w14:textId="77777777" w:rsidR="009715B0" w:rsidRPr="001140C5" w:rsidRDefault="009715B0" w:rsidP="00615694">
      <w:pPr>
        <w:pStyle w:val="Nadpis2"/>
        <w:ind w:left="426" w:hanging="426"/>
        <w:rPr>
          <w:rFonts w:cs="Arial"/>
        </w:rPr>
      </w:pPr>
      <w:bookmarkStart w:id="331" w:name="_Toc167275982"/>
      <w:r w:rsidRPr="001140C5">
        <w:rPr>
          <w:rFonts w:cs="Arial"/>
        </w:rPr>
        <w:t>557-00</w:t>
      </w:r>
      <w:r w:rsidRPr="001140C5">
        <w:rPr>
          <w:rFonts w:cs="Arial"/>
        </w:rPr>
        <w:tab/>
        <w:t>Preložka vodovodu LT DN 150 v km 36,798</w:t>
      </w:r>
      <w:bookmarkEnd w:id="331"/>
    </w:p>
    <w:p w14:paraId="75A44567" w14:textId="30632A42"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w:t>
      </w:r>
      <w:r w:rsidR="00871F49">
        <w:t>y.</w:t>
      </w:r>
    </w:p>
    <w:p w14:paraId="3A0766EC" w14:textId="77777777" w:rsidR="009715B0" w:rsidRPr="001140C5" w:rsidRDefault="009715B0" w:rsidP="00615694">
      <w:pPr>
        <w:pStyle w:val="Nadpis2"/>
        <w:ind w:left="426" w:hanging="426"/>
        <w:rPr>
          <w:rFonts w:cs="Arial"/>
        </w:rPr>
      </w:pPr>
      <w:bookmarkStart w:id="332" w:name="_Toc167275983"/>
      <w:r w:rsidRPr="001140C5">
        <w:rPr>
          <w:rFonts w:cs="Arial"/>
        </w:rPr>
        <w:t>558-00</w:t>
      </w:r>
      <w:r w:rsidRPr="001140C5">
        <w:rPr>
          <w:rFonts w:cs="Arial"/>
        </w:rPr>
        <w:tab/>
        <w:t>Preložka vodovodu DN 32 v km 36,002</w:t>
      </w:r>
      <w:bookmarkEnd w:id="332"/>
    </w:p>
    <w:p w14:paraId="609C8128" w14:textId="021A89C5"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6F13B9F0" w14:textId="77777777" w:rsidR="009715B0" w:rsidRPr="001140C5" w:rsidRDefault="009715B0" w:rsidP="00615694">
      <w:pPr>
        <w:pStyle w:val="Nadpis2"/>
        <w:ind w:left="426" w:hanging="426"/>
        <w:rPr>
          <w:rFonts w:cs="Arial"/>
        </w:rPr>
      </w:pPr>
      <w:bookmarkStart w:id="333" w:name="_Toc167275984"/>
      <w:r w:rsidRPr="001140C5">
        <w:rPr>
          <w:rFonts w:cs="Arial"/>
        </w:rPr>
        <w:t>559-00</w:t>
      </w:r>
      <w:r w:rsidRPr="001140C5">
        <w:rPr>
          <w:rFonts w:cs="Arial"/>
        </w:rPr>
        <w:tab/>
        <w:t>Preložka odkalovacieho potrubia vodovodu DN600 v km 33,257</w:t>
      </w:r>
      <w:bookmarkEnd w:id="333"/>
    </w:p>
    <w:p w14:paraId="21C0FAB2" w14:textId="3A563D48"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35E55A9" w14:textId="77777777" w:rsidR="009715B0" w:rsidRPr="001140C5" w:rsidRDefault="009715B0" w:rsidP="00615694">
      <w:pPr>
        <w:pStyle w:val="Nadpis2"/>
        <w:ind w:left="426" w:hanging="426"/>
        <w:rPr>
          <w:rFonts w:cs="Arial"/>
        </w:rPr>
      </w:pPr>
      <w:bookmarkStart w:id="334" w:name="_Toc167275985"/>
      <w:r w:rsidRPr="001140C5">
        <w:rPr>
          <w:rFonts w:cs="Arial"/>
        </w:rPr>
        <w:t>560-00</w:t>
      </w:r>
      <w:r w:rsidRPr="001140C5">
        <w:rPr>
          <w:rFonts w:cs="Arial"/>
        </w:rPr>
        <w:tab/>
        <w:t>Preložka vodovodu DN150 v km 33,182 - 33,913</w:t>
      </w:r>
      <w:bookmarkEnd w:id="334"/>
    </w:p>
    <w:p w14:paraId="1D28D66B" w14:textId="2BE48866" w:rsidR="00D64351" w:rsidRPr="00871F49" w:rsidRDefault="0007005B" w:rsidP="00871F49">
      <w:pPr>
        <w:tabs>
          <w:tab w:val="left" w:pos="851"/>
        </w:tabs>
        <w:spacing w:after="48"/>
      </w:pPr>
      <w:r w:rsidRPr="001140C5">
        <w:t xml:space="preserve">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w:t>
      </w:r>
      <w:r w:rsidR="00871F49">
        <w:t>výstavby.</w:t>
      </w:r>
    </w:p>
    <w:p w14:paraId="42B67EFE" w14:textId="77777777" w:rsidR="009715B0" w:rsidRPr="001140C5" w:rsidRDefault="009715B0" w:rsidP="00615694">
      <w:pPr>
        <w:pStyle w:val="Nadpis2"/>
        <w:ind w:left="426" w:hanging="426"/>
        <w:rPr>
          <w:rFonts w:cs="Arial"/>
        </w:rPr>
      </w:pPr>
      <w:bookmarkStart w:id="335" w:name="_Toc167275986"/>
      <w:r w:rsidRPr="001140C5">
        <w:rPr>
          <w:rFonts w:cs="Arial"/>
        </w:rPr>
        <w:lastRenderedPageBreak/>
        <w:t>561-00</w:t>
      </w:r>
      <w:r w:rsidRPr="001140C5">
        <w:rPr>
          <w:rFonts w:cs="Arial"/>
        </w:rPr>
        <w:tab/>
        <w:t>Preložka vodovodu DN600 v km 33,435 - 33,911</w:t>
      </w:r>
      <w:bookmarkEnd w:id="335"/>
    </w:p>
    <w:p w14:paraId="032993FD" w14:textId="050D1555"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6D1F091B" w14:textId="77777777" w:rsidR="009715B0" w:rsidRPr="001140C5" w:rsidRDefault="009715B0" w:rsidP="00615694">
      <w:pPr>
        <w:pStyle w:val="Nadpis2"/>
        <w:ind w:left="426" w:hanging="426"/>
        <w:rPr>
          <w:rFonts w:cs="Arial"/>
        </w:rPr>
      </w:pPr>
      <w:bookmarkStart w:id="336" w:name="_Toc167275987"/>
      <w:r w:rsidRPr="001140C5">
        <w:rPr>
          <w:rFonts w:cs="Arial"/>
        </w:rPr>
        <w:t>562-00</w:t>
      </w:r>
      <w:r w:rsidRPr="001140C5">
        <w:rPr>
          <w:rFonts w:cs="Arial"/>
        </w:rPr>
        <w:tab/>
        <w:t>Úprava odvodňovacích zariadení na ceste I/11</w:t>
      </w:r>
      <w:bookmarkEnd w:id="336"/>
    </w:p>
    <w:p w14:paraId="4808DE9B" w14:textId="5C52AA7D"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1750B535" w14:textId="77777777" w:rsidR="009715B0" w:rsidRPr="001140C5" w:rsidRDefault="009715B0" w:rsidP="00615694">
      <w:pPr>
        <w:pStyle w:val="Nadpis2"/>
        <w:ind w:left="426" w:hanging="426"/>
        <w:rPr>
          <w:rFonts w:cs="Arial"/>
        </w:rPr>
      </w:pPr>
      <w:bookmarkStart w:id="337" w:name="_Toc167275988"/>
      <w:r w:rsidRPr="001140C5">
        <w:rPr>
          <w:rFonts w:cs="Arial"/>
        </w:rPr>
        <w:t>620-00</w:t>
      </w:r>
      <w:r w:rsidRPr="001140C5">
        <w:rPr>
          <w:rFonts w:cs="Arial"/>
        </w:rPr>
        <w:tab/>
        <w:t>Úprava vedenia 22kV - preložky v km 36,957</w:t>
      </w:r>
      <w:bookmarkEnd w:id="337"/>
    </w:p>
    <w:p w14:paraId="37D3E0F6" w14:textId="13131621" w:rsidR="00D64351" w:rsidRPr="00871F49" w:rsidRDefault="0007005B" w:rsidP="00871F49">
      <w:pPr>
        <w:tabs>
          <w:tab w:val="left" w:pos="851"/>
        </w:tabs>
        <w:spacing w:after="48"/>
      </w:pPr>
      <w:r w:rsidRPr="001140C5">
        <w:t xml:space="preserve">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w:t>
      </w:r>
      <w:r w:rsidR="00871F49">
        <w:t>výstavby.</w:t>
      </w:r>
    </w:p>
    <w:p w14:paraId="566A0B84" w14:textId="77777777" w:rsidR="009715B0" w:rsidRPr="001140C5" w:rsidRDefault="009715B0" w:rsidP="00615694">
      <w:pPr>
        <w:pStyle w:val="Nadpis2"/>
        <w:ind w:left="426" w:hanging="426"/>
        <w:rPr>
          <w:rFonts w:cs="Arial"/>
        </w:rPr>
      </w:pPr>
      <w:bookmarkStart w:id="338" w:name="_Toc167275989"/>
      <w:r w:rsidRPr="001140C5">
        <w:rPr>
          <w:rFonts w:cs="Arial"/>
        </w:rPr>
        <w:t>621-00</w:t>
      </w:r>
      <w:r w:rsidRPr="001140C5">
        <w:rPr>
          <w:rFonts w:cs="Arial"/>
        </w:rPr>
        <w:tab/>
        <w:t>Úprava vedenia 0,4kV - preložky v km 36,787</w:t>
      </w:r>
      <w:bookmarkEnd w:id="338"/>
    </w:p>
    <w:p w14:paraId="028F3802" w14:textId="1796F7A6"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4B645667" w14:textId="77777777" w:rsidR="009715B0" w:rsidRPr="001140C5" w:rsidRDefault="009715B0" w:rsidP="00615694">
      <w:pPr>
        <w:pStyle w:val="Nadpis2"/>
        <w:ind w:left="426" w:hanging="426"/>
        <w:rPr>
          <w:rFonts w:cs="Arial"/>
        </w:rPr>
      </w:pPr>
      <w:bookmarkStart w:id="339" w:name="_Toc167275990"/>
      <w:r w:rsidRPr="001140C5">
        <w:rPr>
          <w:rFonts w:cs="Arial"/>
        </w:rPr>
        <w:t>622-00</w:t>
      </w:r>
      <w:r w:rsidRPr="001140C5">
        <w:rPr>
          <w:rFonts w:cs="Arial"/>
        </w:rPr>
        <w:tab/>
        <w:t>Úprava vedenia 0,4kV - preložky v km 36,016</w:t>
      </w:r>
      <w:bookmarkEnd w:id="339"/>
    </w:p>
    <w:p w14:paraId="0B32880D" w14:textId="24A3CEBC"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2C9A08BB" w14:textId="77777777" w:rsidR="00B229E9" w:rsidRPr="001140C5" w:rsidRDefault="00B229E9" w:rsidP="00615694">
      <w:pPr>
        <w:pStyle w:val="Nadpis2"/>
        <w:ind w:left="426" w:hanging="426"/>
        <w:rPr>
          <w:rFonts w:cs="Arial"/>
        </w:rPr>
      </w:pPr>
      <w:bookmarkStart w:id="340" w:name="_Toc167275991"/>
      <w:r w:rsidRPr="001140C5">
        <w:rPr>
          <w:rFonts w:cs="Arial"/>
        </w:rPr>
        <w:t>623-00</w:t>
      </w:r>
      <w:r w:rsidRPr="001140C5">
        <w:rPr>
          <w:rFonts w:cs="Arial"/>
        </w:rPr>
        <w:tab/>
        <w:t>Úprava vedenia 22kV - preložky v km 34,539</w:t>
      </w:r>
      <w:bookmarkEnd w:id="340"/>
    </w:p>
    <w:p w14:paraId="378D7BCC" w14:textId="35933081"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9D30166" w14:textId="77777777" w:rsidR="00B229E9" w:rsidRPr="001140C5" w:rsidRDefault="00B229E9" w:rsidP="00615694">
      <w:pPr>
        <w:pStyle w:val="Nadpis2"/>
        <w:ind w:left="426" w:hanging="426"/>
        <w:rPr>
          <w:rFonts w:cs="Arial"/>
        </w:rPr>
      </w:pPr>
      <w:bookmarkStart w:id="341" w:name="_Toc167275992"/>
      <w:r w:rsidRPr="001140C5">
        <w:rPr>
          <w:rFonts w:cs="Arial"/>
        </w:rPr>
        <w:t>624-00</w:t>
      </w:r>
      <w:r w:rsidRPr="001140C5">
        <w:rPr>
          <w:rFonts w:cs="Arial"/>
        </w:rPr>
        <w:tab/>
        <w:t>Úprava vedenia 22kV - preložky v km 34,502</w:t>
      </w:r>
      <w:bookmarkEnd w:id="341"/>
    </w:p>
    <w:p w14:paraId="3EE97A0D"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9FCC533" w14:textId="77777777" w:rsidR="00D64351" w:rsidRPr="001140C5" w:rsidRDefault="00D64351" w:rsidP="0055027C">
      <w:pPr>
        <w:pStyle w:val="Nadpis2"/>
        <w:numPr>
          <w:ilvl w:val="0"/>
          <w:numId w:val="0"/>
        </w:numPr>
        <w:ind w:left="426"/>
        <w:rPr>
          <w:rFonts w:cs="Arial"/>
        </w:rPr>
      </w:pPr>
    </w:p>
    <w:p w14:paraId="21263342" w14:textId="77777777" w:rsidR="00B229E9" w:rsidRPr="001140C5" w:rsidRDefault="00B229E9" w:rsidP="00615694">
      <w:pPr>
        <w:pStyle w:val="Nadpis2"/>
        <w:ind w:left="426" w:hanging="426"/>
        <w:rPr>
          <w:rFonts w:cs="Arial"/>
        </w:rPr>
      </w:pPr>
      <w:bookmarkStart w:id="342" w:name="_Toc167275993"/>
      <w:r w:rsidRPr="001140C5">
        <w:rPr>
          <w:rFonts w:cs="Arial"/>
        </w:rPr>
        <w:t>625-00</w:t>
      </w:r>
      <w:r w:rsidRPr="001140C5">
        <w:rPr>
          <w:rFonts w:cs="Arial"/>
        </w:rPr>
        <w:tab/>
        <w:t>Úprava vedenia 0,4kV - preložky v km 34,270</w:t>
      </w:r>
      <w:bookmarkEnd w:id="342"/>
    </w:p>
    <w:p w14:paraId="51893CDF"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631098F" w14:textId="77777777" w:rsidR="00B229E9" w:rsidRPr="001140C5" w:rsidRDefault="00B229E9" w:rsidP="00615694">
      <w:pPr>
        <w:pStyle w:val="Nadpis2"/>
        <w:ind w:left="426" w:hanging="426"/>
        <w:rPr>
          <w:rFonts w:cs="Arial"/>
        </w:rPr>
      </w:pPr>
      <w:bookmarkStart w:id="343" w:name="_Toc167275994"/>
      <w:r w:rsidRPr="001140C5">
        <w:rPr>
          <w:rFonts w:cs="Arial"/>
        </w:rPr>
        <w:t>626-00</w:t>
      </w:r>
      <w:r w:rsidRPr="001140C5">
        <w:rPr>
          <w:rFonts w:cs="Arial"/>
        </w:rPr>
        <w:tab/>
        <w:t>Úprava vedenia 0,4kV - preložky v km 33,928</w:t>
      </w:r>
      <w:bookmarkEnd w:id="343"/>
    </w:p>
    <w:p w14:paraId="04B63228" w14:textId="7C8DC8C6"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w:t>
      </w:r>
      <w:r w:rsidR="00871F49">
        <w:t>vby.</w:t>
      </w:r>
    </w:p>
    <w:p w14:paraId="5CAED410" w14:textId="77777777" w:rsidR="00B229E9" w:rsidRPr="001140C5" w:rsidRDefault="00B229E9" w:rsidP="00615694">
      <w:pPr>
        <w:pStyle w:val="Nadpis2"/>
        <w:ind w:left="426" w:hanging="426"/>
        <w:rPr>
          <w:rFonts w:cs="Arial"/>
        </w:rPr>
      </w:pPr>
      <w:bookmarkStart w:id="344" w:name="_Toc167275995"/>
      <w:r w:rsidRPr="001140C5">
        <w:rPr>
          <w:rFonts w:cs="Arial"/>
        </w:rPr>
        <w:t>627-00</w:t>
      </w:r>
      <w:r w:rsidRPr="001140C5">
        <w:rPr>
          <w:rFonts w:cs="Arial"/>
        </w:rPr>
        <w:tab/>
        <w:t>Úprava vedenia 22kV - preložky v km 33,280</w:t>
      </w:r>
      <w:bookmarkEnd w:id="344"/>
    </w:p>
    <w:p w14:paraId="5185E225" w14:textId="00C521E3"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18418D38" w14:textId="77777777" w:rsidR="00B229E9" w:rsidRPr="001140C5" w:rsidRDefault="00B229E9" w:rsidP="00615694">
      <w:pPr>
        <w:pStyle w:val="Nadpis2"/>
        <w:ind w:left="426" w:hanging="426"/>
        <w:rPr>
          <w:rFonts w:cs="Arial"/>
        </w:rPr>
      </w:pPr>
      <w:bookmarkStart w:id="345" w:name="_Toc167275996"/>
      <w:r w:rsidRPr="001140C5">
        <w:rPr>
          <w:rFonts w:cs="Arial"/>
        </w:rPr>
        <w:t>628-00</w:t>
      </w:r>
      <w:r w:rsidRPr="001140C5">
        <w:rPr>
          <w:rFonts w:cs="Arial"/>
        </w:rPr>
        <w:tab/>
        <w:t>Úprava vedenia 22kV - preložky v km 33,220</w:t>
      </w:r>
      <w:bookmarkEnd w:id="345"/>
    </w:p>
    <w:p w14:paraId="28AF3DB9" w14:textId="6D6ABFB2"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65DFAB1C" w14:textId="77777777" w:rsidR="00B229E9" w:rsidRPr="001140C5" w:rsidRDefault="00B229E9" w:rsidP="00615694">
      <w:pPr>
        <w:pStyle w:val="Nadpis2"/>
        <w:ind w:left="426" w:hanging="426"/>
        <w:rPr>
          <w:rFonts w:cs="Arial"/>
        </w:rPr>
      </w:pPr>
      <w:bookmarkStart w:id="346" w:name="_Toc167275997"/>
      <w:r w:rsidRPr="001140C5">
        <w:rPr>
          <w:rFonts w:cs="Arial"/>
        </w:rPr>
        <w:t>629-00</w:t>
      </w:r>
      <w:r w:rsidRPr="001140C5">
        <w:rPr>
          <w:rFonts w:cs="Arial"/>
        </w:rPr>
        <w:tab/>
        <w:t>Úprava vedenia 0,4kV - preložky v km 33,043</w:t>
      </w:r>
      <w:bookmarkEnd w:id="346"/>
    </w:p>
    <w:p w14:paraId="42FA7A02" w14:textId="278440C5"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r w:rsidR="00871F49">
        <w:t>.</w:t>
      </w:r>
    </w:p>
    <w:p w14:paraId="1E27871B" w14:textId="77777777" w:rsidR="00B229E9" w:rsidRPr="001140C5" w:rsidRDefault="00B229E9" w:rsidP="00615694">
      <w:pPr>
        <w:pStyle w:val="Nadpis2"/>
        <w:ind w:left="426" w:hanging="426"/>
        <w:rPr>
          <w:rFonts w:cs="Arial"/>
        </w:rPr>
      </w:pPr>
      <w:bookmarkStart w:id="347" w:name="_Toc167275998"/>
      <w:r w:rsidRPr="001140C5">
        <w:rPr>
          <w:rFonts w:cs="Arial"/>
        </w:rPr>
        <w:t xml:space="preserve">630-00  </w:t>
      </w:r>
      <w:r w:rsidR="00C26675" w:rsidRPr="001140C5">
        <w:rPr>
          <w:rFonts w:cs="Arial"/>
        </w:rPr>
        <w:tab/>
      </w:r>
      <w:r w:rsidRPr="001140C5">
        <w:rPr>
          <w:rFonts w:cs="Arial"/>
        </w:rPr>
        <w:t>Preložky oznamovacích vedení T-COM, km 33,035</w:t>
      </w:r>
      <w:bookmarkEnd w:id="347"/>
    </w:p>
    <w:p w14:paraId="6E7BA5D7" w14:textId="2E82ECEA"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18962989" w14:textId="77777777" w:rsidR="00B229E9" w:rsidRPr="001140C5" w:rsidRDefault="00B229E9" w:rsidP="00615694">
      <w:pPr>
        <w:pStyle w:val="Nadpis2"/>
        <w:ind w:left="426" w:hanging="426"/>
        <w:rPr>
          <w:rFonts w:cs="Arial"/>
        </w:rPr>
      </w:pPr>
      <w:bookmarkStart w:id="348" w:name="_Toc167275999"/>
      <w:r w:rsidRPr="001140C5">
        <w:rPr>
          <w:rFonts w:cs="Arial"/>
        </w:rPr>
        <w:t xml:space="preserve">631-00  </w:t>
      </w:r>
      <w:r w:rsidR="00C26675" w:rsidRPr="001140C5">
        <w:rPr>
          <w:rFonts w:cs="Arial"/>
        </w:rPr>
        <w:tab/>
      </w:r>
      <w:r w:rsidRPr="001140C5">
        <w:rPr>
          <w:rFonts w:cs="Arial"/>
        </w:rPr>
        <w:t xml:space="preserve">Preložky oznamovacích vedení T- com, km 34,306 - </w:t>
      </w:r>
      <w:r w:rsidR="003F4F54" w:rsidRPr="001140C5">
        <w:rPr>
          <w:rFonts w:cs="Arial"/>
        </w:rPr>
        <w:t xml:space="preserve"> </w:t>
      </w:r>
      <w:r w:rsidRPr="001140C5">
        <w:rPr>
          <w:rFonts w:cs="Arial"/>
        </w:rPr>
        <w:t>34.543</w:t>
      </w:r>
      <w:bookmarkEnd w:id="348"/>
    </w:p>
    <w:p w14:paraId="41BF65EA" w14:textId="17AD454D"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6B59686" w14:textId="77777777" w:rsidR="00B229E9" w:rsidRPr="001140C5" w:rsidRDefault="00B229E9" w:rsidP="00615694">
      <w:pPr>
        <w:pStyle w:val="Nadpis2"/>
        <w:ind w:left="426" w:hanging="426"/>
        <w:rPr>
          <w:rFonts w:cs="Arial"/>
        </w:rPr>
      </w:pPr>
      <w:bookmarkStart w:id="349" w:name="_Toc167276000"/>
      <w:r w:rsidRPr="001140C5">
        <w:rPr>
          <w:rFonts w:cs="Arial"/>
        </w:rPr>
        <w:lastRenderedPageBreak/>
        <w:t xml:space="preserve">632-00  </w:t>
      </w:r>
      <w:r w:rsidR="00C26675" w:rsidRPr="001140C5">
        <w:rPr>
          <w:rFonts w:cs="Arial"/>
        </w:rPr>
        <w:tab/>
      </w:r>
      <w:r w:rsidRPr="001140C5">
        <w:rPr>
          <w:rFonts w:cs="Arial"/>
        </w:rPr>
        <w:t>Preložky oznamovacích vedení T- com, km 34,954</w:t>
      </w:r>
      <w:bookmarkEnd w:id="349"/>
    </w:p>
    <w:p w14:paraId="6F2B9071" w14:textId="4B41C328"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w:t>
      </w:r>
      <w:r w:rsidR="00871F49">
        <w:t>dĺženia lehoty výstavby.</w:t>
      </w:r>
    </w:p>
    <w:p w14:paraId="75511EBB" w14:textId="77777777" w:rsidR="00B229E9" w:rsidRPr="001140C5" w:rsidRDefault="00B229E9" w:rsidP="00615694">
      <w:pPr>
        <w:pStyle w:val="Nadpis2"/>
        <w:ind w:left="426" w:hanging="426"/>
        <w:rPr>
          <w:rFonts w:cs="Arial"/>
        </w:rPr>
      </w:pPr>
      <w:bookmarkStart w:id="350" w:name="_Toc167276001"/>
      <w:r w:rsidRPr="001140C5">
        <w:rPr>
          <w:rFonts w:cs="Arial"/>
        </w:rPr>
        <w:t xml:space="preserve">633-00  </w:t>
      </w:r>
      <w:r w:rsidR="00C26675" w:rsidRPr="001140C5">
        <w:rPr>
          <w:rFonts w:cs="Arial"/>
        </w:rPr>
        <w:tab/>
      </w:r>
      <w:r w:rsidRPr="001140C5">
        <w:rPr>
          <w:rFonts w:cs="Arial"/>
        </w:rPr>
        <w:t>Preložky oznamovacích vedení T- com, km 36,775 - 36,850</w:t>
      </w:r>
      <w:bookmarkEnd w:id="350"/>
    </w:p>
    <w:p w14:paraId="1FAA91A2" w14:textId="6C1DE3B7"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6DA1B5B6" w14:textId="77777777" w:rsidR="00B229E9" w:rsidRPr="001140C5" w:rsidRDefault="00B229E9" w:rsidP="00615694">
      <w:pPr>
        <w:pStyle w:val="Nadpis2"/>
        <w:ind w:left="426" w:hanging="426"/>
        <w:rPr>
          <w:rFonts w:cs="Arial"/>
        </w:rPr>
      </w:pPr>
      <w:bookmarkStart w:id="351" w:name="_Toc167276002"/>
      <w:r w:rsidRPr="001140C5">
        <w:rPr>
          <w:rFonts w:cs="Arial"/>
        </w:rPr>
        <w:t xml:space="preserve">634-00  </w:t>
      </w:r>
      <w:r w:rsidR="00C26675" w:rsidRPr="001140C5">
        <w:rPr>
          <w:rFonts w:cs="Arial"/>
        </w:rPr>
        <w:tab/>
      </w:r>
      <w:r w:rsidRPr="001140C5">
        <w:rPr>
          <w:rFonts w:cs="Arial"/>
        </w:rPr>
        <w:t>Preložka oznamovacích vedení T-com pri ceste I/11</w:t>
      </w:r>
      <w:bookmarkEnd w:id="351"/>
    </w:p>
    <w:p w14:paraId="188D06FE" w14:textId="503DFDC4"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7551F0D9" w14:textId="77777777" w:rsidR="00B229E9" w:rsidRPr="001140C5" w:rsidRDefault="00B229E9" w:rsidP="00615694">
      <w:pPr>
        <w:pStyle w:val="Nadpis2"/>
        <w:ind w:left="426" w:hanging="426"/>
        <w:rPr>
          <w:rFonts w:cs="Arial"/>
        </w:rPr>
      </w:pPr>
      <w:bookmarkStart w:id="352" w:name="_Toc167276003"/>
      <w:r w:rsidRPr="001140C5">
        <w:rPr>
          <w:rFonts w:cs="Arial"/>
        </w:rPr>
        <w:t xml:space="preserve">635-00  </w:t>
      </w:r>
      <w:r w:rsidR="00C26675" w:rsidRPr="001140C5">
        <w:rPr>
          <w:rFonts w:cs="Arial"/>
        </w:rPr>
        <w:tab/>
      </w:r>
      <w:r w:rsidRPr="001140C5">
        <w:rPr>
          <w:rFonts w:cs="Arial"/>
        </w:rPr>
        <w:t>Preložka oznamovacích vedení T-com v km 33,750</w:t>
      </w:r>
      <w:bookmarkEnd w:id="352"/>
    </w:p>
    <w:p w14:paraId="3F56F1A9" w14:textId="08CF805D"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0581A7CE" w14:textId="77777777" w:rsidR="00B229E9" w:rsidRPr="001140C5" w:rsidRDefault="00B229E9" w:rsidP="00615694">
      <w:pPr>
        <w:pStyle w:val="Nadpis2"/>
        <w:ind w:left="426" w:hanging="426"/>
        <w:rPr>
          <w:rFonts w:cs="Arial"/>
        </w:rPr>
      </w:pPr>
      <w:bookmarkStart w:id="353" w:name="_Toc167276004"/>
      <w:r w:rsidRPr="001140C5">
        <w:rPr>
          <w:rFonts w:cs="Arial"/>
        </w:rPr>
        <w:t xml:space="preserve">636-00 </w:t>
      </w:r>
      <w:r w:rsidR="00C26675" w:rsidRPr="001140C5">
        <w:rPr>
          <w:rFonts w:cs="Arial"/>
        </w:rPr>
        <w:tab/>
      </w:r>
      <w:r w:rsidRPr="001140C5">
        <w:rPr>
          <w:rFonts w:cs="Arial"/>
        </w:rPr>
        <w:t xml:space="preserve"> Preložka oznamovacích vedení T-com v križovatke I/11 a III/2013</w:t>
      </w:r>
      <w:bookmarkEnd w:id="353"/>
    </w:p>
    <w:p w14:paraId="6F53ACE4" w14:textId="16422941"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781C88E8" w14:textId="77777777" w:rsidR="00B229E9" w:rsidRPr="001140C5" w:rsidRDefault="00B229E9" w:rsidP="00615694">
      <w:pPr>
        <w:pStyle w:val="Nadpis2"/>
        <w:ind w:left="426" w:hanging="426"/>
        <w:rPr>
          <w:rFonts w:cs="Arial"/>
        </w:rPr>
      </w:pPr>
      <w:bookmarkStart w:id="354" w:name="_Toc167276005"/>
      <w:r w:rsidRPr="001140C5">
        <w:rPr>
          <w:rFonts w:cs="Arial"/>
        </w:rPr>
        <w:t>640-00</w:t>
      </w:r>
      <w:r w:rsidRPr="001140C5">
        <w:rPr>
          <w:rFonts w:cs="Arial"/>
        </w:rPr>
        <w:tab/>
        <w:t>Preložka stožiarovej trafostanice na prístupovej komunikácii 800-01</w:t>
      </w:r>
      <w:bookmarkEnd w:id="354"/>
    </w:p>
    <w:p w14:paraId="5D461714" w14:textId="149276F6"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w:t>
      </w:r>
      <w:r w:rsidR="00871F49">
        <w:t xml:space="preserve"> výstavby.</w:t>
      </w:r>
    </w:p>
    <w:p w14:paraId="64F04BDB" w14:textId="77777777" w:rsidR="00B229E9" w:rsidRPr="001140C5" w:rsidRDefault="00B229E9" w:rsidP="00615694">
      <w:pPr>
        <w:pStyle w:val="Nadpis2"/>
        <w:ind w:left="426" w:hanging="426"/>
        <w:rPr>
          <w:rFonts w:cs="Arial"/>
        </w:rPr>
      </w:pPr>
      <w:bookmarkStart w:id="355" w:name="_Toc167276006"/>
      <w:r w:rsidRPr="001140C5">
        <w:rPr>
          <w:rFonts w:cs="Arial"/>
        </w:rPr>
        <w:t>641-00</w:t>
      </w:r>
      <w:r w:rsidRPr="001140C5">
        <w:rPr>
          <w:rFonts w:cs="Arial"/>
        </w:rPr>
        <w:tab/>
        <w:t>Preložka nadzemného vedenia NN pri bezmennom toku obj. 522-00</w:t>
      </w:r>
      <w:bookmarkEnd w:id="355"/>
    </w:p>
    <w:p w14:paraId="4353A88E" w14:textId="62568C8D"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B762573" w14:textId="77777777" w:rsidR="00B229E9" w:rsidRPr="001140C5" w:rsidRDefault="00B229E9" w:rsidP="00615694">
      <w:pPr>
        <w:pStyle w:val="Nadpis2"/>
        <w:ind w:left="426" w:hanging="426"/>
        <w:rPr>
          <w:rFonts w:cs="Arial"/>
        </w:rPr>
      </w:pPr>
      <w:bookmarkStart w:id="356" w:name="_Toc167276007"/>
      <w:r w:rsidRPr="001140C5">
        <w:rPr>
          <w:rFonts w:cs="Arial"/>
        </w:rPr>
        <w:lastRenderedPageBreak/>
        <w:t xml:space="preserve">642-00 </w:t>
      </w:r>
      <w:r w:rsidR="00C26675" w:rsidRPr="001140C5">
        <w:rPr>
          <w:rFonts w:cs="Arial"/>
        </w:rPr>
        <w:tab/>
      </w:r>
      <w:r w:rsidRPr="001140C5">
        <w:rPr>
          <w:rFonts w:cs="Arial"/>
        </w:rPr>
        <w:t>Preložka NN nadzemných vedení v križovatke ciest I-11 a III-2013</w:t>
      </w:r>
      <w:bookmarkEnd w:id="356"/>
    </w:p>
    <w:p w14:paraId="21E677EE" w14:textId="2CE318E1"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2193AEE5" w14:textId="77777777" w:rsidR="00B229E9" w:rsidRPr="001140C5" w:rsidRDefault="00B229E9" w:rsidP="00615694">
      <w:pPr>
        <w:pStyle w:val="Nadpis2"/>
        <w:ind w:left="426" w:hanging="426"/>
        <w:rPr>
          <w:rFonts w:cs="Arial"/>
        </w:rPr>
      </w:pPr>
      <w:bookmarkStart w:id="357" w:name="_Toc167276008"/>
      <w:r w:rsidRPr="001140C5">
        <w:rPr>
          <w:rFonts w:cs="Arial"/>
        </w:rPr>
        <w:t>660-00</w:t>
      </w:r>
      <w:r w:rsidRPr="001140C5">
        <w:rPr>
          <w:rFonts w:cs="Arial"/>
        </w:rPr>
        <w:tab/>
        <w:t>Verejné osvetlenie pri chodníku v km 33,900</w:t>
      </w:r>
      <w:bookmarkEnd w:id="357"/>
    </w:p>
    <w:p w14:paraId="61B283B2" w14:textId="26A0C815"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187339C1" w14:textId="77777777" w:rsidR="00B229E9" w:rsidRPr="001140C5" w:rsidRDefault="00B229E9" w:rsidP="00615694">
      <w:pPr>
        <w:pStyle w:val="Nadpis2"/>
        <w:ind w:left="426" w:hanging="426"/>
        <w:rPr>
          <w:rFonts w:cs="Arial"/>
        </w:rPr>
      </w:pPr>
      <w:bookmarkStart w:id="358" w:name="_Toc167276009"/>
      <w:r w:rsidRPr="001140C5">
        <w:rPr>
          <w:rFonts w:cs="Arial"/>
        </w:rPr>
        <w:t>661-00</w:t>
      </w:r>
      <w:r w:rsidRPr="001140C5">
        <w:rPr>
          <w:rFonts w:cs="Arial"/>
        </w:rPr>
        <w:tab/>
        <w:t>Verejné osvetlenie pri MK v km 36,798</w:t>
      </w:r>
      <w:bookmarkEnd w:id="358"/>
    </w:p>
    <w:p w14:paraId="782EB38F" w14:textId="25EE7118"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32AB7634" w14:textId="77777777" w:rsidR="005A6F48" w:rsidRPr="001140C5" w:rsidRDefault="005A6F48" w:rsidP="00615694">
      <w:pPr>
        <w:pStyle w:val="Nadpis2"/>
        <w:ind w:left="426" w:hanging="426"/>
        <w:rPr>
          <w:rFonts w:cs="Arial"/>
        </w:rPr>
      </w:pPr>
      <w:bookmarkStart w:id="359" w:name="_Toc167276010"/>
      <w:r w:rsidRPr="001140C5">
        <w:rPr>
          <w:rFonts w:cs="Arial"/>
        </w:rPr>
        <w:t xml:space="preserve">662-00 </w:t>
      </w:r>
      <w:r w:rsidR="00C26675" w:rsidRPr="001140C5">
        <w:rPr>
          <w:rFonts w:cs="Arial"/>
        </w:rPr>
        <w:tab/>
      </w:r>
      <w:r w:rsidRPr="001140C5">
        <w:rPr>
          <w:rFonts w:cs="Arial"/>
        </w:rPr>
        <w:t>Verejné osvetlenie cesty I/11, k.u. Horelica</w:t>
      </w:r>
      <w:bookmarkEnd w:id="359"/>
    </w:p>
    <w:p w14:paraId="46A4CA17" w14:textId="5AC6EA2B"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3AE9BBE8" w14:textId="77777777" w:rsidR="005A6F48" w:rsidRPr="001140C5" w:rsidRDefault="005A6F48" w:rsidP="00615694">
      <w:pPr>
        <w:pStyle w:val="Nadpis2"/>
        <w:ind w:left="426" w:hanging="426"/>
        <w:rPr>
          <w:rFonts w:cs="Arial"/>
        </w:rPr>
      </w:pPr>
      <w:bookmarkStart w:id="360" w:name="_Toc167276011"/>
      <w:r w:rsidRPr="001140C5">
        <w:rPr>
          <w:rFonts w:cs="Arial"/>
        </w:rPr>
        <w:t xml:space="preserve">663-00 </w:t>
      </w:r>
      <w:r w:rsidR="00C26675" w:rsidRPr="001140C5">
        <w:rPr>
          <w:rFonts w:cs="Arial"/>
        </w:rPr>
        <w:tab/>
      </w:r>
      <w:r w:rsidRPr="001140C5">
        <w:rPr>
          <w:rFonts w:cs="Arial"/>
        </w:rPr>
        <w:t>Verejné osvetlenie cesty v k.u. Oščadnica</w:t>
      </w:r>
      <w:bookmarkEnd w:id="360"/>
    </w:p>
    <w:p w14:paraId="539807AF" w14:textId="21EFAD6D"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0A6B980C" w14:textId="77777777" w:rsidR="005A6F48" w:rsidRPr="001140C5" w:rsidRDefault="005A6F48" w:rsidP="00615694">
      <w:pPr>
        <w:pStyle w:val="Nadpis2"/>
        <w:ind w:left="426" w:hanging="426"/>
        <w:rPr>
          <w:rFonts w:cs="Arial"/>
        </w:rPr>
      </w:pPr>
      <w:bookmarkStart w:id="361" w:name="_Toc167276012"/>
      <w:r w:rsidRPr="001140C5">
        <w:rPr>
          <w:rFonts w:cs="Arial"/>
        </w:rPr>
        <w:t>680-00</w:t>
      </w:r>
      <w:r w:rsidRPr="001140C5">
        <w:rPr>
          <w:rFonts w:cs="Arial"/>
        </w:rPr>
        <w:tab/>
        <w:t>Informačný systém diaľnice - stavebná časť</w:t>
      </w:r>
      <w:bookmarkEnd w:id="361"/>
    </w:p>
    <w:p w14:paraId="5CB4C52C"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F118270" w14:textId="77777777" w:rsidR="00B10579" w:rsidRPr="001140C5" w:rsidRDefault="00B10579" w:rsidP="00B10579">
      <w:pPr>
        <w:tabs>
          <w:tab w:val="left" w:pos="851"/>
        </w:tabs>
        <w:spacing w:after="48"/>
      </w:pPr>
      <w:r w:rsidRPr="001140C5">
        <w:t>Zhotoviteľ musí práce na stavebnej časti informačného systému realizovať v koordinácii s prácami na technologickej časti.</w:t>
      </w:r>
    </w:p>
    <w:p w14:paraId="2DC5C6E0" w14:textId="77777777" w:rsidR="00B10579" w:rsidRPr="001140C5" w:rsidRDefault="00B10579" w:rsidP="00B10579">
      <w:pPr>
        <w:tabs>
          <w:tab w:val="left" w:pos="851"/>
        </w:tabs>
        <w:spacing w:after="48"/>
      </w:pPr>
      <w:r w:rsidRPr="001140C5">
        <w:t>Umiestnenie technologických uzlov bude podľa schváleného projektu dopravného značenia a následného rozhodnutia o vydaní dopravného určenia.</w:t>
      </w:r>
    </w:p>
    <w:p w14:paraId="176B3E18" w14:textId="77777777" w:rsidR="00B10579" w:rsidRPr="001140C5" w:rsidRDefault="00B10579" w:rsidP="00B10579">
      <w:pPr>
        <w:tabs>
          <w:tab w:val="left" w:pos="851"/>
        </w:tabs>
        <w:spacing w:after="48"/>
      </w:pPr>
      <w:r w:rsidRPr="001140C5">
        <w:t>Požiadavky na ISD:</w:t>
      </w:r>
    </w:p>
    <w:p w14:paraId="0839D379" w14:textId="77777777" w:rsidR="00B10579" w:rsidRPr="001140C5" w:rsidRDefault="00B10579" w:rsidP="00B10579">
      <w:pPr>
        <w:pStyle w:val="Odsekzoznamu"/>
        <w:numPr>
          <w:ilvl w:val="0"/>
          <w:numId w:val="35"/>
        </w:numPr>
        <w:tabs>
          <w:tab w:val="left" w:pos="851"/>
        </w:tabs>
        <w:spacing w:after="48" w:line="240" w:lineRule="auto"/>
      </w:pPr>
      <w:r w:rsidRPr="001140C5">
        <w:t>4 x chránička HDPE 40 pre ISD</w:t>
      </w:r>
    </w:p>
    <w:p w14:paraId="2D7277A4" w14:textId="77777777" w:rsidR="00B10579" w:rsidRPr="001140C5" w:rsidRDefault="00B10579" w:rsidP="00B10579">
      <w:pPr>
        <w:pStyle w:val="Odsekzoznamu"/>
        <w:numPr>
          <w:ilvl w:val="0"/>
          <w:numId w:val="35"/>
        </w:numPr>
        <w:tabs>
          <w:tab w:val="left" w:pos="851"/>
        </w:tabs>
        <w:spacing w:after="48" w:line="240" w:lineRule="auto"/>
      </w:pPr>
      <w:r w:rsidRPr="001140C5">
        <w:t>10 x chránička HDPE 40 pre potreby MD SR</w:t>
      </w:r>
    </w:p>
    <w:p w14:paraId="1B648847" w14:textId="77777777" w:rsidR="001F2E46" w:rsidRPr="001140C5" w:rsidRDefault="00795404" w:rsidP="00795404">
      <w:pPr>
        <w:pStyle w:val="Odsekzoznamu"/>
        <w:numPr>
          <w:ilvl w:val="0"/>
          <w:numId w:val="35"/>
        </w:numPr>
        <w:tabs>
          <w:tab w:val="left" w:pos="851"/>
        </w:tabs>
        <w:spacing w:after="48" w:line="240" w:lineRule="auto"/>
      </w:pPr>
      <w:r w:rsidRPr="001140C5">
        <w:t>96 vláknový optický kábel cez tunel, pre budúce napojenie sa na ďalšie časti stavieb</w:t>
      </w:r>
    </w:p>
    <w:p w14:paraId="7ACCBA05" w14:textId="77777777" w:rsidR="00795404" w:rsidRPr="001140C5" w:rsidRDefault="001F2E46" w:rsidP="00795404">
      <w:pPr>
        <w:pStyle w:val="Odsekzoznamu"/>
        <w:numPr>
          <w:ilvl w:val="0"/>
          <w:numId w:val="35"/>
        </w:numPr>
        <w:tabs>
          <w:tab w:val="left" w:pos="851"/>
        </w:tabs>
        <w:spacing w:after="48" w:line="240" w:lineRule="auto"/>
      </w:pPr>
      <w:r w:rsidRPr="001140C5">
        <w:t>Príprava pre</w:t>
      </w:r>
      <w:r w:rsidR="00795404" w:rsidRPr="001140C5">
        <w:t xml:space="preserve"> kontinuálne spojenie pre budúce riadenie </w:t>
      </w:r>
      <w:r w:rsidRPr="001140C5">
        <w:t xml:space="preserve">tunelov Horelica, Svrčinovec a Poľana </w:t>
      </w:r>
      <w:r w:rsidR="00795404" w:rsidRPr="001140C5">
        <w:t>z</w:t>
      </w:r>
      <w:r w:rsidRPr="001140C5">
        <w:t> </w:t>
      </w:r>
      <w:r w:rsidR="00795404" w:rsidRPr="001140C5">
        <w:t>ROP</w:t>
      </w:r>
      <w:r w:rsidRPr="001140C5">
        <w:t xml:space="preserve"> ZA</w:t>
      </w:r>
    </w:p>
    <w:p w14:paraId="1B0954CB" w14:textId="77777777" w:rsidR="00795404" w:rsidRPr="001140C5" w:rsidRDefault="00795404" w:rsidP="00795404">
      <w:pPr>
        <w:pStyle w:val="Odsekzoznamu"/>
        <w:numPr>
          <w:ilvl w:val="0"/>
          <w:numId w:val="35"/>
        </w:numPr>
        <w:tabs>
          <w:tab w:val="left" w:pos="851"/>
        </w:tabs>
        <w:spacing w:after="48" w:line="240" w:lineRule="auto"/>
      </w:pPr>
      <w:r w:rsidRPr="001140C5">
        <w:t>realizácia bleskozvodov na stĺpy</w:t>
      </w:r>
    </w:p>
    <w:p w14:paraId="5006B6B4" w14:textId="77777777" w:rsidR="00795404" w:rsidRPr="001140C5" w:rsidRDefault="00795404" w:rsidP="00795404">
      <w:pPr>
        <w:pStyle w:val="Odsekzoznamu"/>
        <w:numPr>
          <w:ilvl w:val="0"/>
          <w:numId w:val="35"/>
        </w:numPr>
        <w:tabs>
          <w:tab w:val="left" w:pos="851"/>
        </w:tabs>
        <w:spacing w:after="48" w:line="240" w:lineRule="auto"/>
      </w:pPr>
      <w:r w:rsidRPr="001140C5">
        <w:lastRenderedPageBreak/>
        <w:t>Technologické uzly, radiče a trafostanice vybaviť snímačmi otvorenia dverí, vyvedených vizuálnym a akustickým alarmom do CRS pri ich neoprávnenom narušení.</w:t>
      </w:r>
    </w:p>
    <w:p w14:paraId="75965532" w14:textId="16487995" w:rsidR="00D64351" w:rsidRPr="00871F49" w:rsidRDefault="00795404" w:rsidP="00871F49">
      <w:pPr>
        <w:pStyle w:val="Odsekzoznamu"/>
        <w:numPr>
          <w:ilvl w:val="0"/>
          <w:numId w:val="35"/>
        </w:numPr>
        <w:tabs>
          <w:tab w:val="left" w:pos="851"/>
        </w:tabs>
        <w:spacing w:after="48" w:line="240" w:lineRule="auto"/>
      </w:pPr>
      <w:r w:rsidRPr="001140C5">
        <w:t>Rozvádzače na ISD, technologické uzly, radiče návestných rezov prípadne iné zariadenia musí byť zabezpečený bezpečný prístup, vrátane dostatočnej a bezpečnej plochy pred rozvádzačmi za účelom vykonávania prác v rozvádzačoch.</w:t>
      </w:r>
    </w:p>
    <w:p w14:paraId="234F686F" w14:textId="77777777" w:rsidR="005A6F48" w:rsidRPr="001140C5" w:rsidRDefault="005A6F48" w:rsidP="00615694">
      <w:pPr>
        <w:pStyle w:val="Nadpis2"/>
        <w:ind w:left="426" w:hanging="426"/>
        <w:rPr>
          <w:rFonts w:cs="Arial"/>
        </w:rPr>
      </w:pPr>
      <w:bookmarkStart w:id="362" w:name="_Toc167276013"/>
      <w:r w:rsidRPr="001140C5">
        <w:rPr>
          <w:rFonts w:cs="Arial"/>
        </w:rPr>
        <w:t>680-11</w:t>
      </w:r>
      <w:r w:rsidRPr="001140C5">
        <w:rPr>
          <w:rFonts w:cs="Arial"/>
        </w:rPr>
        <w:tab/>
        <w:t>Informačný systém diaľnice - technologická časť</w:t>
      </w:r>
      <w:bookmarkEnd w:id="362"/>
    </w:p>
    <w:p w14:paraId="1AC770F9" w14:textId="1178E2BE"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7045C816" w14:textId="77777777" w:rsidR="005A6F48" w:rsidRPr="001140C5" w:rsidRDefault="005A6F48" w:rsidP="00615694">
      <w:pPr>
        <w:pStyle w:val="Nadpis2"/>
        <w:ind w:left="426" w:hanging="426"/>
        <w:rPr>
          <w:rFonts w:cs="Arial"/>
        </w:rPr>
      </w:pPr>
      <w:bookmarkStart w:id="363" w:name="_Toc167276014"/>
      <w:r w:rsidRPr="001140C5">
        <w:rPr>
          <w:rFonts w:cs="Arial"/>
        </w:rPr>
        <w:t>701-00</w:t>
      </w:r>
      <w:r w:rsidRPr="001140C5">
        <w:rPr>
          <w:rFonts w:cs="Arial"/>
        </w:rPr>
        <w:tab/>
        <w:t>Úprava chráničky VTL plynovodu v km 33,169</w:t>
      </w:r>
      <w:bookmarkEnd w:id="363"/>
    </w:p>
    <w:p w14:paraId="754C9DAE" w14:textId="50F9CA4C"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174A15F9" w14:textId="77777777" w:rsidR="005A6F48" w:rsidRPr="001140C5" w:rsidRDefault="005A6F48" w:rsidP="00615694">
      <w:pPr>
        <w:pStyle w:val="Nadpis2"/>
        <w:ind w:left="426" w:hanging="426"/>
        <w:rPr>
          <w:rFonts w:cs="Arial"/>
        </w:rPr>
      </w:pPr>
      <w:bookmarkStart w:id="364" w:name="_Toc167276015"/>
      <w:r w:rsidRPr="001140C5">
        <w:rPr>
          <w:rFonts w:cs="Arial"/>
        </w:rPr>
        <w:t>702-00</w:t>
      </w:r>
      <w:r w:rsidRPr="001140C5">
        <w:rPr>
          <w:rFonts w:cs="Arial"/>
        </w:rPr>
        <w:tab/>
        <w:t>Úprava chráničky STL plynovodu v km 33,174</w:t>
      </w:r>
      <w:bookmarkEnd w:id="364"/>
    </w:p>
    <w:p w14:paraId="66D4121F" w14:textId="33664482"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70C81DB4" w14:textId="77777777" w:rsidR="005A6F48" w:rsidRPr="001140C5" w:rsidRDefault="005A6F48" w:rsidP="00615694">
      <w:pPr>
        <w:pStyle w:val="Nadpis2"/>
        <w:ind w:left="426" w:hanging="426"/>
        <w:rPr>
          <w:rFonts w:cs="Arial"/>
        </w:rPr>
      </w:pPr>
      <w:bookmarkStart w:id="365" w:name="_Toc167276016"/>
      <w:r w:rsidRPr="001140C5">
        <w:rPr>
          <w:rFonts w:cs="Arial"/>
        </w:rPr>
        <w:t>703-00</w:t>
      </w:r>
      <w:r w:rsidRPr="001140C5">
        <w:rPr>
          <w:rFonts w:cs="Arial"/>
        </w:rPr>
        <w:tab/>
        <w:t>Preložky-úpravy-ochrany STL plynovodu v km 34,500</w:t>
      </w:r>
      <w:bookmarkEnd w:id="365"/>
    </w:p>
    <w:p w14:paraId="149CC0BE" w14:textId="4A44200E" w:rsidR="00D64351" w:rsidRPr="001718C4"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5C9AF74A" w14:textId="77777777" w:rsidR="005A6F48" w:rsidRPr="001140C5" w:rsidRDefault="005A6F48" w:rsidP="00615694">
      <w:pPr>
        <w:pStyle w:val="Nadpis2"/>
        <w:ind w:left="426" w:hanging="426"/>
        <w:rPr>
          <w:rFonts w:cs="Arial"/>
        </w:rPr>
      </w:pPr>
      <w:bookmarkStart w:id="366" w:name="_Toc167276017"/>
      <w:r w:rsidRPr="001140C5">
        <w:rPr>
          <w:rFonts w:cs="Arial"/>
        </w:rPr>
        <w:t>704-00</w:t>
      </w:r>
      <w:r w:rsidRPr="001140C5">
        <w:rPr>
          <w:rFonts w:cs="Arial"/>
        </w:rPr>
        <w:tab/>
        <w:t>Preložka STL plynovodu d 110 v km 33,167 D3</w:t>
      </w:r>
      <w:bookmarkEnd w:id="366"/>
    </w:p>
    <w:p w14:paraId="7664F74C" w14:textId="1D6C0487" w:rsidR="00D64351" w:rsidRPr="001718C4"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1A700856" w14:textId="77777777" w:rsidR="005A6F48" w:rsidRPr="001140C5" w:rsidRDefault="005A6F48" w:rsidP="00615694">
      <w:pPr>
        <w:pStyle w:val="Nadpis2"/>
        <w:ind w:left="426" w:hanging="426"/>
        <w:rPr>
          <w:rFonts w:cs="Arial"/>
        </w:rPr>
      </w:pPr>
      <w:bookmarkStart w:id="367" w:name="_Toc167276018"/>
      <w:r w:rsidRPr="001140C5">
        <w:rPr>
          <w:rFonts w:cs="Arial"/>
        </w:rPr>
        <w:t xml:space="preserve">705-00 </w:t>
      </w:r>
      <w:r w:rsidR="003F4F54" w:rsidRPr="001140C5">
        <w:rPr>
          <w:rFonts w:cs="Arial"/>
        </w:rPr>
        <w:tab/>
      </w:r>
      <w:r w:rsidRPr="001140C5">
        <w:rPr>
          <w:rFonts w:cs="Arial"/>
        </w:rPr>
        <w:t>Preložky – úpravy – ochrany STL plynovodu d63</w:t>
      </w:r>
      <w:bookmarkEnd w:id="367"/>
    </w:p>
    <w:p w14:paraId="28B8C2BA" w14:textId="53B8C833" w:rsidR="00D64351" w:rsidRPr="001718C4"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3131403" w14:textId="77777777" w:rsidR="005A6F48" w:rsidRPr="001140C5" w:rsidRDefault="005A6F48" w:rsidP="00615694">
      <w:pPr>
        <w:pStyle w:val="Nadpis2"/>
        <w:ind w:left="426" w:hanging="426"/>
        <w:rPr>
          <w:rFonts w:cs="Arial"/>
        </w:rPr>
      </w:pPr>
      <w:bookmarkStart w:id="368" w:name="_Toc167276019"/>
      <w:r w:rsidRPr="001140C5">
        <w:rPr>
          <w:rFonts w:cs="Arial"/>
        </w:rPr>
        <w:t>800-01</w:t>
      </w:r>
      <w:r w:rsidRPr="001140C5">
        <w:rPr>
          <w:rFonts w:cs="Arial"/>
        </w:rPr>
        <w:tab/>
        <w:t>Prístup na stavenisko SO 204-00</w:t>
      </w:r>
      <w:bookmarkEnd w:id="368"/>
    </w:p>
    <w:p w14:paraId="5B5AFFB1" w14:textId="6D60A938" w:rsidR="00D64351" w:rsidRPr="001718C4"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4D1006D0" w14:textId="77777777" w:rsidR="00B4417A" w:rsidRPr="001140C5" w:rsidRDefault="00B4417A" w:rsidP="00615694">
      <w:pPr>
        <w:pStyle w:val="Nadpis2"/>
        <w:ind w:left="426" w:hanging="426"/>
        <w:rPr>
          <w:rFonts w:cs="Arial"/>
        </w:rPr>
      </w:pPr>
      <w:bookmarkStart w:id="369" w:name="_Toc167276020"/>
      <w:r w:rsidRPr="001140C5">
        <w:rPr>
          <w:rFonts w:cs="Arial"/>
        </w:rPr>
        <w:lastRenderedPageBreak/>
        <w:t>800-02</w:t>
      </w:r>
      <w:r w:rsidRPr="001140C5">
        <w:rPr>
          <w:rFonts w:cs="Arial"/>
        </w:rPr>
        <w:tab/>
        <w:t>Prístup na stavenisko SO 206-00</w:t>
      </w:r>
      <w:bookmarkEnd w:id="369"/>
    </w:p>
    <w:p w14:paraId="4238C564" w14:textId="6E2EAE7D" w:rsidR="00D64351" w:rsidRPr="001718C4"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16F953EA" w14:textId="77777777" w:rsidR="00B4417A" w:rsidRPr="001140C5" w:rsidRDefault="00B4417A" w:rsidP="00615694">
      <w:pPr>
        <w:pStyle w:val="Nadpis2"/>
        <w:ind w:left="426" w:hanging="426"/>
        <w:rPr>
          <w:rFonts w:cs="Arial"/>
        </w:rPr>
      </w:pPr>
      <w:bookmarkStart w:id="370" w:name="_Toc167276021"/>
      <w:r w:rsidRPr="001140C5">
        <w:rPr>
          <w:rFonts w:cs="Arial"/>
        </w:rPr>
        <w:t>800-03</w:t>
      </w:r>
      <w:r w:rsidRPr="001140C5">
        <w:rPr>
          <w:rFonts w:cs="Arial"/>
        </w:rPr>
        <w:tab/>
        <w:t>Prístup na stavenisko SO 207-00</w:t>
      </w:r>
      <w:bookmarkEnd w:id="370"/>
    </w:p>
    <w:p w14:paraId="5E7A5354" w14:textId="17293065" w:rsidR="00D64351" w:rsidRPr="001718C4"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w:t>
      </w:r>
      <w:r w:rsidR="001718C4">
        <w:t>predĺženia lehoty výstavby.</w:t>
      </w:r>
    </w:p>
    <w:p w14:paraId="15DB9FF9" w14:textId="77777777" w:rsidR="00B4417A" w:rsidRPr="001140C5" w:rsidRDefault="00B4417A" w:rsidP="00615694">
      <w:pPr>
        <w:pStyle w:val="Nadpis2"/>
        <w:ind w:left="426" w:hanging="426"/>
        <w:rPr>
          <w:rFonts w:cs="Arial"/>
        </w:rPr>
      </w:pPr>
      <w:bookmarkStart w:id="371" w:name="_Toc167276022"/>
      <w:r w:rsidRPr="001140C5">
        <w:rPr>
          <w:rFonts w:cs="Arial"/>
        </w:rPr>
        <w:t>800-06</w:t>
      </w:r>
      <w:r w:rsidRPr="001140C5">
        <w:rPr>
          <w:rFonts w:cs="Arial"/>
        </w:rPr>
        <w:tab/>
        <w:t xml:space="preserve">Obnova krytu na existujúcich cestách III. </w:t>
      </w:r>
      <w:r w:rsidR="00D64351" w:rsidRPr="001140C5">
        <w:rPr>
          <w:rFonts w:cs="Arial"/>
        </w:rPr>
        <w:t>T</w:t>
      </w:r>
      <w:r w:rsidRPr="001140C5">
        <w:rPr>
          <w:rFonts w:cs="Arial"/>
        </w:rPr>
        <w:t>riedy</w:t>
      </w:r>
      <w:bookmarkEnd w:id="371"/>
    </w:p>
    <w:p w14:paraId="2594E0DC"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DA13C6C" w14:textId="6B28B5FA" w:rsidR="00D64351" w:rsidRPr="001718C4" w:rsidRDefault="00C92A02" w:rsidP="001718C4">
      <w:pPr>
        <w:tabs>
          <w:tab w:val="left" w:pos="851"/>
        </w:tabs>
        <w:spacing w:after="48"/>
      </w:pPr>
      <w:r w:rsidRPr="001140C5">
        <w:t>Zhotoviteľ zváži prípadné rozšírenie rozsahu vz</w:t>
      </w:r>
      <w:r w:rsidR="001718C4">
        <w:t>hľadom na staveniskovú dopravu.</w:t>
      </w:r>
    </w:p>
    <w:p w14:paraId="5D97F67D" w14:textId="77777777" w:rsidR="00B4417A" w:rsidRPr="001140C5" w:rsidRDefault="00B4417A" w:rsidP="00615694">
      <w:pPr>
        <w:pStyle w:val="Nadpis2"/>
        <w:ind w:left="426" w:hanging="426"/>
        <w:rPr>
          <w:rFonts w:cs="Arial"/>
        </w:rPr>
      </w:pPr>
      <w:bookmarkStart w:id="372" w:name="_Toc167276023"/>
      <w:r w:rsidRPr="001140C5">
        <w:rPr>
          <w:rFonts w:cs="Arial"/>
        </w:rPr>
        <w:t>800-09</w:t>
      </w:r>
      <w:r w:rsidRPr="001140C5">
        <w:rPr>
          <w:rFonts w:cs="Arial"/>
        </w:rPr>
        <w:tab/>
        <w:t>Obnova krytu na existujúcich miestnych komunikáciách</w:t>
      </w:r>
      <w:bookmarkEnd w:id="372"/>
    </w:p>
    <w:p w14:paraId="29D811F9"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1363AE6" w14:textId="0A6009C6" w:rsidR="00C92A02" w:rsidRPr="001140C5" w:rsidRDefault="00C92A02" w:rsidP="00C92A02">
      <w:pPr>
        <w:tabs>
          <w:tab w:val="left" w:pos="851"/>
        </w:tabs>
        <w:spacing w:after="48"/>
      </w:pPr>
      <w:r w:rsidRPr="001140C5">
        <w:t>Zhotoviteľ zváži prípadné rozšírenie rozsahu vzhľadom na staveniskovú dopravu.</w:t>
      </w:r>
    </w:p>
    <w:p w14:paraId="787E614B" w14:textId="77777777" w:rsidR="00B10579" w:rsidRPr="001140C5" w:rsidRDefault="00B10579" w:rsidP="00B10579">
      <w:pPr>
        <w:tabs>
          <w:tab w:val="left" w:pos="851"/>
        </w:tabs>
        <w:spacing w:after="48"/>
      </w:pPr>
    </w:p>
    <w:p w14:paraId="23676EFD" w14:textId="77777777" w:rsidR="00305137" w:rsidRPr="001140C5" w:rsidRDefault="00305137" w:rsidP="00305137">
      <w:pPr>
        <w:pStyle w:val="Nadpis1"/>
      </w:pPr>
      <w:bookmarkStart w:id="373" w:name="_Toc167276024"/>
      <w:r w:rsidRPr="001140C5">
        <w:lastRenderedPageBreak/>
        <w:t>Časť B, Kysucké nové mesto-oščadnica</w:t>
      </w:r>
      <w:bookmarkEnd w:id="373"/>
    </w:p>
    <w:p w14:paraId="52199363" w14:textId="77777777" w:rsidR="00D64351" w:rsidRPr="001140C5" w:rsidRDefault="00D64351" w:rsidP="00305137">
      <w:pPr>
        <w:pStyle w:val="Nadpis2"/>
        <w:numPr>
          <w:ilvl w:val="0"/>
          <w:numId w:val="0"/>
        </w:numPr>
        <w:rPr>
          <w:rFonts w:cs="Arial"/>
        </w:rPr>
      </w:pPr>
    </w:p>
    <w:p w14:paraId="3A380EA3" w14:textId="77777777" w:rsidR="000F09CD" w:rsidRPr="001140C5" w:rsidRDefault="000F09CD" w:rsidP="000F09CD">
      <w:pPr>
        <w:pStyle w:val="Nadpis2"/>
        <w:ind w:left="426" w:hanging="426"/>
        <w:rPr>
          <w:rFonts w:cs="Arial"/>
        </w:rPr>
      </w:pPr>
      <w:bookmarkStart w:id="374" w:name="_Toc75852064"/>
      <w:bookmarkStart w:id="375" w:name="_Toc167276025"/>
      <w:r w:rsidRPr="001140C5">
        <w:rPr>
          <w:rFonts w:cs="Arial"/>
        </w:rPr>
        <w:t>029-02</w:t>
      </w:r>
      <w:r w:rsidRPr="001140C5">
        <w:rPr>
          <w:rFonts w:cs="Arial"/>
        </w:rPr>
        <w:tab/>
        <w:t>Demolácia mosta v km 32,270</w:t>
      </w:r>
      <w:bookmarkEnd w:id="374"/>
      <w:bookmarkEnd w:id="375"/>
    </w:p>
    <w:p w14:paraId="57627785" w14:textId="70ECA783"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77901BA7" w14:textId="77777777" w:rsidR="000F09CD" w:rsidRPr="001140C5" w:rsidRDefault="000F09CD" w:rsidP="000F09CD">
      <w:pPr>
        <w:pStyle w:val="Nadpis2"/>
        <w:ind w:left="426" w:hanging="426"/>
        <w:rPr>
          <w:rFonts w:cs="Arial"/>
        </w:rPr>
      </w:pPr>
      <w:bookmarkStart w:id="376" w:name="_Toc75852065"/>
      <w:bookmarkStart w:id="377" w:name="_Toc167276026"/>
      <w:r w:rsidRPr="001140C5">
        <w:rPr>
          <w:rFonts w:cs="Arial"/>
        </w:rPr>
        <w:t>031-00</w:t>
      </w:r>
      <w:r w:rsidRPr="001140C5">
        <w:rPr>
          <w:rFonts w:cs="Arial"/>
        </w:rPr>
        <w:tab/>
        <w:t>Vegetačné úpravy diaľnice D3</w:t>
      </w:r>
      <w:bookmarkEnd w:id="376"/>
      <w:bookmarkEnd w:id="377"/>
    </w:p>
    <w:p w14:paraId="6E81DCE9"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CE85DC7" w14:textId="5D9A5996" w:rsidR="00563943" w:rsidRPr="001140C5" w:rsidRDefault="00563943" w:rsidP="001718C4">
      <w:pPr>
        <w:tabs>
          <w:tab w:val="left" w:pos="851"/>
        </w:tabs>
        <w:spacing w:after="48"/>
      </w:pPr>
      <w:r w:rsidRPr="001140C5">
        <w:t>Objednávateľ požaduje údržbu a ošetrovanie vykonaných vegetačných úprav realizovať v rámci predmetu diela 5 rokov po prevzatí budúcim správcom, t.j. po ukončení preberacieho konania, odbornou firmou, ktorá vegetačné úpravy realizovala (dodávateľa vegetačných úprav je povinný zaviazať Zhotoviteľ). Minimálne požiadavky na ošetrovanie vegetácie sa nachádzajú v zväzku 3, časť 1, Príloha č. 9. Náklad spojený s ošetrovaním vegetácie si ocení Zhotoviteľ v objekte 031-00.</w:t>
      </w:r>
    </w:p>
    <w:p w14:paraId="0962718A" w14:textId="77777777" w:rsidR="000F09CD" w:rsidRPr="001140C5" w:rsidRDefault="000F09CD" w:rsidP="00675F2A">
      <w:pPr>
        <w:pStyle w:val="Nadpis2"/>
        <w:ind w:left="426" w:hanging="426"/>
        <w:rPr>
          <w:rFonts w:cs="Arial"/>
        </w:rPr>
      </w:pPr>
      <w:bookmarkStart w:id="378" w:name="_Toc75852066"/>
      <w:bookmarkStart w:id="379" w:name="_Toc167276027"/>
      <w:r w:rsidRPr="001140C5">
        <w:rPr>
          <w:rFonts w:cs="Arial"/>
        </w:rPr>
        <w:t>032-00</w:t>
      </w:r>
      <w:r w:rsidRPr="001140C5">
        <w:rPr>
          <w:rFonts w:cs="Arial"/>
        </w:rPr>
        <w:tab/>
        <w:t>Vegetačné úpravy cesty I/11</w:t>
      </w:r>
      <w:bookmarkEnd w:id="378"/>
      <w:bookmarkEnd w:id="379"/>
    </w:p>
    <w:p w14:paraId="20AA713C"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DEE3BBF" w14:textId="275AF29B" w:rsidR="00BF1619" w:rsidRPr="001140C5" w:rsidRDefault="007363AC" w:rsidP="001718C4">
      <w:pPr>
        <w:tabs>
          <w:tab w:val="left" w:pos="851"/>
        </w:tabs>
        <w:spacing w:after="48"/>
      </w:pPr>
      <w:r w:rsidRPr="001140C5">
        <w:t xml:space="preserve">Objednávateľ požaduje údržbu a ošetrovanie vykonaných vegetačných úprav realizovať v rámci predmetu diela 5 rokov po prevzatí budúcim správcom, t.j. po ukončení preberacieho konania, odbornou firmou, ktorá vegetačné úpravy realizovala (dodávateľa vegetačných úprav je povinný zaviazať Zhotoviteľ). Minimálne požiadavky na ošetrovanie vegetácie sa nachádzajú v zväzku 3, časť 1, Príloha č. 9. Náklad spojený s ošetrovaním vegetácie si ocení Zhotoviteľ </w:t>
      </w:r>
      <w:r w:rsidR="001718C4">
        <w:t>v objekte 032-00.</w:t>
      </w:r>
    </w:p>
    <w:p w14:paraId="0776D20D" w14:textId="77777777" w:rsidR="00675F2A" w:rsidRPr="001140C5" w:rsidRDefault="00675F2A" w:rsidP="00675F2A">
      <w:pPr>
        <w:pStyle w:val="Nadpis2"/>
        <w:ind w:left="426" w:hanging="426"/>
        <w:rPr>
          <w:rFonts w:cs="Arial"/>
        </w:rPr>
      </w:pPr>
      <w:bookmarkStart w:id="380" w:name="_Toc75852067"/>
      <w:bookmarkStart w:id="381" w:name="_Toc167276028"/>
      <w:r w:rsidRPr="001140C5">
        <w:rPr>
          <w:rFonts w:cs="Arial"/>
        </w:rPr>
        <w:t>052-01</w:t>
      </w:r>
      <w:r w:rsidRPr="001140C5">
        <w:rPr>
          <w:rFonts w:cs="Arial"/>
        </w:rPr>
        <w:tab/>
        <w:t>Rekultivácia dočasných záberov PP</w:t>
      </w:r>
      <w:bookmarkEnd w:id="380"/>
      <w:bookmarkEnd w:id="381"/>
    </w:p>
    <w:p w14:paraId="307E58CA" w14:textId="3C4F3C69"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7A2116B2" w14:textId="77777777" w:rsidR="00675F2A" w:rsidRPr="001140C5" w:rsidRDefault="00675F2A" w:rsidP="00675F2A">
      <w:pPr>
        <w:pStyle w:val="Nadpis2"/>
        <w:ind w:left="426" w:hanging="426"/>
        <w:rPr>
          <w:rFonts w:cs="Arial"/>
        </w:rPr>
      </w:pPr>
      <w:bookmarkStart w:id="382" w:name="_Toc75852068"/>
      <w:bookmarkStart w:id="383" w:name="_Toc167276029"/>
      <w:r w:rsidRPr="001140C5">
        <w:rPr>
          <w:rFonts w:cs="Arial"/>
        </w:rPr>
        <w:t>052-02</w:t>
      </w:r>
      <w:r w:rsidRPr="001140C5">
        <w:rPr>
          <w:rFonts w:cs="Arial"/>
        </w:rPr>
        <w:tab/>
        <w:t>Rekultivácia dočasných záberov LP</w:t>
      </w:r>
      <w:bookmarkEnd w:id="382"/>
      <w:bookmarkEnd w:id="383"/>
    </w:p>
    <w:p w14:paraId="62709848"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BDEE62A" w14:textId="77777777" w:rsidR="00BF1619" w:rsidRPr="001140C5" w:rsidRDefault="00BF1619" w:rsidP="00BF1619"/>
    <w:p w14:paraId="4130B98A" w14:textId="77777777" w:rsidR="00675F2A" w:rsidRPr="001140C5" w:rsidRDefault="00675F2A" w:rsidP="00675F2A">
      <w:pPr>
        <w:pStyle w:val="Nadpis2"/>
        <w:ind w:left="426" w:hanging="426"/>
        <w:rPr>
          <w:rFonts w:cs="Arial"/>
        </w:rPr>
      </w:pPr>
      <w:bookmarkStart w:id="384" w:name="_Toc75852069"/>
      <w:bookmarkStart w:id="385" w:name="_Toc167276030"/>
      <w:r w:rsidRPr="001140C5">
        <w:rPr>
          <w:rFonts w:cs="Arial"/>
        </w:rPr>
        <w:lastRenderedPageBreak/>
        <w:t>101-00</w:t>
      </w:r>
      <w:r w:rsidRPr="001140C5">
        <w:rPr>
          <w:rFonts w:cs="Arial"/>
        </w:rPr>
        <w:tab/>
        <w:t>Diaľnica D3 – úsek v km 31,925 - 33,017</w:t>
      </w:r>
      <w:bookmarkEnd w:id="384"/>
      <w:bookmarkEnd w:id="385"/>
    </w:p>
    <w:p w14:paraId="054ACCA3"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D4A3488" w14:textId="77777777" w:rsidR="00F84FBD" w:rsidRPr="001140C5" w:rsidRDefault="00F84FBD" w:rsidP="00F84FBD">
      <w:pPr>
        <w:tabs>
          <w:tab w:val="left" w:pos="851"/>
        </w:tabs>
        <w:spacing w:after="48"/>
      </w:pPr>
    </w:p>
    <w:p w14:paraId="72CDEED7" w14:textId="77777777" w:rsidR="00091833" w:rsidRPr="001140C5" w:rsidRDefault="00091833" w:rsidP="00091833">
      <w:pPr>
        <w:pStyle w:val="Odsekbez"/>
        <w:tabs>
          <w:tab w:val="left" w:pos="567"/>
        </w:tabs>
        <w:spacing w:after="0"/>
        <w:ind w:firstLine="0"/>
      </w:pPr>
      <w:r w:rsidRPr="001140C5">
        <w:tab/>
        <w:t>Kategória cesty:</w:t>
      </w:r>
      <w:r w:rsidRPr="001140C5">
        <w:tab/>
      </w:r>
      <w:r w:rsidRPr="001140C5">
        <w:tab/>
      </w:r>
      <w:r w:rsidRPr="001140C5">
        <w:tab/>
        <w:t>D24,5/80, </w:t>
      </w:r>
    </w:p>
    <w:p w14:paraId="6150991A" w14:textId="77777777" w:rsidR="00091833" w:rsidRPr="001140C5" w:rsidRDefault="00091833" w:rsidP="00091833">
      <w:pPr>
        <w:pStyle w:val="Odsekbez"/>
        <w:tabs>
          <w:tab w:val="left" w:pos="567"/>
        </w:tabs>
        <w:spacing w:after="0"/>
        <w:ind w:firstLine="0"/>
      </w:pPr>
      <w:r w:rsidRPr="001140C5">
        <w:tab/>
        <w:t>Návrhová rýchlosť:</w:t>
      </w:r>
      <w:r w:rsidRPr="001140C5">
        <w:tab/>
      </w:r>
      <w:r w:rsidRPr="001140C5">
        <w:tab/>
      </w:r>
      <w:r w:rsidRPr="001140C5">
        <w:tab/>
        <w:t>vn = 80 km/h</w:t>
      </w:r>
    </w:p>
    <w:p w14:paraId="6C0E62F8" w14:textId="77777777" w:rsidR="00091833" w:rsidRPr="001140C5" w:rsidRDefault="00091833" w:rsidP="00091833">
      <w:pPr>
        <w:pStyle w:val="Odsekbez"/>
        <w:tabs>
          <w:tab w:val="left" w:pos="567"/>
        </w:tabs>
        <w:spacing w:after="0"/>
        <w:ind w:firstLine="0"/>
      </w:pPr>
      <w:r w:rsidRPr="001140C5">
        <w:tab/>
      </w:r>
    </w:p>
    <w:p w14:paraId="7EF7ACD7" w14:textId="77777777" w:rsidR="00091833" w:rsidRPr="001140C5" w:rsidRDefault="00091833" w:rsidP="00091833">
      <w:r w:rsidRPr="001140C5">
        <w:t>Parametre výškového priebehu nivelety a priečneho pretvorenia priečneho sklonu v oblúkoch trasy D3 sú v súlade  s STN 73 6101 pre návrhovú rýchlosť 80 km/hod.</w:t>
      </w:r>
    </w:p>
    <w:p w14:paraId="7EAEB1E8" w14:textId="77777777" w:rsidR="00091833" w:rsidRPr="001140C5" w:rsidRDefault="00091833" w:rsidP="00091833">
      <w:r w:rsidRPr="001140C5">
        <w:t>Smerové vedenie aj výškové vedenie je záväzné v zmysle DSP.</w:t>
      </w:r>
    </w:p>
    <w:p w14:paraId="0EEC1096" w14:textId="77777777" w:rsidR="00091833" w:rsidRPr="001140C5" w:rsidRDefault="00091833" w:rsidP="00091833">
      <w:pPr>
        <w:spacing w:after="0"/>
      </w:pPr>
      <w:r w:rsidRPr="001140C5">
        <w:t>Základné šírkové usporiadanie trasy diaľnice je v súlade s kategóriou  D 24,5/100 (80)  a pozostáva z nasledovných skladobných prvkov:</w:t>
      </w:r>
    </w:p>
    <w:p w14:paraId="11451559" w14:textId="77777777" w:rsidR="00091833" w:rsidRPr="001140C5" w:rsidRDefault="00091833" w:rsidP="00091833">
      <w:pPr>
        <w:spacing w:after="0"/>
      </w:pPr>
      <w:r w:rsidRPr="001140C5">
        <w:t>Stredný deliaci pás</w:t>
      </w:r>
      <w:r w:rsidRPr="001140C5">
        <w:tab/>
      </w:r>
      <w:r w:rsidRPr="001140C5">
        <w:tab/>
      </w:r>
      <w:r w:rsidRPr="001140C5">
        <w:tab/>
      </w:r>
      <w:r w:rsidRPr="001140C5">
        <w:tab/>
        <w:t>3,0 m</w:t>
      </w:r>
    </w:p>
    <w:p w14:paraId="2250BC6B" w14:textId="77777777" w:rsidR="00091833" w:rsidRPr="001140C5" w:rsidRDefault="00091833" w:rsidP="00091833">
      <w:pPr>
        <w:spacing w:after="0"/>
      </w:pPr>
      <w:r w:rsidRPr="001140C5">
        <w:t>Vnútorné vodiace prúžky</w:t>
      </w:r>
      <w:r w:rsidRPr="001140C5">
        <w:tab/>
      </w:r>
      <w:r w:rsidRPr="001140C5">
        <w:tab/>
      </w:r>
      <w:r w:rsidRPr="001140C5">
        <w:tab/>
        <w:t>2 x 0,5 m</w:t>
      </w:r>
    </w:p>
    <w:p w14:paraId="0E591A7C" w14:textId="77777777" w:rsidR="00091833" w:rsidRPr="001140C5" w:rsidRDefault="00091833" w:rsidP="00091833">
      <w:pPr>
        <w:spacing w:after="0"/>
      </w:pPr>
      <w:r w:rsidRPr="001140C5">
        <w:t>Jazdné pruhy</w:t>
      </w:r>
      <w:r w:rsidRPr="001140C5">
        <w:tab/>
      </w:r>
      <w:r w:rsidRPr="001140C5">
        <w:tab/>
      </w:r>
      <w:r w:rsidRPr="001140C5">
        <w:tab/>
      </w:r>
      <w:r w:rsidRPr="001140C5">
        <w:tab/>
      </w:r>
      <w:r w:rsidRPr="001140C5">
        <w:tab/>
        <w:t>4 x 3,50 m</w:t>
      </w:r>
    </w:p>
    <w:p w14:paraId="0B59B0B6" w14:textId="77777777" w:rsidR="00091833" w:rsidRPr="001140C5" w:rsidRDefault="00091833" w:rsidP="00091833">
      <w:pPr>
        <w:spacing w:after="0"/>
      </w:pPr>
      <w:r w:rsidRPr="001140C5">
        <w:t>Vonkajšie vodiace prúžky</w:t>
      </w:r>
      <w:r w:rsidRPr="001140C5">
        <w:tab/>
      </w:r>
      <w:r w:rsidRPr="001140C5">
        <w:tab/>
      </w:r>
      <w:r w:rsidRPr="001140C5">
        <w:tab/>
        <w:t>2 x 0,25 m</w:t>
      </w:r>
    </w:p>
    <w:p w14:paraId="0ADCE94C" w14:textId="77777777" w:rsidR="00091833" w:rsidRPr="001140C5" w:rsidRDefault="00091833" w:rsidP="00091833">
      <w:pPr>
        <w:spacing w:after="0"/>
      </w:pPr>
      <w:r w:rsidRPr="001140C5">
        <w:t>Spevnená krajnica</w:t>
      </w:r>
      <w:r w:rsidRPr="001140C5">
        <w:tab/>
      </w:r>
      <w:r w:rsidRPr="001140C5">
        <w:tab/>
      </w:r>
      <w:r w:rsidRPr="001140C5">
        <w:tab/>
      </w:r>
      <w:r w:rsidRPr="001140C5">
        <w:tab/>
        <w:t>2 x 2,5 m</w:t>
      </w:r>
    </w:p>
    <w:p w14:paraId="57EEBE68" w14:textId="77777777" w:rsidR="00091833" w:rsidRPr="001140C5" w:rsidRDefault="00091833" w:rsidP="00091833">
      <w:pPr>
        <w:spacing w:after="0"/>
      </w:pPr>
      <w:r w:rsidRPr="001140C5">
        <w:t>Nespevnená krajnica</w:t>
      </w:r>
      <w:r w:rsidRPr="001140C5">
        <w:tab/>
      </w:r>
      <w:r w:rsidRPr="001140C5">
        <w:tab/>
      </w:r>
      <w:r w:rsidRPr="001140C5">
        <w:tab/>
      </w:r>
      <w:r w:rsidRPr="001140C5">
        <w:tab/>
        <w:t>2 x 0,5 m</w:t>
      </w:r>
    </w:p>
    <w:p w14:paraId="7D0B85A7" w14:textId="77777777" w:rsidR="00091833" w:rsidRPr="001140C5" w:rsidRDefault="00091833" w:rsidP="00091833">
      <w:pPr>
        <w:spacing w:after="0"/>
      </w:pPr>
      <w:r w:rsidRPr="001140C5">
        <w:t>Celková voľná šírka</w:t>
      </w:r>
      <w:r w:rsidRPr="001140C5">
        <w:tab/>
      </w:r>
      <w:r w:rsidRPr="001140C5">
        <w:tab/>
      </w:r>
      <w:r w:rsidRPr="001140C5">
        <w:tab/>
        <w:t xml:space="preserve"> </w:t>
      </w:r>
      <w:r w:rsidRPr="001140C5">
        <w:tab/>
        <w:t>24,5 m</w:t>
      </w:r>
    </w:p>
    <w:p w14:paraId="3E134AC2" w14:textId="77777777" w:rsidR="00BF1619" w:rsidRPr="001140C5" w:rsidRDefault="00BF1619" w:rsidP="00BF1619"/>
    <w:p w14:paraId="0527CE52" w14:textId="77777777" w:rsidR="00675F2A" w:rsidRPr="001140C5" w:rsidRDefault="00675F2A" w:rsidP="00675F2A">
      <w:pPr>
        <w:pStyle w:val="Nadpis2"/>
        <w:ind w:left="426" w:hanging="426"/>
        <w:rPr>
          <w:rFonts w:cs="Arial"/>
        </w:rPr>
      </w:pPr>
      <w:bookmarkStart w:id="386" w:name="_Toc75852070"/>
      <w:bookmarkStart w:id="387" w:name="_Toc167276031"/>
      <w:r w:rsidRPr="001140C5">
        <w:rPr>
          <w:rFonts w:cs="Arial"/>
        </w:rPr>
        <w:t>103-00</w:t>
      </w:r>
      <w:r w:rsidRPr="001140C5">
        <w:rPr>
          <w:rFonts w:cs="Arial"/>
        </w:rPr>
        <w:tab/>
        <w:t>Napojenie SSÚD na diaľnicu D3</w:t>
      </w:r>
      <w:bookmarkEnd w:id="386"/>
      <w:bookmarkEnd w:id="387"/>
    </w:p>
    <w:p w14:paraId="61E68B2E" w14:textId="00E64EAA"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647655D3" w14:textId="77777777" w:rsidR="00675F2A" w:rsidRPr="001140C5" w:rsidRDefault="00675F2A" w:rsidP="00675F2A">
      <w:pPr>
        <w:pStyle w:val="Nadpis2"/>
        <w:ind w:left="426" w:hanging="426"/>
        <w:rPr>
          <w:rFonts w:cs="Arial"/>
        </w:rPr>
      </w:pPr>
      <w:bookmarkStart w:id="388" w:name="_Toc75852071"/>
      <w:bookmarkStart w:id="389" w:name="_Toc167276032"/>
      <w:r w:rsidRPr="001140C5">
        <w:rPr>
          <w:rFonts w:cs="Arial"/>
        </w:rPr>
        <w:t>113-00</w:t>
      </w:r>
      <w:r w:rsidRPr="001140C5">
        <w:rPr>
          <w:rFonts w:cs="Arial"/>
        </w:rPr>
        <w:tab/>
        <w:t>Preložka cesty I/11 úsek v km 31,950-32,500 D3</w:t>
      </w:r>
      <w:bookmarkEnd w:id="388"/>
      <w:bookmarkEnd w:id="389"/>
    </w:p>
    <w:p w14:paraId="305F190D" w14:textId="24047753"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4B50DD5E" w14:textId="77777777" w:rsidR="00675F2A" w:rsidRPr="001140C5" w:rsidRDefault="00675F2A" w:rsidP="00675F2A">
      <w:pPr>
        <w:pStyle w:val="Nadpis2"/>
        <w:ind w:left="426" w:hanging="426"/>
        <w:rPr>
          <w:rFonts w:cs="Arial"/>
        </w:rPr>
      </w:pPr>
      <w:bookmarkStart w:id="390" w:name="_Toc75852072"/>
      <w:bookmarkStart w:id="391" w:name="_Toc167276033"/>
      <w:r w:rsidRPr="001140C5">
        <w:rPr>
          <w:rFonts w:cs="Arial"/>
        </w:rPr>
        <w:t>126-00</w:t>
      </w:r>
      <w:r w:rsidRPr="001140C5">
        <w:rPr>
          <w:rFonts w:cs="Arial"/>
        </w:rPr>
        <w:tab/>
        <w:t>Prístupová cesta pre SSÚD</w:t>
      </w:r>
      <w:bookmarkEnd w:id="390"/>
      <w:bookmarkEnd w:id="391"/>
    </w:p>
    <w:p w14:paraId="78492A39"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FF89821" w14:textId="77777777" w:rsidR="00BF1619" w:rsidRPr="001140C5" w:rsidRDefault="00BF1619" w:rsidP="00BF1619"/>
    <w:p w14:paraId="2EF12878" w14:textId="77777777" w:rsidR="00675F2A" w:rsidRPr="001140C5" w:rsidRDefault="00675F2A" w:rsidP="00675F2A">
      <w:pPr>
        <w:pStyle w:val="Nadpis2"/>
        <w:ind w:left="426" w:hanging="426"/>
        <w:rPr>
          <w:rFonts w:cs="Arial"/>
        </w:rPr>
      </w:pPr>
      <w:bookmarkStart w:id="392" w:name="_Toc75852073"/>
      <w:bookmarkStart w:id="393" w:name="_Toc167276034"/>
      <w:r w:rsidRPr="001140C5">
        <w:rPr>
          <w:rFonts w:cs="Arial"/>
        </w:rPr>
        <w:lastRenderedPageBreak/>
        <w:t>136-00</w:t>
      </w:r>
      <w:r w:rsidRPr="001140C5">
        <w:rPr>
          <w:rFonts w:cs="Arial"/>
        </w:rPr>
        <w:tab/>
        <w:t>Poľná cesta pri SSÚD</w:t>
      </w:r>
      <w:bookmarkEnd w:id="392"/>
      <w:bookmarkEnd w:id="393"/>
      <w:r w:rsidRPr="001140C5">
        <w:rPr>
          <w:rFonts w:cs="Arial"/>
        </w:rPr>
        <w:t xml:space="preserve">  </w:t>
      </w:r>
    </w:p>
    <w:p w14:paraId="7061220A" w14:textId="4B2C2F45"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5963DDF4" w14:textId="77777777" w:rsidR="00675F2A" w:rsidRPr="001140C5" w:rsidRDefault="00675F2A" w:rsidP="00675F2A">
      <w:pPr>
        <w:pStyle w:val="Nadpis2"/>
        <w:ind w:left="426" w:hanging="426"/>
        <w:rPr>
          <w:rFonts w:cs="Arial"/>
        </w:rPr>
      </w:pPr>
      <w:bookmarkStart w:id="394" w:name="_Toc75852074"/>
      <w:bookmarkStart w:id="395" w:name="_Toc167276035"/>
      <w:r w:rsidRPr="001140C5">
        <w:rPr>
          <w:rFonts w:cs="Arial"/>
        </w:rPr>
        <w:t>171-01</w:t>
      </w:r>
      <w:r w:rsidRPr="001140C5">
        <w:rPr>
          <w:rFonts w:cs="Arial"/>
        </w:rPr>
        <w:tab/>
        <w:t>Chodník pre peších v Krásne nad Kysucou</w:t>
      </w:r>
      <w:bookmarkEnd w:id="394"/>
      <w:bookmarkEnd w:id="395"/>
    </w:p>
    <w:p w14:paraId="3CA3BBB7" w14:textId="38BDC12A"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7065261B" w14:textId="77777777" w:rsidR="00675F2A" w:rsidRPr="001140C5" w:rsidRDefault="00675F2A" w:rsidP="00675F2A">
      <w:pPr>
        <w:pStyle w:val="Nadpis2"/>
        <w:ind w:left="426" w:hanging="426"/>
        <w:rPr>
          <w:rFonts w:cs="Arial"/>
        </w:rPr>
      </w:pPr>
      <w:bookmarkStart w:id="396" w:name="_Toc75852075"/>
      <w:bookmarkStart w:id="397" w:name="_Toc167276036"/>
      <w:r w:rsidRPr="001140C5">
        <w:rPr>
          <w:rFonts w:cs="Arial"/>
        </w:rPr>
        <w:t>171-02</w:t>
      </w:r>
      <w:r w:rsidRPr="001140C5">
        <w:rPr>
          <w:rFonts w:cs="Arial"/>
        </w:rPr>
        <w:tab/>
        <w:t>Chodník pre peších v</w:t>
      </w:r>
      <w:r w:rsidR="00BF1619" w:rsidRPr="001140C5">
        <w:rPr>
          <w:rFonts w:cs="Arial"/>
        </w:rPr>
        <w:t> </w:t>
      </w:r>
      <w:r w:rsidRPr="001140C5">
        <w:rPr>
          <w:rFonts w:cs="Arial"/>
        </w:rPr>
        <w:t>Oščadnici</w:t>
      </w:r>
      <w:bookmarkEnd w:id="396"/>
      <w:bookmarkEnd w:id="397"/>
    </w:p>
    <w:p w14:paraId="46E49CFC" w14:textId="25034247"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4B67567F" w14:textId="77777777" w:rsidR="00675F2A" w:rsidRPr="001140C5" w:rsidRDefault="00675F2A" w:rsidP="00675F2A">
      <w:pPr>
        <w:pStyle w:val="Nadpis2"/>
        <w:ind w:left="426" w:hanging="426"/>
        <w:rPr>
          <w:rFonts w:cs="Arial"/>
        </w:rPr>
      </w:pPr>
      <w:bookmarkStart w:id="398" w:name="_Toc75852076"/>
      <w:bookmarkStart w:id="399" w:name="_Toc167276037"/>
      <w:r w:rsidRPr="001140C5">
        <w:rPr>
          <w:rFonts w:cs="Arial"/>
        </w:rPr>
        <w:t>217-00</w:t>
      </w:r>
      <w:r w:rsidRPr="001140C5">
        <w:rPr>
          <w:rFonts w:cs="Arial"/>
        </w:rPr>
        <w:tab/>
        <w:t>Most nad diaľnicou D3 v km 32,891</w:t>
      </w:r>
      <w:bookmarkEnd w:id="398"/>
      <w:bookmarkEnd w:id="399"/>
    </w:p>
    <w:p w14:paraId="566E3601"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24AD604" w14:textId="77777777" w:rsidR="00F84FBD" w:rsidRPr="001140C5" w:rsidRDefault="00F84FBD" w:rsidP="00F84FBD">
      <w:pPr>
        <w:tabs>
          <w:tab w:val="left" w:pos="851"/>
        </w:tabs>
        <w:spacing w:after="48"/>
        <w:rPr>
          <w:color w:val="FF0000"/>
        </w:rPr>
      </w:pPr>
    </w:p>
    <w:p w14:paraId="0811564A" w14:textId="77777777" w:rsidR="001F530A" w:rsidRPr="001140C5" w:rsidRDefault="001F530A" w:rsidP="008B7DFE">
      <w:pPr>
        <w:spacing w:after="0"/>
      </w:pPr>
      <w:r w:rsidRPr="001140C5">
        <w:t>Záväzné parametre:</w:t>
      </w:r>
    </w:p>
    <w:p w14:paraId="1C27FE05" w14:textId="77777777" w:rsidR="001F530A" w:rsidRPr="001140C5" w:rsidRDefault="001F530A" w:rsidP="001F530A">
      <w:pPr>
        <w:tabs>
          <w:tab w:val="left" w:pos="3544"/>
        </w:tabs>
        <w:spacing w:after="0"/>
      </w:pPr>
      <w:r w:rsidRPr="001140C5">
        <w:t>Šírka vozovky medzi zvodidlami:</w:t>
      </w:r>
      <w:r w:rsidRPr="001140C5">
        <w:tab/>
      </w:r>
      <w:r w:rsidRPr="001140C5">
        <w:tab/>
      </w:r>
      <w:r w:rsidRPr="001140C5">
        <w:tab/>
        <w:t>podľa parametrov prevádzanej komunikácie</w:t>
      </w:r>
    </w:p>
    <w:p w14:paraId="4548D4F1" w14:textId="77777777" w:rsidR="001F530A" w:rsidRPr="001140C5" w:rsidRDefault="001F530A" w:rsidP="001F530A">
      <w:pPr>
        <w:tabs>
          <w:tab w:val="left" w:pos="3544"/>
        </w:tabs>
        <w:spacing w:after="0"/>
      </w:pPr>
      <w:r w:rsidRPr="001140C5">
        <w:t>Výška priechodového prierezu na D3:</w:t>
      </w:r>
      <w:r w:rsidRPr="001140C5">
        <w:tab/>
        <w:t>min 5,2m + 0,15m</w:t>
      </w:r>
    </w:p>
    <w:p w14:paraId="161DF433" w14:textId="77777777" w:rsidR="001F530A" w:rsidRPr="001140C5" w:rsidRDefault="001F530A" w:rsidP="001F530A">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162E096B" w14:textId="77777777" w:rsidR="001F530A" w:rsidRPr="001140C5" w:rsidRDefault="001F530A" w:rsidP="001F530A">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7F2C0CE2" w14:textId="77777777" w:rsidR="001F530A" w:rsidRPr="001140C5" w:rsidRDefault="001F530A" w:rsidP="008B7DFE">
      <w:pPr>
        <w:tabs>
          <w:tab w:val="left" w:pos="4253"/>
          <w:tab w:val="right" w:pos="8505"/>
        </w:tabs>
        <w:autoSpaceDE w:val="0"/>
        <w:autoSpaceDN w:val="0"/>
        <w:adjustRightInd w:val="0"/>
        <w:spacing w:after="0"/>
        <w:ind w:left="4253" w:hanging="4536"/>
        <w:jc w:val="left"/>
        <w:rPr>
          <w:rFonts w:cs="Arial"/>
          <w:bCs/>
        </w:rPr>
      </w:pPr>
      <w:r w:rsidRPr="001140C5">
        <w:rPr>
          <w:rFonts w:cs="Arial"/>
          <w:bCs/>
          <w:color w:val="FF0000"/>
        </w:rPr>
        <w:tab/>
      </w:r>
      <w:r w:rsidRPr="001140C5">
        <w:rPr>
          <w:rFonts w:cs="Arial"/>
          <w:bCs/>
        </w:rPr>
        <w:t>modely LM1, LM2 a LM3, kategorizačné súčinitele α</w:t>
      </w:r>
      <w:r w:rsidRPr="001140C5">
        <w:rPr>
          <w:rFonts w:cs="Arial"/>
          <w:bCs/>
          <w:vertAlign w:val="subscript"/>
        </w:rPr>
        <w:t>Qi</w:t>
      </w:r>
      <w:r w:rsidRPr="001140C5">
        <w:rPr>
          <w:rFonts w:cs="Arial"/>
          <w:bCs/>
        </w:rPr>
        <w:t>´=α</w:t>
      </w:r>
      <w:r w:rsidRPr="001140C5">
        <w:rPr>
          <w:rFonts w:cs="Arial"/>
          <w:bCs/>
          <w:vertAlign w:val="subscript"/>
        </w:rPr>
        <w:t>qi</w:t>
      </w:r>
      <w:r w:rsidRPr="001140C5">
        <w:rPr>
          <w:rFonts w:cs="Arial"/>
          <w:bCs/>
        </w:rPr>
        <w:t xml:space="preserve"> = 1 (v modeli LM1)</w:t>
      </w:r>
    </w:p>
    <w:p w14:paraId="57F73116" w14:textId="77777777" w:rsidR="001F530A" w:rsidRPr="001140C5" w:rsidRDefault="001F530A" w:rsidP="001F530A">
      <w:pPr>
        <w:spacing w:after="0"/>
      </w:pPr>
      <w:r w:rsidRPr="001140C5">
        <w:t>Smerové a výškové vedenie:</w:t>
      </w:r>
      <w:r w:rsidRPr="001140C5">
        <w:tab/>
      </w:r>
      <w:r w:rsidRPr="001140C5">
        <w:tab/>
      </w:r>
      <w:r w:rsidRPr="001140C5">
        <w:tab/>
        <w:t>podľa parametrov prevádzanej komunikácie</w:t>
      </w:r>
    </w:p>
    <w:p w14:paraId="775A0990" w14:textId="3A712595" w:rsidR="00F84FBD" w:rsidRPr="001140C5" w:rsidRDefault="00F84FBD" w:rsidP="00F84FBD">
      <w:pPr>
        <w:tabs>
          <w:tab w:val="left" w:pos="851"/>
        </w:tabs>
        <w:spacing w:after="48"/>
      </w:pPr>
    </w:p>
    <w:p w14:paraId="542DC62F" w14:textId="77777777" w:rsidR="00675F2A" w:rsidRPr="001140C5" w:rsidRDefault="00675F2A" w:rsidP="00675F2A">
      <w:pPr>
        <w:pStyle w:val="Nadpis2"/>
        <w:ind w:left="426" w:hanging="426"/>
        <w:rPr>
          <w:rFonts w:cs="Arial"/>
        </w:rPr>
      </w:pPr>
      <w:bookmarkStart w:id="400" w:name="_Toc75852077"/>
      <w:bookmarkStart w:id="401" w:name="_Toc167276038"/>
      <w:r w:rsidRPr="001140C5">
        <w:rPr>
          <w:rFonts w:cs="Arial"/>
        </w:rPr>
        <w:t>238-00</w:t>
      </w:r>
      <w:r w:rsidRPr="001140C5">
        <w:rPr>
          <w:rFonts w:cs="Arial"/>
        </w:rPr>
        <w:tab/>
        <w:t>Oporný múr na D3 v km 31,974-32,138 vpravo</w:t>
      </w:r>
      <w:bookmarkEnd w:id="400"/>
      <w:bookmarkEnd w:id="401"/>
    </w:p>
    <w:p w14:paraId="602B30C1" w14:textId="4A099011"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73FA4277" w14:textId="77777777" w:rsidR="00675F2A" w:rsidRPr="001140C5" w:rsidRDefault="00675F2A" w:rsidP="00675F2A">
      <w:pPr>
        <w:pStyle w:val="Nadpis2"/>
        <w:ind w:left="426" w:hanging="426"/>
        <w:rPr>
          <w:rFonts w:cs="Arial"/>
        </w:rPr>
      </w:pPr>
      <w:bookmarkStart w:id="402" w:name="_Toc75852078"/>
      <w:bookmarkStart w:id="403" w:name="_Toc167276039"/>
      <w:r w:rsidRPr="001140C5">
        <w:rPr>
          <w:rFonts w:cs="Arial"/>
        </w:rPr>
        <w:t>263-00</w:t>
      </w:r>
      <w:r w:rsidRPr="001140C5">
        <w:rPr>
          <w:rFonts w:cs="Arial"/>
        </w:rPr>
        <w:tab/>
        <w:t>Oporný múr na vetve napojenia SSÚD</w:t>
      </w:r>
      <w:bookmarkEnd w:id="402"/>
      <w:bookmarkEnd w:id="403"/>
    </w:p>
    <w:p w14:paraId="62D4C4B7"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18C37A9" w14:textId="77777777" w:rsidR="00BF1619" w:rsidRPr="001140C5" w:rsidRDefault="00BF1619" w:rsidP="00BF1619"/>
    <w:p w14:paraId="5B4033C5" w14:textId="77777777" w:rsidR="00675F2A" w:rsidRPr="001140C5" w:rsidRDefault="00675F2A" w:rsidP="00675F2A">
      <w:pPr>
        <w:pStyle w:val="Nadpis2"/>
        <w:ind w:left="426" w:hanging="426"/>
        <w:rPr>
          <w:rFonts w:cs="Arial"/>
        </w:rPr>
      </w:pPr>
      <w:bookmarkStart w:id="404" w:name="_Toc75852079"/>
      <w:bookmarkStart w:id="405" w:name="_Toc167276040"/>
      <w:r w:rsidRPr="001140C5">
        <w:rPr>
          <w:rFonts w:cs="Arial"/>
        </w:rPr>
        <w:t>290-15</w:t>
      </w:r>
      <w:r w:rsidRPr="001140C5">
        <w:rPr>
          <w:rFonts w:cs="Arial"/>
        </w:rPr>
        <w:tab/>
        <w:t>Protihluková stena na D3 v km 32,450-32,700 vľavo</w:t>
      </w:r>
      <w:bookmarkEnd w:id="404"/>
      <w:bookmarkEnd w:id="405"/>
    </w:p>
    <w:p w14:paraId="490F038D"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A16643F" w14:textId="664958E8" w:rsidR="001140C5" w:rsidRPr="001140C5" w:rsidRDefault="00F84FBD" w:rsidP="00F84FBD">
      <w:r w:rsidRPr="001140C5">
        <w:t xml:space="preserve"> Protihlukovú stenu je potrebné navrhnúť na základe aktualizácie hlukovej štúdie. Náklady na vypracovanie aktualizácie hlukovej štúdie sú súčasť</w:t>
      </w:r>
      <w:r w:rsidR="001718C4">
        <w:t>ou všeobecnej položky stavby č.16</w:t>
      </w:r>
      <w:r w:rsidRPr="001140C5">
        <w:t xml:space="preserve"> uvedenej v Zväzku č.4.</w:t>
      </w:r>
    </w:p>
    <w:p w14:paraId="3226DA82" w14:textId="77777777" w:rsidR="00675F2A" w:rsidRPr="001140C5" w:rsidRDefault="00675F2A" w:rsidP="00675F2A">
      <w:pPr>
        <w:pStyle w:val="Nadpis2"/>
        <w:ind w:left="426" w:hanging="426"/>
        <w:rPr>
          <w:rFonts w:cs="Arial"/>
        </w:rPr>
      </w:pPr>
      <w:bookmarkStart w:id="406" w:name="_Toc75852080"/>
      <w:bookmarkStart w:id="407" w:name="_Toc167276041"/>
      <w:r w:rsidRPr="001140C5">
        <w:rPr>
          <w:rFonts w:cs="Arial"/>
        </w:rPr>
        <w:t>290-16</w:t>
      </w:r>
      <w:r w:rsidRPr="001140C5">
        <w:rPr>
          <w:rFonts w:cs="Arial"/>
        </w:rPr>
        <w:tab/>
        <w:t>Protihluková stena na D3 v km 32,975-33,017 vľavo</w:t>
      </w:r>
      <w:bookmarkEnd w:id="406"/>
      <w:bookmarkEnd w:id="407"/>
    </w:p>
    <w:p w14:paraId="17998425"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8D9C47B" w14:textId="2F5E85EF" w:rsidR="001140C5" w:rsidRPr="001140C5" w:rsidRDefault="00F84FBD" w:rsidP="00F84FBD">
      <w:r w:rsidRPr="001140C5">
        <w:t xml:space="preserve"> Protihlukovú stenu je potrebné navrhnúť na základe aktualizácie hlukovej štúdie. Náklady na vypracovanie aktualizácie hlukovej štúdie sú súčasťou všeob</w:t>
      </w:r>
      <w:r w:rsidR="001718C4">
        <w:t>ecnej položky stavby č.16</w:t>
      </w:r>
      <w:r w:rsidRPr="001140C5">
        <w:t xml:space="preserve"> uvedenej v Zväzku č.4.</w:t>
      </w:r>
    </w:p>
    <w:p w14:paraId="5C14EF2C" w14:textId="77777777" w:rsidR="00675F2A" w:rsidRPr="001140C5" w:rsidRDefault="00675F2A" w:rsidP="00675F2A">
      <w:pPr>
        <w:pStyle w:val="Nadpis2"/>
        <w:ind w:left="426" w:hanging="426"/>
        <w:rPr>
          <w:rFonts w:cs="Arial"/>
        </w:rPr>
      </w:pPr>
      <w:bookmarkStart w:id="408" w:name="_Toc75852081"/>
      <w:bookmarkStart w:id="409" w:name="_Toc167276042"/>
      <w:r w:rsidRPr="001140C5">
        <w:rPr>
          <w:rFonts w:cs="Arial"/>
        </w:rPr>
        <w:t>301-00</w:t>
      </w:r>
      <w:r w:rsidRPr="001140C5">
        <w:rPr>
          <w:rFonts w:cs="Arial"/>
        </w:rPr>
        <w:tab/>
        <w:t>Oplotenie diaľnice D3</w:t>
      </w:r>
      <w:bookmarkEnd w:id="408"/>
      <w:bookmarkEnd w:id="409"/>
      <w:r w:rsidRPr="001140C5">
        <w:rPr>
          <w:rFonts w:cs="Arial"/>
        </w:rPr>
        <w:t xml:space="preserve"> </w:t>
      </w:r>
    </w:p>
    <w:p w14:paraId="69351E2C" w14:textId="79BBE463" w:rsidR="00F84FBD" w:rsidRPr="001140C5" w:rsidRDefault="0007005B" w:rsidP="00F84FB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3F6FB9BF" w14:textId="6DF1C49C" w:rsidR="00BF1619" w:rsidRPr="001140C5" w:rsidRDefault="00F84FBD" w:rsidP="001718C4">
      <w:pPr>
        <w:tabs>
          <w:tab w:val="left" w:pos="851"/>
        </w:tabs>
        <w:spacing w:after="48"/>
      </w:pPr>
      <w:r w:rsidRPr="001140C5">
        <w:t xml:space="preserve">V prípade, ak pletivo bude križovať vodný tok, požadujeme ho navrhnúť tak, aby </w:t>
      </w:r>
      <w:r w:rsidR="00E31D28" w:rsidRPr="001140C5">
        <w:t xml:space="preserve">sa zamedzilo </w:t>
      </w:r>
      <w:r w:rsidRPr="001140C5">
        <w:t>prístupu divokej zveri</w:t>
      </w:r>
      <w:r w:rsidR="00E31D28" w:rsidRPr="001140C5">
        <w:t xml:space="preserve"> do priestoru diaľnice - platia požiadavky pre návrh opatrenia proti vniknutiu zveri uvedené v TeŠp 01, kap. 11, bod 11.10</w:t>
      </w:r>
      <w:r w:rsidR="001718C4">
        <w:t xml:space="preserve">. </w:t>
      </w:r>
    </w:p>
    <w:p w14:paraId="3C359E6B" w14:textId="77777777" w:rsidR="00675F2A" w:rsidRPr="001140C5" w:rsidRDefault="00675F2A" w:rsidP="00675F2A">
      <w:pPr>
        <w:pStyle w:val="Nadpis2"/>
        <w:ind w:left="426" w:hanging="426"/>
        <w:rPr>
          <w:rFonts w:cs="Arial"/>
        </w:rPr>
      </w:pPr>
      <w:bookmarkStart w:id="410" w:name="_Toc75852082"/>
      <w:bookmarkStart w:id="411" w:name="_Toc167276043"/>
      <w:r w:rsidRPr="001140C5">
        <w:rPr>
          <w:rFonts w:cs="Arial"/>
        </w:rPr>
        <w:t>302-00</w:t>
      </w:r>
      <w:r w:rsidRPr="001140C5">
        <w:rPr>
          <w:rFonts w:cs="Arial"/>
        </w:rPr>
        <w:tab/>
        <w:t>Náhradné oplotenie</w:t>
      </w:r>
      <w:bookmarkEnd w:id="410"/>
      <w:bookmarkEnd w:id="411"/>
    </w:p>
    <w:p w14:paraId="0D3ED81A" w14:textId="5018198D"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3EF51F02" w14:textId="77777777" w:rsidR="00675F2A" w:rsidRPr="001140C5" w:rsidRDefault="00675F2A" w:rsidP="00675F2A">
      <w:pPr>
        <w:pStyle w:val="Nadpis2"/>
        <w:ind w:left="426" w:hanging="426"/>
        <w:rPr>
          <w:rFonts w:cs="Arial"/>
        </w:rPr>
      </w:pPr>
      <w:bookmarkStart w:id="412" w:name="_Toc23403130"/>
      <w:bookmarkStart w:id="413" w:name="_Toc75852083"/>
      <w:bookmarkStart w:id="414" w:name="_Toc167276044"/>
      <w:r w:rsidRPr="001140C5">
        <w:rPr>
          <w:rFonts w:cs="Arial"/>
        </w:rPr>
        <w:t>321-01</w:t>
      </w:r>
      <w:r w:rsidRPr="001140C5">
        <w:rPr>
          <w:rFonts w:cs="Arial"/>
        </w:rPr>
        <w:tab/>
        <w:t>Sadovnícke úpravy</w:t>
      </w:r>
      <w:bookmarkEnd w:id="412"/>
      <w:bookmarkEnd w:id="413"/>
      <w:bookmarkEnd w:id="414"/>
    </w:p>
    <w:p w14:paraId="5CB36717"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4BDD654" w14:textId="77777777" w:rsidR="00887456" w:rsidRPr="001140C5" w:rsidRDefault="00887456" w:rsidP="00887456">
      <w:pPr>
        <w:rPr>
          <w:rFonts w:asciiTheme="minorHAnsi" w:hAnsiTheme="minorHAnsi"/>
        </w:rPr>
      </w:pPr>
      <w:r w:rsidRPr="001140C5">
        <w:t>Objednávateľ požaduje údržbu a ošetrovanie vykonaných sadovníckych úprav realizovať v rámci predmetu diela 5 rokov po prevzatí budúcim správcom, t.</w:t>
      </w:r>
      <w:r w:rsidR="005119EF" w:rsidRPr="001140C5">
        <w:t xml:space="preserve"> </w:t>
      </w:r>
      <w:r w:rsidRPr="001140C5">
        <w:t xml:space="preserve">j. po ukončení preberacieho konania, odbornou firmou, ktorá </w:t>
      </w:r>
      <w:r w:rsidR="005119EF" w:rsidRPr="001140C5">
        <w:t xml:space="preserve">sadovnícke </w:t>
      </w:r>
      <w:r w:rsidRPr="001140C5">
        <w:t xml:space="preserve">úpravy realizovala (dodávateľa </w:t>
      </w:r>
      <w:r w:rsidR="005119EF" w:rsidRPr="001140C5">
        <w:t xml:space="preserve">sadovníckych </w:t>
      </w:r>
      <w:r w:rsidRPr="001140C5">
        <w:t>úprav je povinný zaviazať Zhotoviteľ). Minimálne požiadavky na ošetrovanie vegetácie sa nachádzajú v zväzku 3, časť 1, Príloha č. 9. Náklad spojený s ošetrovaním vegetácie si ocení Zhotoviteľ v objekte 321-01.</w:t>
      </w:r>
    </w:p>
    <w:p w14:paraId="31D43CBE" w14:textId="77777777" w:rsidR="009A1FE5" w:rsidRPr="001140C5" w:rsidRDefault="009A1FE5" w:rsidP="009A1FE5"/>
    <w:p w14:paraId="362B11FA" w14:textId="77777777" w:rsidR="00675F2A" w:rsidRPr="001140C5" w:rsidRDefault="00675F2A" w:rsidP="00675F2A">
      <w:pPr>
        <w:pStyle w:val="Nadpis2"/>
        <w:ind w:left="426" w:hanging="426"/>
        <w:rPr>
          <w:rFonts w:cs="Arial"/>
        </w:rPr>
      </w:pPr>
      <w:bookmarkStart w:id="415" w:name="_Toc23403131"/>
      <w:bookmarkStart w:id="416" w:name="_Toc75852084"/>
      <w:bookmarkStart w:id="417" w:name="_Toc167276045"/>
      <w:r w:rsidRPr="001140C5">
        <w:rPr>
          <w:rFonts w:cs="Arial"/>
        </w:rPr>
        <w:t>321-02</w:t>
      </w:r>
      <w:r w:rsidRPr="001140C5">
        <w:rPr>
          <w:rFonts w:cs="Arial"/>
        </w:rPr>
        <w:tab/>
        <w:t>Terénne úpravy</w:t>
      </w:r>
      <w:bookmarkEnd w:id="415"/>
      <w:bookmarkEnd w:id="416"/>
      <w:bookmarkEnd w:id="417"/>
    </w:p>
    <w:p w14:paraId="2A029B0B" w14:textId="71055FDD"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4102B8A8" w14:textId="77777777" w:rsidR="00675F2A" w:rsidRPr="001140C5" w:rsidRDefault="00675F2A" w:rsidP="00675F2A">
      <w:pPr>
        <w:pStyle w:val="Nadpis2"/>
        <w:ind w:left="426" w:hanging="426"/>
        <w:rPr>
          <w:rFonts w:cs="Arial"/>
        </w:rPr>
      </w:pPr>
      <w:bookmarkStart w:id="418" w:name="_Toc23403132"/>
      <w:bookmarkStart w:id="419" w:name="_Toc75852085"/>
      <w:bookmarkStart w:id="420" w:name="_Toc167276046"/>
      <w:r w:rsidRPr="001140C5">
        <w:rPr>
          <w:rFonts w:cs="Arial"/>
        </w:rPr>
        <w:t>321-11</w:t>
      </w:r>
      <w:r w:rsidRPr="001140C5">
        <w:rPr>
          <w:rFonts w:cs="Arial"/>
        </w:rPr>
        <w:tab/>
        <w:t>Spevnené plochy</w:t>
      </w:r>
      <w:bookmarkEnd w:id="418"/>
      <w:bookmarkEnd w:id="419"/>
      <w:bookmarkEnd w:id="420"/>
    </w:p>
    <w:p w14:paraId="7EF7B9C2" w14:textId="600E33CD"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009E4031" w14:textId="77777777" w:rsidR="00675F2A" w:rsidRPr="001140C5" w:rsidRDefault="00675F2A" w:rsidP="00675F2A">
      <w:pPr>
        <w:pStyle w:val="Nadpis2"/>
        <w:ind w:left="426" w:hanging="426"/>
        <w:rPr>
          <w:rFonts w:cs="Arial"/>
        </w:rPr>
      </w:pPr>
      <w:bookmarkStart w:id="421" w:name="_Toc23403133"/>
      <w:bookmarkStart w:id="422" w:name="_Toc75852086"/>
      <w:bookmarkStart w:id="423" w:name="_Toc167276047"/>
      <w:r w:rsidRPr="001140C5">
        <w:rPr>
          <w:rFonts w:cs="Arial"/>
        </w:rPr>
        <w:t>321-31</w:t>
      </w:r>
      <w:r w:rsidRPr="001140C5">
        <w:rPr>
          <w:rFonts w:cs="Arial"/>
        </w:rPr>
        <w:tab/>
        <w:t>Drobná architektúra</w:t>
      </w:r>
      <w:bookmarkEnd w:id="421"/>
      <w:bookmarkEnd w:id="422"/>
      <w:bookmarkEnd w:id="423"/>
    </w:p>
    <w:p w14:paraId="52113CE4"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B53D16B" w14:textId="6B8EC911" w:rsidR="009A1FE5" w:rsidRPr="001140C5" w:rsidRDefault="001131FD" w:rsidP="001718C4">
      <w:pPr>
        <w:tabs>
          <w:tab w:val="left" w:pos="851"/>
        </w:tabs>
        <w:spacing w:after="48"/>
      </w:pPr>
      <w:r w:rsidRPr="001140C5">
        <w:t>Návrh odpadového hospodárstva musí zohľadňovať oblasť s výskytom medveďa - odpad</w:t>
      </w:r>
      <w:r w:rsidR="00A102EF" w:rsidRPr="001140C5">
        <w:t>k</w:t>
      </w:r>
      <w:r w:rsidRPr="001140C5">
        <w:t>ové koše</w:t>
      </w:r>
      <w:r w:rsidR="00A102EF" w:rsidRPr="001140C5">
        <w:t xml:space="preserve"> a kontajnery </w:t>
      </w:r>
      <w:r w:rsidRPr="001140C5">
        <w:t>chránené voči otvoreniu a pod.</w:t>
      </w:r>
    </w:p>
    <w:p w14:paraId="3995D6D4" w14:textId="77777777" w:rsidR="00675F2A" w:rsidRPr="001140C5" w:rsidRDefault="00675F2A" w:rsidP="00675F2A">
      <w:pPr>
        <w:pStyle w:val="Nadpis2"/>
        <w:ind w:left="426" w:hanging="426"/>
        <w:rPr>
          <w:rFonts w:cs="Arial"/>
        </w:rPr>
      </w:pPr>
      <w:bookmarkStart w:id="424" w:name="_Toc23403137"/>
      <w:bookmarkStart w:id="425" w:name="_Toc75852090"/>
      <w:bookmarkStart w:id="426" w:name="_Toc167276048"/>
      <w:r w:rsidRPr="001140C5">
        <w:rPr>
          <w:rFonts w:cs="Arial"/>
        </w:rPr>
        <w:t>321-51</w:t>
      </w:r>
      <w:r w:rsidRPr="001140C5">
        <w:rPr>
          <w:rFonts w:cs="Arial"/>
        </w:rPr>
        <w:tab/>
        <w:t>Vonkajšia kanalizácia dažďová a odlučovač ropných látok</w:t>
      </w:r>
      <w:bookmarkEnd w:id="424"/>
      <w:bookmarkEnd w:id="425"/>
      <w:bookmarkEnd w:id="426"/>
    </w:p>
    <w:p w14:paraId="74B43D6A" w14:textId="62BA27FA"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41A50857" w14:textId="77777777" w:rsidR="00675F2A" w:rsidRPr="001140C5" w:rsidRDefault="00675F2A" w:rsidP="00675F2A">
      <w:pPr>
        <w:pStyle w:val="Nadpis2"/>
        <w:ind w:left="426" w:hanging="426"/>
        <w:rPr>
          <w:rFonts w:cs="Arial"/>
        </w:rPr>
      </w:pPr>
      <w:bookmarkStart w:id="427" w:name="_Toc23403138"/>
      <w:bookmarkStart w:id="428" w:name="_Toc75852091"/>
      <w:bookmarkStart w:id="429" w:name="_Toc167276049"/>
      <w:r w:rsidRPr="001140C5">
        <w:rPr>
          <w:rFonts w:cs="Arial"/>
        </w:rPr>
        <w:t>321-52</w:t>
      </w:r>
      <w:r w:rsidRPr="001140C5">
        <w:rPr>
          <w:rFonts w:cs="Arial"/>
        </w:rPr>
        <w:tab/>
        <w:t>Vonkajšia kanalizácia splašková</w:t>
      </w:r>
      <w:bookmarkEnd w:id="427"/>
      <w:bookmarkEnd w:id="428"/>
      <w:bookmarkEnd w:id="429"/>
    </w:p>
    <w:p w14:paraId="06B160F7" w14:textId="669DE4D9"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5DE19CD3" w14:textId="77777777" w:rsidR="00675F2A" w:rsidRPr="001140C5" w:rsidRDefault="00675F2A" w:rsidP="00675F2A">
      <w:pPr>
        <w:pStyle w:val="Nadpis2"/>
        <w:ind w:left="426" w:hanging="426"/>
        <w:rPr>
          <w:rFonts w:cs="Arial"/>
        </w:rPr>
      </w:pPr>
      <w:bookmarkStart w:id="430" w:name="_Toc23403139"/>
      <w:bookmarkStart w:id="431" w:name="_Toc75852092"/>
      <w:bookmarkStart w:id="432" w:name="_Toc167276050"/>
      <w:r w:rsidRPr="001140C5">
        <w:rPr>
          <w:rFonts w:cs="Arial"/>
        </w:rPr>
        <w:t>321-53</w:t>
      </w:r>
      <w:r w:rsidRPr="001140C5">
        <w:rPr>
          <w:rFonts w:cs="Arial"/>
        </w:rPr>
        <w:tab/>
        <w:t>Vodovodná prípojka pre odpočívadlo</w:t>
      </w:r>
      <w:bookmarkEnd w:id="430"/>
      <w:bookmarkEnd w:id="431"/>
      <w:bookmarkEnd w:id="432"/>
    </w:p>
    <w:p w14:paraId="7DC116D7" w14:textId="5641DF63"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73962CA4" w14:textId="77777777" w:rsidR="00675F2A" w:rsidRPr="001140C5" w:rsidRDefault="00675F2A" w:rsidP="00675F2A">
      <w:pPr>
        <w:pStyle w:val="Nadpis2"/>
        <w:ind w:left="426" w:hanging="426"/>
        <w:rPr>
          <w:rFonts w:cs="Arial"/>
        </w:rPr>
      </w:pPr>
      <w:bookmarkStart w:id="433" w:name="_Toc23403140"/>
      <w:bookmarkStart w:id="434" w:name="_Toc75852093"/>
      <w:bookmarkStart w:id="435" w:name="_Toc167276051"/>
      <w:r w:rsidRPr="001140C5">
        <w:rPr>
          <w:rFonts w:cs="Arial"/>
        </w:rPr>
        <w:t>321-61</w:t>
      </w:r>
      <w:r w:rsidRPr="001140C5">
        <w:rPr>
          <w:rFonts w:cs="Arial"/>
        </w:rPr>
        <w:tab/>
        <w:t>Prípojka VN - 22kV pre odpočívadlo</w:t>
      </w:r>
      <w:bookmarkEnd w:id="433"/>
      <w:bookmarkEnd w:id="434"/>
      <w:bookmarkEnd w:id="435"/>
    </w:p>
    <w:p w14:paraId="633B7734"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CC24CA4" w14:textId="77777777" w:rsidR="009A1FE5" w:rsidRPr="001140C5" w:rsidRDefault="009A1FE5" w:rsidP="009A1FE5"/>
    <w:p w14:paraId="6502F20A" w14:textId="77777777" w:rsidR="00675F2A" w:rsidRPr="001140C5" w:rsidRDefault="00675F2A" w:rsidP="00675F2A">
      <w:pPr>
        <w:pStyle w:val="Nadpis2"/>
        <w:ind w:left="426" w:hanging="426"/>
        <w:rPr>
          <w:rFonts w:cs="Arial"/>
        </w:rPr>
      </w:pPr>
      <w:bookmarkStart w:id="436" w:name="_Toc23403141"/>
      <w:bookmarkStart w:id="437" w:name="_Toc75852094"/>
      <w:bookmarkStart w:id="438" w:name="_Toc167276052"/>
      <w:r w:rsidRPr="001140C5">
        <w:rPr>
          <w:rFonts w:cs="Arial"/>
        </w:rPr>
        <w:lastRenderedPageBreak/>
        <w:t>321-62</w:t>
      </w:r>
      <w:r w:rsidRPr="001140C5">
        <w:rPr>
          <w:rFonts w:cs="Arial"/>
        </w:rPr>
        <w:tab/>
        <w:t>Kiosková trafostanica</w:t>
      </w:r>
      <w:bookmarkEnd w:id="436"/>
      <w:bookmarkEnd w:id="437"/>
      <w:bookmarkEnd w:id="438"/>
    </w:p>
    <w:p w14:paraId="3D0C47E5"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8352DF1" w14:textId="1882F531" w:rsidR="0077446B" w:rsidRPr="001140C5" w:rsidRDefault="0077446B" w:rsidP="0077446B">
      <w:pPr>
        <w:tabs>
          <w:tab w:val="left" w:pos="851"/>
        </w:tabs>
        <w:spacing w:before="240" w:after="240" w:line="240" w:lineRule="auto"/>
      </w:pPr>
      <w:r w:rsidRPr="001140C5">
        <w:t>Je potrebné dodržať požiadavky uvedené vo Zväzku 3, Časť 4, čl. 1.16 - Požiadavky na elektromobilitu.</w:t>
      </w:r>
    </w:p>
    <w:p w14:paraId="277290EE" w14:textId="77777777" w:rsidR="00675F2A" w:rsidRPr="001140C5" w:rsidRDefault="00675F2A" w:rsidP="00056816">
      <w:pPr>
        <w:pStyle w:val="Nadpis2"/>
        <w:ind w:left="426" w:hanging="426"/>
        <w:rPr>
          <w:rFonts w:cs="Arial"/>
        </w:rPr>
      </w:pPr>
      <w:bookmarkStart w:id="439" w:name="_Toc23403142"/>
      <w:bookmarkStart w:id="440" w:name="_Toc75852095"/>
      <w:bookmarkStart w:id="441" w:name="_Toc167276053"/>
      <w:r w:rsidRPr="001140C5">
        <w:rPr>
          <w:rFonts w:cs="Arial"/>
        </w:rPr>
        <w:t>321-63</w:t>
      </w:r>
      <w:r w:rsidRPr="001140C5">
        <w:rPr>
          <w:rFonts w:cs="Arial"/>
        </w:rPr>
        <w:tab/>
        <w:t>Vonkajšie osvetlenie</w:t>
      </w:r>
      <w:bookmarkEnd w:id="439"/>
      <w:bookmarkEnd w:id="440"/>
      <w:bookmarkEnd w:id="441"/>
    </w:p>
    <w:p w14:paraId="5EC3A237" w14:textId="60A816B7" w:rsidR="009A1FE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w:t>
      </w:r>
      <w:r w:rsidR="001718C4">
        <w:t>ýstavby.</w:t>
      </w:r>
    </w:p>
    <w:p w14:paraId="2B7C5E19" w14:textId="77777777" w:rsidR="001718C4" w:rsidRPr="001140C5" w:rsidRDefault="001718C4" w:rsidP="001718C4">
      <w:pPr>
        <w:tabs>
          <w:tab w:val="left" w:pos="851"/>
        </w:tabs>
        <w:spacing w:after="48"/>
      </w:pPr>
    </w:p>
    <w:p w14:paraId="1232F7BE" w14:textId="77777777" w:rsidR="00675F2A" w:rsidRPr="001140C5" w:rsidRDefault="00675F2A" w:rsidP="00056816">
      <w:pPr>
        <w:pStyle w:val="Nadpis2"/>
        <w:ind w:left="426" w:hanging="426"/>
        <w:rPr>
          <w:rFonts w:cs="Arial"/>
        </w:rPr>
      </w:pPr>
      <w:bookmarkStart w:id="442" w:name="_Toc23412250"/>
      <w:bookmarkStart w:id="443" w:name="_Toc75852096"/>
      <w:bookmarkStart w:id="444" w:name="_Toc167276054"/>
      <w:r w:rsidRPr="001140C5">
        <w:rPr>
          <w:rFonts w:cs="Arial"/>
        </w:rPr>
        <w:t>331-01</w:t>
      </w:r>
      <w:r w:rsidRPr="001140C5">
        <w:rPr>
          <w:rFonts w:cs="Arial"/>
        </w:rPr>
        <w:tab/>
        <w:t>Terénne úpravy</w:t>
      </w:r>
      <w:bookmarkEnd w:id="442"/>
      <w:bookmarkEnd w:id="443"/>
      <w:bookmarkEnd w:id="444"/>
    </w:p>
    <w:p w14:paraId="2ABAC4B9" w14:textId="3827AD5D"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5A19AF4B" w14:textId="77777777" w:rsidR="00675F2A" w:rsidRPr="001140C5" w:rsidRDefault="00675F2A" w:rsidP="00056816">
      <w:pPr>
        <w:pStyle w:val="Nadpis2"/>
        <w:ind w:left="426" w:hanging="426"/>
        <w:rPr>
          <w:rFonts w:cs="Arial"/>
        </w:rPr>
      </w:pPr>
      <w:bookmarkStart w:id="445" w:name="_Toc23412251"/>
      <w:bookmarkStart w:id="446" w:name="_Toc75852097"/>
      <w:bookmarkStart w:id="447" w:name="_Toc167276055"/>
      <w:r w:rsidRPr="001140C5">
        <w:rPr>
          <w:rFonts w:cs="Arial"/>
        </w:rPr>
        <w:t>331-02</w:t>
      </w:r>
      <w:r w:rsidRPr="001140C5">
        <w:rPr>
          <w:rFonts w:cs="Arial"/>
        </w:rPr>
        <w:tab/>
        <w:t>Sadovnícke úpravy</w:t>
      </w:r>
      <w:bookmarkEnd w:id="445"/>
      <w:bookmarkEnd w:id="446"/>
      <w:bookmarkEnd w:id="447"/>
    </w:p>
    <w:p w14:paraId="4CC891F4" w14:textId="172A14B5" w:rsidR="00F84FBD" w:rsidRPr="001140C5" w:rsidRDefault="0007005B" w:rsidP="00F84FB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45942E8F" w14:textId="77777777" w:rsidR="00DE38F0" w:rsidRPr="001140C5" w:rsidRDefault="00DE38F0" w:rsidP="00DE38F0">
      <w:pPr>
        <w:rPr>
          <w:rFonts w:asciiTheme="minorHAnsi" w:hAnsiTheme="minorHAnsi"/>
        </w:rPr>
      </w:pPr>
      <w:r w:rsidRPr="001140C5">
        <w:t xml:space="preserve">Objednávateľ požaduje údržbu a ošetrovanie vykonaných sadovníckych úprav realizovať v rámci predmetu diela 5 rokov po prevzatí budúcim správcom, t. j. po ukončení preberacieho konania, odbornou firmou, ktorá sadovnícke úpravy realizovala (dodávateľa sadovníckych úprav je povinný zaviazať Zhotoviteľ). Minimálne požiadavky na ošetrovanie vegetácie sa nachádzajú v zväzku 3, časť 1, Príloha č. 9. Náklad spojený s ošetrovaním vegetácie si ocení Zhotoviteľ v objekte </w:t>
      </w:r>
      <w:r w:rsidR="005336C6" w:rsidRPr="001140C5">
        <w:t>331-02</w:t>
      </w:r>
      <w:r w:rsidRPr="001140C5">
        <w:t>.</w:t>
      </w:r>
    </w:p>
    <w:p w14:paraId="60CAF385" w14:textId="77777777" w:rsidR="009A1FE5" w:rsidRPr="001140C5" w:rsidRDefault="009A1FE5" w:rsidP="009A1FE5"/>
    <w:p w14:paraId="64ED31C5" w14:textId="77777777" w:rsidR="0065238F" w:rsidRPr="001140C5" w:rsidRDefault="00675F2A" w:rsidP="0065238F">
      <w:pPr>
        <w:pStyle w:val="Nadpis2"/>
        <w:ind w:left="426" w:hanging="426"/>
        <w:rPr>
          <w:rFonts w:cs="Arial"/>
        </w:rPr>
      </w:pPr>
      <w:bookmarkStart w:id="448" w:name="_Toc23412252"/>
      <w:bookmarkStart w:id="449" w:name="_Toc75852098"/>
      <w:bookmarkStart w:id="450" w:name="_Toc167276056"/>
      <w:r w:rsidRPr="001140C5">
        <w:rPr>
          <w:rFonts w:cs="Arial"/>
        </w:rPr>
        <w:t>331-11</w:t>
      </w:r>
      <w:r w:rsidRPr="001140C5">
        <w:rPr>
          <w:rFonts w:cs="Arial"/>
        </w:rPr>
        <w:tab/>
        <w:t>Komunikácie a spevnené plochy SSÚD</w:t>
      </w:r>
      <w:bookmarkEnd w:id="448"/>
      <w:bookmarkEnd w:id="449"/>
      <w:bookmarkEnd w:id="450"/>
    </w:p>
    <w:p w14:paraId="7A9B4774" w14:textId="77777777" w:rsidR="00056816" w:rsidRPr="001140C5" w:rsidRDefault="00056816" w:rsidP="00CE1EB2">
      <w:pPr>
        <w:pStyle w:val="Nadpis3"/>
      </w:pPr>
      <w:bookmarkStart w:id="451" w:name="_Toc23412253"/>
      <w:bookmarkStart w:id="452" w:name="_Toc75852099"/>
      <w:bookmarkStart w:id="453" w:name="_Toc167276057"/>
      <w:r w:rsidRPr="001140C5">
        <w:t>331-21</w:t>
      </w:r>
      <w:r w:rsidRPr="001140C5">
        <w:tab/>
        <w:t>Nádrž a studňa požiarnej vody</w:t>
      </w:r>
      <w:bookmarkEnd w:id="451"/>
      <w:bookmarkEnd w:id="452"/>
      <w:bookmarkEnd w:id="453"/>
    </w:p>
    <w:p w14:paraId="321114C5" w14:textId="77777777" w:rsidR="00F84FBD" w:rsidRPr="001140C5" w:rsidRDefault="00F84FBD" w:rsidP="00F84FBD">
      <w:pPr>
        <w:tabs>
          <w:tab w:val="left" w:pos="851"/>
        </w:tabs>
        <w:spacing w:after="48"/>
      </w:pPr>
      <w:r w:rsidRPr="001140C5">
        <w:t>DSP poskytnutá vo Zväzku 5 nie je záväzná</w:t>
      </w:r>
      <w:r w:rsidR="002C2A5A" w:rsidRPr="001140C5">
        <w:t>, musí byť zachovaný účel a spôsob využitia objektu</w:t>
      </w:r>
      <w:r w:rsidRPr="001140C5">
        <w:t>. Ak bude DSP akceptovaná Zhotoviteľom, stáva sa záväznou so zohľadnením ustanovení Zväzku 3, časť 1, čl. 2.2 Normy a technické predpisy a to bez navýšenia ceny diela a predĺženia lehoty výstavby.</w:t>
      </w:r>
    </w:p>
    <w:p w14:paraId="54568522" w14:textId="77777777" w:rsidR="009A1FE5" w:rsidRPr="001140C5" w:rsidRDefault="009A1FE5" w:rsidP="009A1FE5">
      <w:pPr>
        <w:rPr>
          <w:lang w:eastAsia="sk-SK"/>
        </w:rPr>
      </w:pPr>
    </w:p>
    <w:p w14:paraId="163E52B4" w14:textId="77777777" w:rsidR="00056816" w:rsidRPr="001140C5" w:rsidRDefault="00056816" w:rsidP="00CE1EB2">
      <w:pPr>
        <w:pStyle w:val="Nadpis3"/>
        <w:rPr>
          <w:rStyle w:val="Nadpis1Char"/>
        </w:rPr>
      </w:pPr>
      <w:bookmarkStart w:id="454" w:name="_Toc23412254"/>
      <w:bookmarkStart w:id="455" w:name="_Toc75852100"/>
      <w:bookmarkStart w:id="456" w:name="_Toc167276058"/>
      <w:r w:rsidRPr="001140C5">
        <w:lastRenderedPageBreak/>
        <w:t>331-22</w:t>
      </w:r>
      <w:r w:rsidRPr="001140C5">
        <w:tab/>
      </w:r>
      <w:r w:rsidRPr="001140C5">
        <w:rPr>
          <w:rStyle w:val="Nadpis1Char"/>
        </w:rPr>
        <w:t xml:space="preserve">Oporný múr </w:t>
      </w:r>
      <w:r w:rsidR="009A1FE5" w:rsidRPr="001140C5">
        <w:rPr>
          <w:rStyle w:val="Nadpis1Char"/>
        </w:rPr>
        <w:t>–</w:t>
      </w:r>
      <w:r w:rsidRPr="001140C5">
        <w:rPr>
          <w:rStyle w:val="Nadpis1Char"/>
        </w:rPr>
        <w:t xml:space="preserve"> východný</w:t>
      </w:r>
      <w:bookmarkEnd w:id="454"/>
      <w:bookmarkEnd w:id="455"/>
      <w:bookmarkEnd w:id="456"/>
    </w:p>
    <w:p w14:paraId="2CD6F4E4" w14:textId="3D23AE3D" w:rsidR="001718C4" w:rsidRDefault="00281DC6"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w:t>
      </w:r>
      <w:r w:rsidR="001718C4">
        <w:t>avby.</w:t>
      </w:r>
    </w:p>
    <w:p w14:paraId="1CE01F3F" w14:textId="77777777" w:rsidR="001718C4" w:rsidRPr="001140C5" w:rsidRDefault="001718C4" w:rsidP="001718C4">
      <w:pPr>
        <w:tabs>
          <w:tab w:val="left" w:pos="851"/>
        </w:tabs>
        <w:spacing w:after="48"/>
      </w:pPr>
    </w:p>
    <w:p w14:paraId="48E00615" w14:textId="77777777" w:rsidR="00305137" w:rsidRPr="001140C5" w:rsidRDefault="00305137" w:rsidP="00E97F95">
      <w:pPr>
        <w:pStyle w:val="Nadpis3"/>
      </w:pPr>
      <w:bookmarkStart w:id="457" w:name="_Toc167276059"/>
      <w:r w:rsidRPr="001140C5">
        <w:t>331-23</w:t>
      </w:r>
      <w:r w:rsidRPr="001140C5">
        <w:tab/>
        <w:t xml:space="preserve">Oporný múr </w:t>
      </w:r>
      <w:r w:rsidR="009A1FE5" w:rsidRPr="001140C5">
        <w:t>–</w:t>
      </w:r>
      <w:r w:rsidRPr="001140C5">
        <w:t xml:space="preserve"> západný</w:t>
      </w:r>
      <w:bookmarkEnd w:id="457"/>
    </w:p>
    <w:p w14:paraId="06F4A283" w14:textId="6D8FA246" w:rsidR="009A1FE5" w:rsidRDefault="00281DC6"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3A5143ED" w14:textId="77777777" w:rsidR="001718C4" w:rsidRPr="001140C5" w:rsidRDefault="001718C4" w:rsidP="001718C4">
      <w:pPr>
        <w:tabs>
          <w:tab w:val="left" w:pos="851"/>
        </w:tabs>
        <w:spacing w:after="48"/>
      </w:pPr>
    </w:p>
    <w:p w14:paraId="720B2E63" w14:textId="77777777" w:rsidR="00305137" w:rsidRPr="001140C5" w:rsidRDefault="00305137" w:rsidP="00E97F95">
      <w:pPr>
        <w:pStyle w:val="Nadpis3"/>
      </w:pPr>
      <w:bookmarkStart w:id="458" w:name="_Toc167276060"/>
      <w:r w:rsidRPr="001140C5">
        <w:t>331-31</w:t>
      </w:r>
      <w:r w:rsidRPr="001140C5">
        <w:tab/>
        <w:t>Prevádzková budova SSÚD a</w:t>
      </w:r>
      <w:r w:rsidR="009A1FE5" w:rsidRPr="001140C5">
        <w:t> </w:t>
      </w:r>
      <w:r w:rsidRPr="001140C5">
        <w:t>DOPZ</w:t>
      </w:r>
      <w:bookmarkEnd w:id="458"/>
    </w:p>
    <w:p w14:paraId="46817CFA" w14:textId="364976C8" w:rsidR="009A1FE5" w:rsidRDefault="00281DC6"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3B5EAF4C" w14:textId="77777777" w:rsidR="001718C4" w:rsidRPr="001140C5" w:rsidRDefault="001718C4" w:rsidP="001718C4">
      <w:pPr>
        <w:tabs>
          <w:tab w:val="left" w:pos="851"/>
        </w:tabs>
        <w:spacing w:after="48"/>
      </w:pPr>
    </w:p>
    <w:p w14:paraId="70A46A25" w14:textId="77777777" w:rsidR="00305137" w:rsidRPr="001140C5" w:rsidRDefault="00305137" w:rsidP="00E97F95">
      <w:pPr>
        <w:pStyle w:val="Nadpis3"/>
      </w:pPr>
      <w:bookmarkStart w:id="459" w:name="_Toc167276061"/>
      <w:r w:rsidRPr="001140C5">
        <w:t>331-32</w:t>
      </w:r>
      <w:r w:rsidRPr="001140C5">
        <w:tab/>
        <w:t>Prístrešok pre havarované vozidlá</w:t>
      </w:r>
      <w:bookmarkEnd w:id="459"/>
    </w:p>
    <w:p w14:paraId="6E88F9C9"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9CC78DB" w14:textId="1525A768" w:rsidR="00797AB3" w:rsidRPr="001140C5" w:rsidRDefault="00140021" w:rsidP="009A1FE5">
      <w:pPr>
        <w:rPr>
          <w:lang w:eastAsia="sk-SK"/>
        </w:rPr>
      </w:pPr>
      <w:r w:rsidRPr="001140C5">
        <w:rPr>
          <w:lang w:eastAsia="sk-SK"/>
        </w:rPr>
        <w:t xml:space="preserve">Rozmery prístrešku pre havarované vozidlá (vrátane brán) </w:t>
      </w:r>
      <w:r w:rsidR="00CA2934" w:rsidRPr="001140C5">
        <w:rPr>
          <w:lang w:eastAsia="sk-SK"/>
        </w:rPr>
        <w:t xml:space="preserve">musia byť </w:t>
      </w:r>
      <w:r w:rsidRPr="001140C5">
        <w:rPr>
          <w:lang w:eastAsia="sk-SK"/>
        </w:rPr>
        <w:t>navrhn</w:t>
      </w:r>
      <w:r w:rsidR="00CA2934" w:rsidRPr="001140C5">
        <w:rPr>
          <w:lang w:eastAsia="sk-SK"/>
        </w:rPr>
        <w:t>uté</w:t>
      </w:r>
      <w:r w:rsidRPr="001140C5">
        <w:rPr>
          <w:lang w:eastAsia="sk-SK"/>
        </w:rPr>
        <w:t xml:space="preserve"> tak, aby do prístrešku mohlo zacúvať odťahové vozidlo</w:t>
      </w:r>
      <w:r w:rsidR="007E549C" w:rsidRPr="001140C5">
        <w:rPr>
          <w:lang w:eastAsia="sk-SK"/>
        </w:rPr>
        <w:t xml:space="preserve"> a bola možná aj manipulácia s hydraulickým ramenom pre nakládku/vykládku vozidla</w:t>
      </w:r>
      <w:r w:rsidR="009832FB" w:rsidRPr="001140C5">
        <w:rPr>
          <w:lang w:eastAsia="sk-SK"/>
        </w:rPr>
        <w:t>. R</w:t>
      </w:r>
      <w:r w:rsidRPr="001140C5">
        <w:rPr>
          <w:lang w:eastAsia="sk-SK"/>
        </w:rPr>
        <w:t>ozmer brán je min. 5,4 x 4,5m (š x v).</w:t>
      </w:r>
    </w:p>
    <w:p w14:paraId="7F1315BD" w14:textId="77777777" w:rsidR="00305137" w:rsidRPr="001140C5" w:rsidRDefault="003F4F54" w:rsidP="00E97F95">
      <w:pPr>
        <w:pStyle w:val="Nadpis3"/>
      </w:pPr>
      <w:bookmarkStart w:id="460" w:name="_Toc167276062"/>
      <w:r w:rsidRPr="001140C5">
        <w:t>331-33</w:t>
      </w:r>
      <w:r w:rsidRPr="001140C5">
        <w:tab/>
        <w:t>Ú</w:t>
      </w:r>
      <w:r w:rsidR="00305137" w:rsidRPr="001140C5">
        <w:t>držovňa vozidiel a</w:t>
      </w:r>
      <w:r w:rsidR="009A1FE5" w:rsidRPr="001140C5">
        <w:t> </w:t>
      </w:r>
      <w:r w:rsidR="00305137" w:rsidRPr="001140C5">
        <w:t>mechanizmov</w:t>
      </w:r>
      <w:bookmarkEnd w:id="460"/>
    </w:p>
    <w:p w14:paraId="13F9C17C" w14:textId="6255D4B2" w:rsidR="009A1FE5" w:rsidRDefault="00281DC6" w:rsidP="001718C4">
      <w:pPr>
        <w:tabs>
          <w:tab w:val="left" w:pos="851"/>
        </w:tabs>
        <w:spacing w:after="48"/>
      </w:pPr>
      <w:r w:rsidRPr="001140C5">
        <w:t xml:space="preserve">DSP poskytnutá vo Zväzku 5 nie je záväzná, musí byť zachovaný účel a spôsob využitia objektu. Ak bude DSP akceptovaná Zhotoviteľom, stáva sa záväznou so zohľadnením ustanovení Zväzku 3, časť 1, čl. 2.2 Normy a technické predpisy a to bez navýšenia ceny diela </w:t>
      </w:r>
      <w:r w:rsidR="001718C4">
        <w:t>a predĺženia lehoty výstavby.</w:t>
      </w:r>
    </w:p>
    <w:p w14:paraId="11CDA9D4" w14:textId="77777777" w:rsidR="001718C4" w:rsidRPr="001140C5" w:rsidRDefault="001718C4" w:rsidP="001718C4">
      <w:pPr>
        <w:tabs>
          <w:tab w:val="left" w:pos="851"/>
        </w:tabs>
        <w:spacing w:after="48"/>
      </w:pPr>
    </w:p>
    <w:p w14:paraId="6F80636C" w14:textId="77777777" w:rsidR="00305137" w:rsidRPr="001140C5" w:rsidRDefault="00305137" w:rsidP="00E97F95">
      <w:pPr>
        <w:pStyle w:val="Nadpis3"/>
      </w:pPr>
      <w:bookmarkStart w:id="461" w:name="_Toc167276063"/>
      <w:r w:rsidRPr="001140C5">
        <w:t>331-34</w:t>
      </w:r>
      <w:r w:rsidRPr="001140C5">
        <w:tab/>
        <w:t>Garáže</w:t>
      </w:r>
      <w:bookmarkEnd w:id="461"/>
    </w:p>
    <w:p w14:paraId="2B731AF9"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D14B31F" w14:textId="3BAF52AC" w:rsidR="004B12F5" w:rsidRPr="001140C5" w:rsidRDefault="004B12F5" w:rsidP="00F24A7F">
      <w:pPr>
        <w:tabs>
          <w:tab w:val="left" w:pos="851"/>
        </w:tabs>
        <w:spacing w:after="48"/>
      </w:pPr>
      <w:r w:rsidRPr="001140C5">
        <w:rPr>
          <w:rFonts w:cstheme="minorHAnsi"/>
        </w:rPr>
        <w:t>Objednávateľ požaduje rozmery budovy</w:t>
      </w:r>
      <w:r w:rsidR="00494B2F" w:rsidRPr="001140C5">
        <w:rPr>
          <w:rFonts w:cstheme="minorHAnsi"/>
        </w:rPr>
        <w:t xml:space="preserve"> a brán</w:t>
      </w:r>
      <w:r w:rsidRPr="001140C5">
        <w:rPr>
          <w:rFonts w:cstheme="minorHAnsi"/>
        </w:rPr>
        <w:t xml:space="preserve"> upraviť tak, aby boli dodržané nasled</w:t>
      </w:r>
      <w:r w:rsidR="00494B2F" w:rsidRPr="001140C5">
        <w:rPr>
          <w:rFonts w:cstheme="minorHAnsi"/>
        </w:rPr>
        <w:t>ovné požiadavky</w:t>
      </w:r>
      <w:r w:rsidRPr="001140C5">
        <w:rPr>
          <w:rFonts w:cstheme="minorHAnsi"/>
        </w:rPr>
        <w:t>:</w:t>
      </w:r>
    </w:p>
    <w:p w14:paraId="4E28916A" w14:textId="3D531D0E" w:rsidR="004B12F5" w:rsidRPr="001140C5" w:rsidRDefault="004B12F5" w:rsidP="004B12F5">
      <w:pPr>
        <w:tabs>
          <w:tab w:val="left" w:pos="0"/>
        </w:tabs>
        <w:spacing w:before="240" w:after="240"/>
        <w:ind w:left="425"/>
        <w:contextualSpacing/>
        <w:rPr>
          <w:rFonts w:cstheme="minorHAnsi"/>
        </w:rPr>
      </w:pPr>
      <w:r w:rsidRPr="001140C5">
        <w:rPr>
          <w:rFonts w:cstheme="minorHAnsi"/>
        </w:rPr>
        <w:t>- miestnosť 1.01</w:t>
      </w:r>
      <w:r w:rsidR="006958E4" w:rsidRPr="001140C5">
        <w:rPr>
          <w:rFonts w:cstheme="minorHAnsi"/>
        </w:rPr>
        <w:t xml:space="preserve"> (garáž stredná)</w:t>
      </w:r>
      <w:r w:rsidRPr="001140C5">
        <w:rPr>
          <w:rFonts w:cstheme="minorHAnsi"/>
        </w:rPr>
        <w:t xml:space="preserve"> - </w:t>
      </w:r>
      <w:r w:rsidR="00ED4775" w:rsidRPr="001140C5">
        <w:rPr>
          <w:rFonts w:cstheme="minorHAnsi"/>
        </w:rPr>
        <w:t>brán</w:t>
      </w:r>
      <w:r w:rsidR="004C2BCF" w:rsidRPr="001140C5">
        <w:rPr>
          <w:rFonts w:cstheme="minorHAnsi"/>
        </w:rPr>
        <w:t>y</w:t>
      </w:r>
      <w:r w:rsidR="00ED4775" w:rsidRPr="001140C5">
        <w:rPr>
          <w:rFonts w:cstheme="minorHAnsi"/>
        </w:rPr>
        <w:t xml:space="preserve"> mus</w:t>
      </w:r>
      <w:r w:rsidR="004C2BCF" w:rsidRPr="001140C5">
        <w:rPr>
          <w:rFonts w:cstheme="minorHAnsi"/>
        </w:rPr>
        <w:t>ia</w:t>
      </w:r>
      <w:r w:rsidR="00ED4775" w:rsidRPr="001140C5">
        <w:rPr>
          <w:rFonts w:cstheme="minorHAnsi"/>
        </w:rPr>
        <w:t xml:space="preserve"> mať rozmer</w:t>
      </w:r>
      <w:r w:rsidR="004C2BCF" w:rsidRPr="001140C5">
        <w:rPr>
          <w:rFonts w:cstheme="minorHAnsi"/>
        </w:rPr>
        <w:t xml:space="preserve"> min. </w:t>
      </w:r>
      <w:r w:rsidR="00F4704B" w:rsidRPr="001140C5">
        <w:rPr>
          <w:rFonts w:cstheme="minorHAnsi"/>
        </w:rPr>
        <w:t>4,0 x 4,3m (š x v);</w:t>
      </w:r>
    </w:p>
    <w:p w14:paraId="055F71BE" w14:textId="2992BA38" w:rsidR="004B12F5" w:rsidRPr="001140C5" w:rsidRDefault="004B12F5" w:rsidP="004B12F5">
      <w:pPr>
        <w:tabs>
          <w:tab w:val="left" w:pos="0"/>
        </w:tabs>
        <w:spacing w:before="240" w:after="240"/>
        <w:ind w:left="425"/>
        <w:contextualSpacing/>
        <w:rPr>
          <w:rFonts w:cstheme="minorHAnsi"/>
        </w:rPr>
      </w:pPr>
      <w:r w:rsidRPr="001140C5">
        <w:rPr>
          <w:rFonts w:cstheme="minorHAnsi"/>
        </w:rPr>
        <w:t>- miestnosť 1.02</w:t>
      </w:r>
      <w:r w:rsidR="006958E4" w:rsidRPr="001140C5">
        <w:rPr>
          <w:rFonts w:cstheme="minorHAnsi"/>
        </w:rPr>
        <w:t xml:space="preserve"> (garáž malá) </w:t>
      </w:r>
      <w:r w:rsidRPr="001140C5">
        <w:rPr>
          <w:rFonts w:cstheme="minorHAnsi"/>
        </w:rPr>
        <w:t xml:space="preserve">- </w:t>
      </w:r>
      <w:r w:rsidR="00F4704B" w:rsidRPr="001140C5">
        <w:rPr>
          <w:rFonts w:cstheme="minorHAnsi"/>
        </w:rPr>
        <w:t>brány musia mať rozmer min. 3,6 x 3,6m (š x v);</w:t>
      </w:r>
    </w:p>
    <w:p w14:paraId="7CD203D7" w14:textId="1C68193B" w:rsidR="00451873" w:rsidRPr="001718C4" w:rsidRDefault="004B12F5" w:rsidP="001718C4">
      <w:pPr>
        <w:tabs>
          <w:tab w:val="left" w:pos="0"/>
        </w:tabs>
        <w:spacing w:before="240" w:after="240"/>
        <w:ind w:left="425"/>
        <w:contextualSpacing/>
        <w:rPr>
          <w:rFonts w:cstheme="minorHAnsi"/>
        </w:rPr>
      </w:pPr>
      <w:r w:rsidRPr="001140C5">
        <w:rPr>
          <w:rFonts w:cstheme="minorHAnsi"/>
        </w:rPr>
        <w:t>- miestnos</w:t>
      </w:r>
      <w:r w:rsidR="006958E4" w:rsidRPr="001140C5">
        <w:rPr>
          <w:rFonts w:cstheme="minorHAnsi"/>
        </w:rPr>
        <w:t>ti</w:t>
      </w:r>
      <w:r w:rsidRPr="001140C5">
        <w:rPr>
          <w:rFonts w:cstheme="minorHAnsi"/>
        </w:rPr>
        <w:t xml:space="preserve"> 1.03 a 1.04</w:t>
      </w:r>
      <w:r w:rsidR="006958E4" w:rsidRPr="001140C5">
        <w:rPr>
          <w:rFonts w:cstheme="minorHAnsi"/>
        </w:rPr>
        <w:t xml:space="preserve"> (garáže veľké) </w:t>
      </w:r>
      <w:r w:rsidRPr="001140C5">
        <w:rPr>
          <w:rFonts w:cstheme="minorHAnsi"/>
        </w:rPr>
        <w:t xml:space="preserve">- </w:t>
      </w:r>
      <w:r w:rsidR="009F4A09" w:rsidRPr="001140C5">
        <w:rPr>
          <w:rFonts w:cstheme="minorHAnsi"/>
        </w:rPr>
        <w:t xml:space="preserve">do garáží musí byť možné odstaviť sypače aj s osadenými radlicami, pričom min. vnútorné pôdorysné </w:t>
      </w:r>
      <w:r w:rsidR="00C60919" w:rsidRPr="001140C5">
        <w:rPr>
          <w:rFonts w:cstheme="minorHAnsi"/>
        </w:rPr>
        <w:t>rozmery garáže pre sypače</w:t>
      </w:r>
      <w:r w:rsidR="009F4A09" w:rsidRPr="001140C5">
        <w:rPr>
          <w:rFonts w:cstheme="minorHAnsi"/>
        </w:rPr>
        <w:t xml:space="preserve"> sú: dĺžka 15m</w:t>
      </w:r>
      <w:r w:rsidR="00C60919" w:rsidRPr="001140C5">
        <w:rPr>
          <w:rFonts w:cstheme="minorHAnsi"/>
        </w:rPr>
        <w:t xml:space="preserve"> pre jeden sypač</w:t>
      </w:r>
      <w:r w:rsidR="009F4A09" w:rsidRPr="001140C5">
        <w:rPr>
          <w:rFonts w:cstheme="minorHAnsi"/>
        </w:rPr>
        <w:t>, šírka podľa počtu sypačov (</w:t>
      </w:r>
      <w:r w:rsidR="005262A7" w:rsidRPr="001140C5">
        <w:rPr>
          <w:rFonts w:cstheme="minorHAnsi"/>
        </w:rPr>
        <w:t>12 ks sypačov</w:t>
      </w:r>
      <w:r w:rsidR="009F4A09" w:rsidRPr="001140C5">
        <w:rPr>
          <w:rFonts w:cstheme="minorHAnsi"/>
        </w:rPr>
        <w:t xml:space="preserve">), brány musia mať rozmery min. </w:t>
      </w:r>
      <w:r w:rsidRPr="001140C5">
        <w:rPr>
          <w:rFonts w:cstheme="minorHAnsi"/>
        </w:rPr>
        <w:t>5,4 x 4,3m (š x v)</w:t>
      </w:r>
      <w:r w:rsidR="009F4A09" w:rsidRPr="001140C5">
        <w:rPr>
          <w:rFonts w:cstheme="minorHAnsi"/>
        </w:rPr>
        <w:t>.</w:t>
      </w:r>
    </w:p>
    <w:p w14:paraId="77B560B1" w14:textId="77777777" w:rsidR="00305137" w:rsidRPr="001140C5" w:rsidRDefault="00305137" w:rsidP="00E97F95">
      <w:pPr>
        <w:pStyle w:val="Nadpis3"/>
      </w:pPr>
      <w:bookmarkStart w:id="462" w:name="_Toc167276064"/>
      <w:r w:rsidRPr="001140C5">
        <w:lastRenderedPageBreak/>
        <w:t>331-35</w:t>
      </w:r>
      <w:r w:rsidRPr="001140C5">
        <w:tab/>
        <w:t>Sklad MTZ</w:t>
      </w:r>
      <w:bookmarkEnd w:id="462"/>
    </w:p>
    <w:p w14:paraId="27C46188" w14:textId="0A443F6F" w:rsidR="009A1FE5" w:rsidRDefault="00281DC6"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774245E9" w14:textId="77777777" w:rsidR="001718C4" w:rsidRPr="001140C5" w:rsidRDefault="001718C4" w:rsidP="001718C4">
      <w:pPr>
        <w:tabs>
          <w:tab w:val="left" w:pos="851"/>
        </w:tabs>
        <w:spacing w:after="48"/>
      </w:pPr>
    </w:p>
    <w:p w14:paraId="33DE7480" w14:textId="77777777" w:rsidR="00305137" w:rsidRPr="001140C5" w:rsidRDefault="00305137" w:rsidP="00E97F95">
      <w:pPr>
        <w:pStyle w:val="Nadpis3"/>
      </w:pPr>
      <w:bookmarkStart w:id="463" w:name="_Toc167276065"/>
      <w:r w:rsidRPr="001140C5">
        <w:t>331-36</w:t>
      </w:r>
      <w:r w:rsidRPr="001140C5">
        <w:tab/>
        <w:t>Sklad značiek</w:t>
      </w:r>
      <w:bookmarkEnd w:id="463"/>
    </w:p>
    <w:p w14:paraId="78282106"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1EAC364" w14:textId="0DFBEED1" w:rsidR="0050639C" w:rsidRPr="001140C5" w:rsidRDefault="00721532" w:rsidP="00F84FBD">
      <w:pPr>
        <w:tabs>
          <w:tab w:val="left" w:pos="851"/>
        </w:tabs>
        <w:spacing w:after="48"/>
      </w:pPr>
      <w:r w:rsidRPr="001140C5">
        <w:t>Garáž</w:t>
      </w:r>
      <w:r w:rsidR="00F93ED5" w:rsidRPr="001140C5">
        <w:t>e</w:t>
      </w:r>
      <w:r w:rsidRPr="001140C5">
        <w:t xml:space="preserve"> prívesných signalizačných vozíkov (miestnosti 1.02 a 1.03) mus</w:t>
      </w:r>
      <w:r w:rsidR="00F93ED5" w:rsidRPr="001140C5">
        <w:t>ia</w:t>
      </w:r>
      <w:r w:rsidRPr="001140C5">
        <w:t xml:space="preserve"> byť od skladu značiek </w:t>
      </w:r>
      <w:r w:rsidR="00824665" w:rsidRPr="001140C5">
        <w:t xml:space="preserve">(miestnosť 1.01) </w:t>
      </w:r>
      <w:r w:rsidRPr="001140C5">
        <w:t>stavebne o</w:t>
      </w:r>
      <w:r w:rsidR="00F93ED5" w:rsidRPr="001140C5">
        <w:t>ddelené</w:t>
      </w:r>
      <w:r w:rsidRPr="001140C5">
        <w:t xml:space="preserve"> s</w:t>
      </w:r>
      <w:r w:rsidR="00824665" w:rsidRPr="001140C5">
        <w:t xml:space="preserve"> dverami pre prechod osôb s ručným </w:t>
      </w:r>
      <w:r w:rsidR="004533C6" w:rsidRPr="001140C5">
        <w:t xml:space="preserve">prepravným </w:t>
      </w:r>
      <w:r w:rsidR="00824665" w:rsidRPr="001140C5">
        <w:t>vozíkom.</w:t>
      </w:r>
    </w:p>
    <w:p w14:paraId="127C22C5" w14:textId="765F6AC9" w:rsidR="009A1FE5" w:rsidRDefault="004533C6" w:rsidP="001718C4">
      <w:pPr>
        <w:tabs>
          <w:tab w:val="left" w:pos="851"/>
        </w:tabs>
        <w:spacing w:after="48"/>
      </w:pPr>
      <w:r w:rsidRPr="001140C5">
        <w:t xml:space="preserve">Počet stojísk pre garážovanie </w:t>
      </w:r>
      <w:r w:rsidR="00B87BD3" w:rsidRPr="001140C5">
        <w:t xml:space="preserve">prívesných </w:t>
      </w:r>
      <w:r w:rsidR="001718C4">
        <w:t>signalizačných vozíkov - 10.</w:t>
      </w:r>
    </w:p>
    <w:p w14:paraId="459096CF" w14:textId="77777777" w:rsidR="001718C4" w:rsidRPr="001140C5" w:rsidRDefault="001718C4" w:rsidP="001718C4">
      <w:pPr>
        <w:tabs>
          <w:tab w:val="left" w:pos="851"/>
        </w:tabs>
        <w:spacing w:after="48"/>
      </w:pPr>
    </w:p>
    <w:p w14:paraId="3F4EA28D" w14:textId="77777777" w:rsidR="00305137" w:rsidRPr="001140C5" w:rsidRDefault="00305137" w:rsidP="00E97F95">
      <w:pPr>
        <w:pStyle w:val="Nadpis3"/>
      </w:pPr>
      <w:bookmarkStart w:id="464" w:name="_Toc167276066"/>
      <w:r w:rsidRPr="001140C5">
        <w:t>331-37</w:t>
      </w:r>
      <w:r w:rsidRPr="001140C5">
        <w:tab/>
        <w:t>Sklad soli</w:t>
      </w:r>
      <w:bookmarkEnd w:id="464"/>
    </w:p>
    <w:p w14:paraId="46BEE3E6"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9AB980A" w14:textId="23954FDD" w:rsidR="003B1BB3" w:rsidRPr="001140C5" w:rsidRDefault="00671815" w:rsidP="00FC08D5">
      <w:pPr>
        <w:tabs>
          <w:tab w:val="left" w:pos="851"/>
        </w:tabs>
        <w:spacing w:before="240" w:after="240" w:line="240" w:lineRule="auto"/>
      </w:pPr>
      <w:r w:rsidRPr="001140C5">
        <w:t>Je potrebné dodržať požiadavky uvedené v TeŠp 05, kap. 7</w:t>
      </w:r>
      <w:r w:rsidR="00D8250C" w:rsidRPr="001140C5">
        <w:t xml:space="preserve"> a vo Zväzku 3, Časť 4, čl. 1.16</w:t>
      </w:r>
      <w:r w:rsidRPr="001140C5">
        <w:t>.</w:t>
      </w:r>
    </w:p>
    <w:p w14:paraId="6425448D" w14:textId="7D4CC8FD" w:rsidR="003B1BB3" w:rsidRPr="001140C5" w:rsidRDefault="003B1BB3" w:rsidP="00FC08D5">
      <w:pPr>
        <w:tabs>
          <w:tab w:val="left" w:pos="851"/>
        </w:tabs>
        <w:spacing w:before="240" w:after="240" w:line="240" w:lineRule="auto"/>
      </w:pPr>
      <w:r w:rsidRPr="001140C5">
        <w:t xml:space="preserve">Objednávateľ požaduje </w:t>
      </w:r>
      <w:r w:rsidR="00EA1DA5" w:rsidRPr="001140C5">
        <w:t>okrem</w:t>
      </w:r>
      <w:r w:rsidR="00E669B3" w:rsidRPr="001140C5">
        <w:t xml:space="preserve"> strojov a </w:t>
      </w:r>
      <w:r w:rsidRPr="001140C5">
        <w:t>zariadení potrebných na prípravu soľanky 3 zásobné nádrže na soľanku, každá s objemom 10m</w:t>
      </w:r>
      <w:r w:rsidRPr="001140C5">
        <w:rPr>
          <w:vertAlign w:val="superscript"/>
        </w:rPr>
        <w:t>3</w:t>
      </w:r>
      <w:r w:rsidR="00A44343" w:rsidRPr="001140C5">
        <w:t xml:space="preserve"> (spolu objem 30m</w:t>
      </w:r>
      <w:r w:rsidR="00A44343" w:rsidRPr="001140C5">
        <w:rPr>
          <w:vertAlign w:val="superscript"/>
        </w:rPr>
        <w:t>3</w:t>
      </w:r>
      <w:r w:rsidR="00A44343" w:rsidRPr="001140C5">
        <w:t>).</w:t>
      </w:r>
    </w:p>
    <w:p w14:paraId="565C8CC9" w14:textId="443A8ABF" w:rsidR="009A1FE5" w:rsidRPr="001140C5" w:rsidRDefault="00CB5A6F" w:rsidP="001718C4">
      <w:pPr>
        <w:tabs>
          <w:tab w:val="left" w:pos="851"/>
        </w:tabs>
        <w:spacing w:before="240" w:after="240" w:line="240" w:lineRule="auto"/>
      </w:pPr>
      <w:r w:rsidRPr="001140C5">
        <w:t>Objednávateľ požaduje dve silá na posypovú soľ, každé s objemom 200m</w:t>
      </w:r>
      <w:r w:rsidRPr="001140C5">
        <w:rPr>
          <w:vertAlign w:val="superscript"/>
        </w:rPr>
        <w:t>3</w:t>
      </w:r>
      <w:r w:rsidRPr="001140C5">
        <w:t xml:space="preserve"> (spolu objem 400m</w:t>
      </w:r>
      <w:r w:rsidRPr="001140C5">
        <w:rPr>
          <w:vertAlign w:val="superscript"/>
        </w:rPr>
        <w:t>3</w:t>
      </w:r>
      <w:r w:rsidRPr="001140C5">
        <w:t>).</w:t>
      </w:r>
      <w:r w:rsidR="00250A8D" w:rsidRPr="001140C5">
        <w:t xml:space="preserve"> </w:t>
      </w:r>
      <w:r w:rsidR="00FD3B66" w:rsidRPr="001140C5">
        <w:t>Prejazdná šírka medzi nohami sil</w:t>
      </w:r>
      <w:r w:rsidR="00250A8D" w:rsidRPr="001140C5">
        <w:t xml:space="preserve">a musí byť </w:t>
      </w:r>
      <w:r w:rsidR="00EC0AE2" w:rsidRPr="001140C5">
        <w:t>min.</w:t>
      </w:r>
      <w:r w:rsidR="00FD3B66" w:rsidRPr="001140C5">
        <w:t xml:space="preserve"> 5,4m</w:t>
      </w:r>
      <w:r w:rsidR="00FC08D5" w:rsidRPr="001140C5">
        <w:t>. P</w:t>
      </w:r>
      <w:r w:rsidR="00FD3B66" w:rsidRPr="001140C5">
        <w:t xml:space="preserve">rejazdná výška pod výpustnou časťou </w:t>
      </w:r>
      <w:r w:rsidR="00FC08D5" w:rsidRPr="001140C5">
        <w:t xml:space="preserve">sila musí byť </w:t>
      </w:r>
      <w:r w:rsidR="00EC0AE2" w:rsidRPr="001140C5">
        <w:t xml:space="preserve">min. </w:t>
      </w:r>
      <w:r w:rsidR="00FD3B66" w:rsidRPr="001140C5">
        <w:t>4,3m</w:t>
      </w:r>
      <w:r w:rsidR="00250A8D" w:rsidRPr="001140C5">
        <w:t>.</w:t>
      </w:r>
    </w:p>
    <w:p w14:paraId="3791ED10" w14:textId="77777777" w:rsidR="00305137" w:rsidRPr="001140C5" w:rsidRDefault="00305137" w:rsidP="00E97F95">
      <w:pPr>
        <w:pStyle w:val="Nadpis3"/>
      </w:pPr>
      <w:bookmarkStart w:id="465" w:name="_Toc167276067"/>
      <w:r w:rsidRPr="001140C5">
        <w:t>331-37.1</w:t>
      </w:r>
      <w:r w:rsidRPr="001140C5">
        <w:tab/>
        <w:t>Sklad soli 2</w:t>
      </w:r>
      <w:bookmarkEnd w:id="465"/>
    </w:p>
    <w:p w14:paraId="744043D2"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74C0D67" w14:textId="77777777" w:rsidR="005935A5" w:rsidRPr="001140C5" w:rsidRDefault="005935A5" w:rsidP="00C367CB">
      <w:pPr>
        <w:tabs>
          <w:tab w:val="left" w:pos="851"/>
        </w:tabs>
        <w:spacing w:before="240" w:after="240" w:line="240" w:lineRule="auto"/>
      </w:pPr>
      <w:r w:rsidRPr="001140C5">
        <w:t>Je potrebné dodržať požiadavky uvedené v TeŠp 05, kap. 7 a vo Zväzku 3, Časť 4, čl. 1.16.</w:t>
      </w:r>
    </w:p>
    <w:p w14:paraId="44EF7564" w14:textId="303B502E" w:rsidR="009A1FE5" w:rsidRPr="001140C5" w:rsidRDefault="005935A5" w:rsidP="001718C4">
      <w:pPr>
        <w:tabs>
          <w:tab w:val="left" w:pos="851"/>
        </w:tabs>
        <w:spacing w:before="240" w:after="240" w:line="240" w:lineRule="auto"/>
      </w:pPr>
      <w:r w:rsidRPr="001140C5">
        <w:t>Množstvo uskladneného voľne loženého posypového materiálu (soli)</w:t>
      </w:r>
      <w:r w:rsidR="00C367CB" w:rsidRPr="001140C5">
        <w:t xml:space="preserve"> musí byť min. </w:t>
      </w:r>
      <w:r w:rsidRPr="001140C5">
        <w:t>2000t</w:t>
      </w:r>
      <w:r w:rsidR="00C367CB" w:rsidRPr="001140C5">
        <w:t xml:space="preserve">. </w:t>
      </w:r>
      <w:r w:rsidRPr="001140C5">
        <w:t>Rozmery vrát do skladu soli navrhnúť minimálne také, s akými sa uvažovalo v DSP, pričom vráta musia byť drevené (prípadne z iného mate</w:t>
      </w:r>
      <w:r w:rsidR="001718C4">
        <w:t>riálu odolného voči chloridom).</w:t>
      </w:r>
    </w:p>
    <w:p w14:paraId="3177567E" w14:textId="77777777" w:rsidR="00305137" w:rsidRPr="001140C5" w:rsidRDefault="00305137" w:rsidP="00E97F95">
      <w:pPr>
        <w:pStyle w:val="Nadpis3"/>
      </w:pPr>
      <w:bookmarkStart w:id="466" w:name="_Toc167276068"/>
      <w:r w:rsidRPr="001140C5">
        <w:t>331-37.2</w:t>
      </w:r>
      <w:r w:rsidRPr="001140C5">
        <w:tab/>
        <w:t>Sklad inertného materiálu</w:t>
      </w:r>
      <w:bookmarkEnd w:id="466"/>
    </w:p>
    <w:p w14:paraId="4A3DFF75"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706DA90" w14:textId="77777777" w:rsidR="00FB7AC5" w:rsidRPr="001140C5" w:rsidRDefault="00FB7AC5" w:rsidP="00FB7AC5">
      <w:pPr>
        <w:tabs>
          <w:tab w:val="left" w:pos="851"/>
        </w:tabs>
        <w:spacing w:before="240" w:after="240" w:line="240" w:lineRule="auto"/>
      </w:pPr>
      <w:r w:rsidRPr="001140C5">
        <w:lastRenderedPageBreak/>
        <w:t>Je potrebné dodržať požiadavky uvedené v TeŠp 05, kap. 7 a vo Zväzku 3, Časť 4, čl. 1.16.</w:t>
      </w:r>
    </w:p>
    <w:p w14:paraId="485DB59D" w14:textId="55ED86AC" w:rsidR="009A1FE5" w:rsidRPr="001140C5" w:rsidRDefault="005935A5" w:rsidP="001718C4">
      <w:pPr>
        <w:tabs>
          <w:tab w:val="left" w:pos="851"/>
        </w:tabs>
        <w:spacing w:before="240" w:after="240" w:line="240" w:lineRule="auto"/>
      </w:pPr>
      <w:r w:rsidRPr="001140C5">
        <w:t>Množstvo uskladneného voľne loženého inertného materiálu</w:t>
      </w:r>
      <w:r w:rsidR="00FB7AC5" w:rsidRPr="001140C5">
        <w:t xml:space="preserve"> musí byť min. </w:t>
      </w:r>
      <w:r w:rsidRPr="001140C5">
        <w:t>590t.</w:t>
      </w:r>
      <w:r w:rsidR="00F620F6" w:rsidRPr="001140C5">
        <w:t xml:space="preserve"> Sklad navrhnúť bez vrát, s tromi vstupnými otvormi rozmerov 10 x 10m tak, aby bolo možné inertný posypový materiál dovážať sklápacími návesovými vozidlami.</w:t>
      </w:r>
    </w:p>
    <w:p w14:paraId="4E0D337B" w14:textId="77777777" w:rsidR="00305137" w:rsidRPr="001140C5" w:rsidRDefault="00305137" w:rsidP="00E97F95">
      <w:pPr>
        <w:pStyle w:val="Nadpis3"/>
      </w:pPr>
      <w:bookmarkStart w:id="467" w:name="_Toc167276069"/>
      <w:r w:rsidRPr="001140C5">
        <w:t>331-38</w:t>
      </w:r>
      <w:r w:rsidRPr="001140C5">
        <w:tab/>
        <w:t>ČSPH</w:t>
      </w:r>
      <w:bookmarkEnd w:id="467"/>
    </w:p>
    <w:p w14:paraId="6B7CE1A7"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15D4AD7" w14:textId="77777777" w:rsidR="00BE7536" w:rsidRPr="001140C5" w:rsidRDefault="00BE7536" w:rsidP="001718C4">
      <w:pPr>
        <w:tabs>
          <w:tab w:val="left" w:pos="851"/>
        </w:tabs>
        <w:spacing w:after="0" w:line="240" w:lineRule="auto"/>
      </w:pPr>
      <w:r w:rsidRPr="001140C5">
        <w:t>Je potrebné dodržať požiadavky uvedené v TeŠp 05, kap. 7 a vo Zväzku 3, Časť 4, čl. 1.16.</w:t>
      </w:r>
    </w:p>
    <w:p w14:paraId="545BBD40" w14:textId="13418BE6" w:rsidR="004559F6" w:rsidRDefault="003B76B3" w:rsidP="001718C4">
      <w:pPr>
        <w:tabs>
          <w:tab w:val="left" w:pos="851"/>
        </w:tabs>
        <w:spacing w:after="0" w:line="240" w:lineRule="auto"/>
      </w:pPr>
      <w:r w:rsidRPr="001140C5">
        <w:t>Objednávateľ požaduje</w:t>
      </w:r>
      <w:r w:rsidR="00060DA9" w:rsidRPr="001140C5">
        <w:t xml:space="preserve"> skladovanie pohonných hmôt v podzemných skladovacích nádržiach s </w:t>
      </w:r>
      <w:r w:rsidRPr="001140C5">
        <w:t>nasledovn</w:t>
      </w:r>
      <w:r w:rsidR="00060DA9" w:rsidRPr="001140C5">
        <w:t>ými objemami</w:t>
      </w:r>
      <w:r w:rsidR="004559F6" w:rsidRPr="001140C5">
        <w:t>:</w:t>
      </w:r>
    </w:p>
    <w:p w14:paraId="54A0B0B3" w14:textId="77777777" w:rsidR="001718C4" w:rsidRPr="001140C5" w:rsidRDefault="001718C4" w:rsidP="001718C4">
      <w:pPr>
        <w:tabs>
          <w:tab w:val="left" w:pos="851"/>
        </w:tabs>
        <w:spacing w:after="0" w:line="240" w:lineRule="auto"/>
      </w:pPr>
    </w:p>
    <w:p w14:paraId="4FDC24D1" w14:textId="7B1263A0" w:rsidR="004559F6" w:rsidRPr="001140C5" w:rsidRDefault="00060DA9" w:rsidP="001718C4">
      <w:pPr>
        <w:pStyle w:val="Odsekzoznamu"/>
        <w:numPr>
          <w:ilvl w:val="0"/>
          <w:numId w:val="35"/>
        </w:numPr>
        <w:tabs>
          <w:tab w:val="left" w:pos="851"/>
        </w:tabs>
        <w:spacing w:after="0" w:line="240" w:lineRule="auto"/>
      </w:pPr>
      <w:r w:rsidRPr="001140C5">
        <w:t>l</w:t>
      </w:r>
      <w:r w:rsidR="004559F6" w:rsidRPr="001140C5">
        <w:t>etná nafta</w:t>
      </w:r>
      <w:r w:rsidRPr="001140C5">
        <w:t xml:space="preserve"> </w:t>
      </w:r>
      <w:r w:rsidR="003B76B3" w:rsidRPr="001140C5">
        <w:t>25m</w:t>
      </w:r>
      <w:r w:rsidR="003B76B3" w:rsidRPr="001140C5">
        <w:rPr>
          <w:vertAlign w:val="superscript"/>
        </w:rPr>
        <w:t>3</w:t>
      </w:r>
      <w:r w:rsidRPr="001140C5">
        <w:t>,</w:t>
      </w:r>
    </w:p>
    <w:p w14:paraId="78D789DC" w14:textId="693FA7DD" w:rsidR="004559F6" w:rsidRPr="001140C5" w:rsidRDefault="00060DA9" w:rsidP="001718C4">
      <w:pPr>
        <w:pStyle w:val="Odsekzoznamu"/>
        <w:numPr>
          <w:ilvl w:val="0"/>
          <w:numId w:val="35"/>
        </w:numPr>
        <w:tabs>
          <w:tab w:val="left" w:pos="851"/>
        </w:tabs>
        <w:spacing w:after="0" w:line="240" w:lineRule="auto"/>
      </w:pPr>
      <w:r w:rsidRPr="001140C5">
        <w:t>z</w:t>
      </w:r>
      <w:r w:rsidR="004559F6" w:rsidRPr="001140C5">
        <w:t>imná nafta</w:t>
      </w:r>
      <w:r w:rsidR="003B76B3" w:rsidRPr="001140C5">
        <w:t xml:space="preserve"> 25m</w:t>
      </w:r>
      <w:r w:rsidR="003B76B3" w:rsidRPr="001140C5">
        <w:rPr>
          <w:vertAlign w:val="superscript"/>
        </w:rPr>
        <w:t>3</w:t>
      </w:r>
      <w:r w:rsidRPr="001140C5">
        <w:t>,</w:t>
      </w:r>
    </w:p>
    <w:p w14:paraId="267BA7BF" w14:textId="170C26EC" w:rsidR="004559F6" w:rsidRDefault="006C7E9E" w:rsidP="001718C4">
      <w:pPr>
        <w:pStyle w:val="Odsekzoznamu"/>
        <w:numPr>
          <w:ilvl w:val="0"/>
          <w:numId w:val="35"/>
        </w:numPr>
        <w:tabs>
          <w:tab w:val="left" w:pos="851"/>
        </w:tabs>
        <w:spacing w:after="0" w:line="240" w:lineRule="auto"/>
      </w:pPr>
      <w:r w:rsidRPr="001140C5">
        <w:t>b</w:t>
      </w:r>
      <w:r w:rsidR="004559F6" w:rsidRPr="001140C5">
        <w:t>enzín</w:t>
      </w:r>
      <w:r w:rsidRPr="001140C5">
        <w:t xml:space="preserve"> </w:t>
      </w:r>
      <w:r w:rsidR="003B76B3" w:rsidRPr="001140C5">
        <w:t>10m</w:t>
      </w:r>
      <w:r w:rsidR="003B76B3" w:rsidRPr="001140C5">
        <w:rPr>
          <w:vertAlign w:val="superscript"/>
        </w:rPr>
        <w:t>3</w:t>
      </w:r>
      <w:r w:rsidRPr="001140C5">
        <w:t>.</w:t>
      </w:r>
    </w:p>
    <w:p w14:paraId="483DF41D" w14:textId="77777777" w:rsidR="001718C4" w:rsidRPr="001140C5" w:rsidRDefault="001718C4" w:rsidP="001718C4">
      <w:pPr>
        <w:pStyle w:val="Odsekzoznamu"/>
        <w:numPr>
          <w:ilvl w:val="0"/>
          <w:numId w:val="35"/>
        </w:numPr>
        <w:tabs>
          <w:tab w:val="left" w:pos="851"/>
        </w:tabs>
        <w:spacing w:after="0" w:line="240" w:lineRule="auto"/>
      </w:pPr>
    </w:p>
    <w:p w14:paraId="3606EECF" w14:textId="470EE3C8" w:rsidR="003B76B3" w:rsidRPr="001140C5" w:rsidRDefault="006C7E9E" w:rsidP="001718C4">
      <w:pPr>
        <w:tabs>
          <w:tab w:val="left" w:pos="851"/>
        </w:tabs>
        <w:spacing w:after="0" w:line="240" w:lineRule="auto"/>
      </w:pPr>
      <w:r w:rsidRPr="001140C5">
        <w:t>Objednávateľ požaduje h</w:t>
      </w:r>
      <w:r w:rsidR="003B76B3" w:rsidRPr="001140C5">
        <w:t>avarijn</w:t>
      </w:r>
      <w:r w:rsidRPr="001140C5">
        <w:t>ú</w:t>
      </w:r>
      <w:r w:rsidR="003B76B3" w:rsidRPr="001140C5">
        <w:t xml:space="preserve"> nádrž</w:t>
      </w:r>
      <w:r w:rsidRPr="001140C5">
        <w:t xml:space="preserve"> s objemom </w:t>
      </w:r>
      <w:r w:rsidR="003B76B3" w:rsidRPr="001140C5">
        <w:t>10m</w:t>
      </w:r>
      <w:r w:rsidR="003B76B3" w:rsidRPr="001140C5">
        <w:rPr>
          <w:vertAlign w:val="superscript"/>
        </w:rPr>
        <w:t>3</w:t>
      </w:r>
      <w:r w:rsidRPr="001140C5">
        <w:t>.</w:t>
      </w:r>
    </w:p>
    <w:p w14:paraId="74E69343" w14:textId="6831AA4D" w:rsidR="006C7E9E" w:rsidRPr="001140C5" w:rsidRDefault="006C7E9E" w:rsidP="001718C4">
      <w:pPr>
        <w:tabs>
          <w:tab w:val="left" w:pos="851"/>
        </w:tabs>
        <w:spacing w:after="0" w:line="240" w:lineRule="auto"/>
      </w:pPr>
      <w:r w:rsidRPr="001140C5">
        <w:t>Objednávateľ požaduje nádrž</w:t>
      </w:r>
      <w:r w:rsidR="004D01A2" w:rsidRPr="001140C5">
        <w:t xml:space="preserve"> na</w:t>
      </w:r>
      <w:r w:rsidRPr="001140C5">
        <w:t xml:space="preserve"> AD blue</w:t>
      </w:r>
      <w:r w:rsidR="004D01A2" w:rsidRPr="001140C5">
        <w:t xml:space="preserve"> s objemom </w:t>
      </w:r>
      <w:r w:rsidRPr="001140C5">
        <w:t>1m</w:t>
      </w:r>
      <w:r w:rsidRPr="001140C5">
        <w:rPr>
          <w:vertAlign w:val="superscript"/>
        </w:rPr>
        <w:t>3</w:t>
      </w:r>
      <w:r w:rsidR="004D01A2" w:rsidRPr="001140C5">
        <w:t>, ktorá musí byť navrhnutá mimo budov</w:t>
      </w:r>
      <w:r w:rsidR="00925725" w:rsidRPr="001140C5">
        <w:t xml:space="preserve"> (nesmie byť navrhnutá vo vnútorných priestoroch)</w:t>
      </w:r>
      <w:r w:rsidR="004D01A2" w:rsidRPr="001140C5">
        <w:t>.</w:t>
      </w:r>
    </w:p>
    <w:p w14:paraId="5AB6BBBF" w14:textId="0264739E" w:rsidR="00A129CC" w:rsidRPr="001140C5" w:rsidRDefault="00CC3639" w:rsidP="001718C4">
      <w:pPr>
        <w:tabs>
          <w:tab w:val="left" w:pos="851"/>
        </w:tabs>
        <w:spacing w:after="0" w:line="240" w:lineRule="auto"/>
      </w:pPr>
      <w:r w:rsidRPr="001140C5">
        <w:t xml:space="preserve">Zhotoviteľ musí </w:t>
      </w:r>
      <w:r w:rsidR="00C93AFC" w:rsidRPr="001140C5">
        <w:t>uvažovať s p</w:t>
      </w:r>
      <w:r w:rsidRPr="001140C5">
        <w:t>rejazdn</w:t>
      </w:r>
      <w:r w:rsidR="00C93AFC" w:rsidRPr="001140C5">
        <w:t>ou</w:t>
      </w:r>
      <w:r w:rsidRPr="001140C5">
        <w:t xml:space="preserve"> šírk</w:t>
      </w:r>
      <w:r w:rsidR="00C93AFC" w:rsidRPr="001140C5">
        <w:t xml:space="preserve">ou pre sypač </w:t>
      </w:r>
      <w:r w:rsidR="003742D7" w:rsidRPr="001140C5">
        <w:t xml:space="preserve">min. </w:t>
      </w:r>
      <w:r w:rsidRPr="001140C5">
        <w:t>5,4m</w:t>
      </w:r>
      <w:r w:rsidR="00C93AFC" w:rsidRPr="001140C5">
        <w:t xml:space="preserve"> a s p</w:t>
      </w:r>
      <w:r w:rsidRPr="001140C5">
        <w:t>rejazdn</w:t>
      </w:r>
      <w:r w:rsidR="003742D7" w:rsidRPr="001140C5">
        <w:t>ou</w:t>
      </w:r>
      <w:r w:rsidRPr="001140C5">
        <w:t xml:space="preserve"> výšk</w:t>
      </w:r>
      <w:r w:rsidR="003742D7" w:rsidRPr="001140C5">
        <w:t xml:space="preserve">ou </w:t>
      </w:r>
      <w:r w:rsidRPr="001140C5">
        <w:t>min. 4,3m.</w:t>
      </w:r>
    </w:p>
    <w:p w14:paraId="119384A1" w14:textId="0A28CFC8" w:rsidR="009A1FE5" w:rsidRPr="001140C5" w:rsidRDefault="006C7E9E" w:rsidP="001718C4">
      <w:pPr>
        <w:tabs>
          <w:tab w:val="left" w:pos="851"/>
        </w:tabs>
        <w:spacing w:before="240" w:after="240" w:line="240" w:lineRule="auto"/>
      </w:pPr>
      <w:r w:rsidRPr="001140C5">
        <w:t>Objednávateľ požaduje aj elektronické meranie výšky hladiny pohonných hmôt</w:t>
      </w:r>
      <w:r w:rsidR="00224FFF" w:rsidRPr="001140C5">
        <w:t>/AD blue</w:t>
      </w:r>
      <w:r w:rsidRPr="001140C5">
        <w:t xml:space="preserve"> v nád</w:t>
      </w:r>
      <w:r w:rsidR="001718C4">
        <w:t>ržiach s možnosťou upozornenia.</w:t>
      </w:r>
    </w:p>
    <w:p w14:paraId="6353CA49" w14:textId="77777777" w:rsidR="00305137" w:rsidRPr="001140C5" w:rsidRDefault="00305137" w:rsidP="00E97F95">
      <w:pPr>
        <w:pStyle w:val="Nadpis3"/>
      </w:pPr>
      <w:bookmarkStart w:id="468" w:name="_Toc167276070"/>
      <w:r w:rsidRPr="001140C5">
        <w:t>331-39</w:t>
      </w:r>
      <w:r w:rsidRPr="001140C5">
        <w:tab/>
        <w:t>Prístrešky</w:t>
      </w:r>
      <w:bookmarkEnd w:id="468"/>
    </w:p>
    <w:p w14:paraId="05DBD1B7" w14:textId="4AAEC639" w:rsidR="009A1FE5" w:rsidRPr="001140C5" w:rsidRDefault="00281DC6"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5D0904CA" w14:textId="77777777" w:rsidR="00305137" w:rsidRPr="001140C5" w:rsidRDefault="00305137" w:rsidP="00E97F95">
      <w:pPr>
        <w:pStyle w:val="Nadpis3"/>
      </w:pPr>
      <w:bookmarkStart w:id="469" w:name="_Toc167276071"/>
      <w:r w:rsidRPr="001140C5">
        <w:t>331-40</w:t>
      </w:r>
      <w:r w:rsidRPr="001140C5">
        <w:tab/>
        <w:t>Odpady a</w:t>
      </w:r>
      <w:r w:rsidR="009A1FE5" w:rsidRPr="001140C5">
        <w:t> </w:t>
      </w:r>
      <w:r w:rsidRPr="001140C5">
        <w:t>šrotovisko</w:t>
      </w:r>
      <w:bookmarkEnd w:id="469"/>
    </w:p>
    <w:p w14:paraId="7BEABE48" w14:textId="3B40ED8D" w:rsidR="009A1FE5" w:rsidRDefault="00281DC6"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w:t>
      </w:r>
      <w:r w:rsidR="001718C4">
        <w:t>dĺženia lehoty výstavby.</w:t>
      </w:r>
    </w:p>
    <w:p w14:paraId="44E61A81" w14:textId="77777777" w:rsidR="001718C4" w:rsidRPr="001140C5" w:rsidRDefault="001718C4" w:rsidP="001718C4">
      <w:pPr>
        <w:tabs>
          <w:tab w:val="left" w:pos="851"/>
        </w:tabs>
        <w:spacing w:after="48"/>
      </w:pPr>
    </w:p>
    <w:p w14:paraId="543C632B" w14:textId="39449FC8" w:rsidR="00F84FBD" w:rsidRPr="001140C5" w:rsidRDefault="00305137" w:rsidP="001718C4">
      <w:pPr>
        <w:pStyle w:val="Nadpis3"/>
      </w:pPr>
      <w:bookmarkStart w:id="470" w:name="_Toc167276072"/>
      <w:r w:rsidRPr="001140C5">
        <w:t>331-41</w:t>
      </w:r>
      <w:r w:rsidRPr="001140C5">
        <w:tab/>
        <w:t>Oplotenie</w:t>
      </w:r>
      <w:bookmarkEnd w:id="470"/>
    </w:p>
    <w:p w14:paraId="3D28998B" w14:textId="7191FE49" w:rsidR="001523DA" w:rsidRPr="001140C5" w:rsidRDefault="007161FA" w:rsidP="00EA677C">
      <w:pPr>
        <w:tabs>
          <w:tab w:val="left" w:pos="851"/>
        </w:tabs>
        <w:spacing w:before="240" w:after="240" w:line="240" w:lineRule="auto"/>
      </w:pPr>
      <w:r w:rsidRPr="001140C5">
        <w:rPr>
          <w:rFonts w:cstheme="minorHAnsi"/>
        </w:rPr>
        <w:t>Areál SSÚD musí byť kompletne oplotený a uzavretý, pričom oplotenie musí byť doplnené kamerovým dohľadom osadeným na stožiaroch.</w:t>
      </w:r>
      <w:r w:rsidR="00EA677C" w:rsidRPr="001140C5">
        <w:rPr>
          <w:rFonts w:cstheme="minorHAnsi"/>
        </w:rPr>
        <w:t xml:space="preserve"> Oplotenie </w:t>
      </w:r>
      <w:r w:rsidR="00D315B5" w:rsidRPr="001140C5">
        <w:rPr>
          <w:rFonts w:cstheme="minorHAnsi"/>
        </w:rPr>
        <w:t xml:space="preserve">musí byť navrhnuté </w:t>
      </w:r>
      <w:r w:rsidR="00EA677C" w:rsidRPr="001140C5">
        <w:rPr>
          <w:rFonts w:cstheme="minorHAnsi"/>
        </w:rPr>
        <w:t>na majetkov</w:t>
      </w:r>
      <w:r w:rsidR="00D315B5" w:rsidRPr="001140C5">
        <w:rPr>
          <w:rFonts w:cstheme="minorHAnsi"/>
        </w:rPr>
        <w:t>ej</w:t>
      </w:r>
      <w:r w:rsidR="00EA677C" w:rsidRPr="001140C5">
        <w:rPr>
          <w:rFonts w:cstheme="minorHAnsi"/>
        </w:rPr>
        <w:t xml:space="preserve"> hranic</w:t>
      </w:r>
      <w:r w:rsidR="00D315B5" w:rsidRPr="001140C5">
        <w:rPr>
          <w:rFonts w:cstheme="minorHAnsi"/>
        </w:rPr>
        <w:t>i</w:t>
      </w:r>
      <w:r w:rsidR="00EA677C" w:rsidRPr="001140C5">
        <w:rPr>
          <w:rFonts w:cstheme="minorHAnsi"/>
        </w:rPr>
        <w:t xml:space="preserve"> (t.</w:t>
      </w:r>
      <w:r w:rsidR="00201AC6" w:rsidRPr="001140C5">
        <w:rPr>
          <w:rFonts w:cstheme="minorHAnsi"/>
        </w:rPr>
        <w:t xml:space="preserve"> </w:t>
      </w:r>
      <w:r w:rsidR="00EA677C" w:rsidRPr="001140C5">
        <w:rPr>
          <w:rFonts w:cstheme="minorHAnsi"/>
        </w:rPr>
        <w:t>j. na hranicu trvalého záberu), odsadené od pätnej, resp. temennej čiary svahu min. o 0,60m tak, aby bol vytvorený pomocný cestný pozemok pre zabezpečenie prístupu personálu údržby.</w:t>
      </w:r>
    </w:p>
    <w:p w14:paraId="6279E35B" w14:textId="651307A1" w:rsidR="007161FA" w:rsidRPr="001140C5" w:rsidRDefault="007161FA" w:rsidP="00EA677C">
      <w:pPr>
        <w:tabs>
          <w:tab w:val="left" w:pos="851"/>
        </w:tabs>
        <w:spacing w:before="240" w:after="240" w:line="240" w:lineRule="auto"/>
        <w:rPr>
          <w:rFonts w:cstheme="minorHAnsi"/>
        </w:rPr>
      </w:pPr>
      <w:r w:rsidRPr="001140C5">
        <w:rPr>
          <w:rFonts w:cstheme="minorHAnsi"/>
        </w:rPr>
        <w:t>Vjazdy</w:t>
      </w:r>
      <w:r w:rsidR="00652279" w:rsidRPr="001140C5">
        <w:rPr>
          <w:rFonts w:cstheme="minorHAnsi"/>
        </w:rPr>
        <w:t>/výjazdy</w:t>
      </w:r>
      <w:r w:rsidRPr="001140C5">
        <w:rPr>
          <w:rFonts w:cstheme="minorHAnsi"/>
        </w:rPr>
        <w:t xml:space="preserve"> do</w:t>
      </w:r>
      <w:r w:rsidR="00652279" w:rsidRPr="001140C5">
        <w:rPr>
          <w:rFonts w:cstheme="minorHAnsi"/>
        </w:rPr>
        <w:t>/z</w:t>
      </w:r>
      <w:r w:rsidRPr="001140C5">
        <w:rPr>
          <w:rFonts w:cstheme="minorHAnsi"/>
        </w:rPr>
        <w:t xml:space="preserve"> areálu musia byť zabezpečené elektricky </w:t>
      </w:r>
      <w:r w:rsidR="00A05F52" w:rsidRPr="001140C5">
        <w:rPr>
          <w:rFonts w:cstheme="minorHAnsi"/>
        </w:rPr>
        <w:t xml:space="preserve">otvárateľnou </w:t>
      </w:r>
      <w:r w:rsidRPr="001140C5">
        <w:rPr>
          <w:rFonts w:cstheme="minorHAnsi"/>
        </w:rPr>
        <w:t>bránou a</w:t>
      </w:r>
      <w:r w:rsidR="00213156" w:rsidRPr="001140C5">
        <w:rPr>
          <w:rFonts w:cstheme="minorHAnsi"/>
        </w:rPr>
        <w:t> </w:t>
      </w:r>
      <w:r w:rsidRPr="001140C5">
        <w:rPr>
          <w:rFonts w:cstheme="minorHAnsi"/>
        </w:rPr>
        <w:t>rampou</w:t>
      </w:r>
      <w:r w:rsidR="00213156" w:rsidRPr="001140C5">
        <w:rPr>
          <w:rFonts w:cstheme="minorHAnsi"/>
        </w:rPr>
        <w:t xml:space="preserve"> vrátane dorozumievacieho zariadenia</w:t>
      </w:r>
      <w:r w:rsidRPr="001140C5">
        <w:rPr>
          <w:rFonts w:cstheme="minorHAnsi"/>
        </w:rPr>
        <w:t xml:space="preserve"> - ich otváranie musí byť možné na diaľkové ovládanie z vozidiel údržby a aj vrátnikom z priestoru vrátnice umiestnenej v prevádzkovej budove.</w:t>
      </w:r>
      <w:r w:rsidR="003932F5" w:rsidRPr="001140C5">
        <w:rPr>
          <w:rFonts w:cstheme="minorHAnsi"/>
        </w:rPr>
        <w:t xml:space="preserve"> Bráničky navrhnúť s elektrickým zámkom</w:t>
      </w:r>
      <w:r w:rsidR="00C8171D" w:rsidRPr="001140C5">
        <w:rPr>
          <w:rFonts w:cstheme="minorHAnsi"/>
        </w:rPr>
        <w:t xml:space="preserve"> a dorozumievacím zariadením</w:t>
      </w:r>
      <w:r w:rsidR="003932F5" w:rsidRPr="001140C5">
        <w:rPr>
          <w:rFonts w:cstheme="minorHAnsi"/>
        </w:rPr>
        <w:t>.</w:t>
      </w:r>
    </w:p>
    <w:p w14:paraId="7DBCC061" w14:textId="5AAB9A79" w:rsidR="006417B6" w:rsidRPr="001140C5" w:rsidRDefault="006417B6" w:rsidP="00EA677C">
      <w:pPr>
        <w:tabs>
          <w:tab w:val="left" w:pos="851"/>
        </w:tabs>
        <w:spacing w:before="240" w:after="240" w:line="240" w:lineRule="auto"/>
        <w:rPr>
          <w:rFonts w:cstheme="minorHAnsi"/>
        </w:rPr>
      </w:pPr>
      <w:r w:rsidRPr="001140C5">
        <w:rPr>
          <w:rFonts w:cstheme="minorHAnsi"/>
        </w:rPr>
        <w:lastRenderedPageBreak/>
        <w:t xml:space="preserve">Oplotenie </w:t>
      </w:r>
      <w:r w:rsidR="000413F8" w:rsidRPr="001140C5">
        <w:rPr>
          <w:rFonts w:cstheme="minorHAnsi"/>
        </w:rPr>
        <w:t>navrhn</w:t>
      </w:r>
      <w:r w:rsidR="006353D8" w:rsidRPr="001140C5">
        <w:rPr>
          <w:rFonts w:cstheme="minorHAnsi"/>
        </w:rPr>
        <w:t>úť</w:t>
      </w:r>
      <w:r w:rsidR="00201AC6" w:rsidRPr="001140C5">
        <w:rPr>
          <w:rFonts w:cstheme="minorHAnsi"/>
        </w:rPr>
        <w:t xml:space="preserve"> </w:t>
      </w:r>
      <w:r w:rsidRPr="001140C5">
        <w:rPr>
          <w:rFonts w:cstheme="minorHAnsi"/>
        </w:rPr>
        <w:t>ako ucelený systém - pozinkované (pletivo vrátane stĺpikov</w:t>
      </w:r>
      <w:r w:rsidR="000413F8" w:rsidRPr="001140C5">
        <w:rPr>
          <w:rFonts w:cstheme="minorHAnsi"/>
        </w:rPr>
        <w:t xml:space="preserve"> </w:t>
      </w:r>
      <w:r w:rsidRPr="001140C5">
        <w:rPr>
          <w:rFonts w:cstheme="minorHAnsi"/>
        </w:rPr>
        <w:t>oplotenia</w:t>
      </w:r>
      <w:r w:rsidR="000413F8" w:rsidRPr="001140C5">
        <w:rPr>
          <w:rFonts w:cstheme="minorHAnsi"/>
        </w:rPr>
        <w:t>, vzpier</w:t>
      </w:r>
      <w:r w:rsidR="00076542" w:rsidRPr="001140C5">
        <w:rPr>
          <w:rFonts w:cstheme="minorHAnsi"/>
        </w:rPr>
        <w:t xml:space="preserve"> stĺpikov</w:t>
      </w:r>
      <w:r w:rsidR="00201AC6" w:rsidRPr="001140C5">
        <w:rPr>
          <w:rFonts w:cstheme="minorHAnsi"/>
        </w:rPr>
        <w:t>, napínacích a viazacích drôtov,</w:t>
      </w:r>
      <w:r w:rsidR="000413F8" w:rsidRPr="001140C5">
        <w:rPr>
          <w:rFonts w:cstheme="minorHAnsi"/>
        </w:rPr>
        <w:t xml:space="preserve"> napinákov, </w:t>
      </w:r>
      <w:r w:rsidR="00201AC6" w:rsidRPr="001140C5">
        <w:rPr>
          <w:rFonts w:cstheme="minorHAnsi"/>
        </w:rPr>
        <w:t>bránok/brán</w:t>
      </w:r>
      <w:r w:rsidRPr="001140C5">
        <w:rPr>
          <w:rFonts w:cstheme="minorHAnsi"/>
        </w:rPr>
        <w:t>).</w:t>
      </w:r>
      <w:r w:rsidR="00201AC6" w:rsidRPr="001140C5">
        <w:rPr>
          <w:rFonts w:cstheme="minorHAnsi"/>
        </w:rPr>
        <w:t xml:space="preserve"> Úroveň pozinkovania musí byť min. 240g/m</w:t>
      </w:r>
      <w:r w:rsidR="00201AC6" w:rsidRPr="001140C5">
        <w:rPr>
          <w:rFonts w:cstheme="minorHAnsi"/>
          <w:vertAlign w:val="superscript"/>
        </w:rPr>
        <w:t>2</w:t>
      </w:r>
      <w:r w:rsidR="00201AC6" w:rsidRPr="001140C5">
        <w:rPr>
          <w:rFonts w:cstheme="minorHAnsi"/>
        </w:rPr>
        <w:t>. Brány a bránky musia mať okrem pozinkovania aj protikorózny náter (odtieň</w:t>
      </w:r>
      <w:r w:rsidR="002642C6" w:rsidRPr="001140C5">
        <w:rPr>
          <w:rFonts w:cstheme="minorHAnsi"/>
        </w:rPr>
        <w:t xml:space="preserve"> vrchného náteru </w:t>
      </w:r>
      <w:r w:rsidR="00201AC6" w:rsidRPr="001140C5">
        <w:rPr>
          <w:rFonts w:cstheme="minorHAnsi"/>
        </w:rPr>
        <w:t>v súlade s Korporátnym dizajn manuálom).</w:t>
      </w:r>
    </w:p>
    <w:p w14:paraId="67DA95A8" w14:textId="46B63501" w:rsidR="00827C73" w:rsidRPr="001140C5" w:rsidRDefault="00827C73" w:rsidP="006E41E3">
      <w:pPr>
        <w:tabs>
          <w:tab w:val="left" w:pos="851"/>
        </w:tabs>
        <w:spacing w:before="240" w:after="240" w:line="240" w:lineRule="auto"/>
        <w:rPr>
          <w:rFonts w:cstheme="minorHAnsi"/>
        </w:rPr>
      </w:pPr>
      <w:r w:rsidRPr="001140C5">
        <w:rPr>
          <w:rFonts w:cstheme="minorHAnsi"/>
        </w:rPr>
        <w:t xml:space="preserve">Oplotenie </w:t>
      </w:r>
      <w:r w:rsidR="00F147A9" w:rsidRPr="001140C5">
        <w:rPr>
          <w:rFonts w:cstheme="minorHAnsi"/>
        </w:rPr>
        <w:t>navrhn</w:t>
      </w:r>
      <w:r w:rsidR="006353D8" w:rsidRPr="001140C5">
        <w:rPr>
          <w:rFonts w:cstheme="minorHAnsi"/>
        </w:rPr>
        <w:t>úť</w:t>
      </w:r>
      <w:r w:rsidR="00F147A9" w:rsidRPr="001140C5">
        <w:rPr>
          <w:rFonts w:cstheme="minorHAnsi"/>
        </w:rPr>
        <w:t xml:space="preserve"> </w:t>
      </w:r>
      <w:r w:rsidRPr="001140C5">
        <w:rPr>
          <w:rFonts w:cstheme="minorHAnsi"/>
        </w:rPr>
        <w:t xml:space="preserve">v minimálnej výške </w:t>
      </w:r>
      <w:r w:rsidR="00201AC6" w:rsidRPr="001140C5">
        <w:rPr>
          <w:rFonts w:cstheme="minorHAnsi"/>
        </w:rPr>
        <w:t xml:space="preserve">2,0m nad terénom a </w:t>
      </w:r>
      <w:r w:rsidRPr="001140C5">
        <w:rPr>
          <w:rFonts w:cstheme="minorHAnsi"/>
        </w:rPr>
        <w:t>so zapustením pletiva min. 200mm pod úroveň okolitého terénu (aj v mieste založenia do betónových pätiek, ale bez jeho zabetónovania).</w:t>
      </w:r>
      <w:r w:rsidR="00E26D59" w:rsidRPr="001140C5">
        <w:rPr>
          <w:rFonts w:cstheme="minorHAnsi"/>
        </w:rPr>
        <w:t xml:space="preserve"> </w:t>
      </w:r>
      <w:r w:rsidR="006E41E3" w:rsidRPr="001140C5">
        <w:rPr>
          <w:rFonts w:cstheme="minorHAnsi"/>
        </w:rPr>
        <w:t xml:space="preserve">V mieste osadenia oplotenia na rímsu oporného múra </w:t>
      </w:r>
      <w:r w:rsidR="00F673BD" w:rsidRPr="001140C5">
        <w:rPr>
          <w:rFonts w:cstheme="minorHAnsi"/>
        </w:rPr>
        <w:t xml:space="preserve">musia byť </w:t>
      </w:r>
      <w:r w:rsidR="006E41E3" w:rsidRPr="001140C5">
        <w:rPr>
          <w:rFonts w:cstheme="minorHAnsi"/>
        </w:rPr>
        <w:t xml:space="preserve">stĺpiky opatrené kotviacou platňou a kotvené do rímsy pomocou </w:t>
      </w:r>
      <w:r w:rsidR="00F673BD" w:rsidRPr="001140C5">
        <w:rPr>
          <w:rFonts w:cstheme="minorHAnsi"/>
        </w:rPr>
        <w:t xml:space="preserve">chemických </w:t>
      </w:r>
      <w:r w:rsidR="006E41E3" w:rsidRPr="001140C5">
        <w:rPr>
          <w:rFonts w:cstheme="minorHAnsi"/>
        </w:rPr>
        <w:t>kotiev.</w:t>
      </w:r>
    </w:p>
    <w:p w14:paraId="47AC3522" w14:textId="7F369E77" w:rsidR="00827C73" w:rsidRPr="001140C5" w:rsidRDefault="00827C73" w:rsidP="00EA677C">
      <w:pPr>
        <w:tabs>
          <w:tab w:val="left" w:pos="851"/>
        </w:tabs>
        <w:spacing w:before="240" w:after="240" w:line="240" w:lineRule="auto"/>
        <w:rPr>
          <w:rFonts w:cstheme="minorHAnsi"/>
        </w:rPr>
      </w:pPr>
      <w:r w:rsidRPr="001140C5">
        <w:rPr>
          <w:rFonts w:cstheme="minorHAnsi"/>
        </w:rPr>
        <w:t>Pre oplotenie navrhn</w:t>
      </w:r>
      <w:r w:rsidR="00F147A9" w:rsidRPr="001140C5">
        <w:rPr>
          <w:rFonts w:cstheme="minorHAnsi"/>
        </w:rPr>
        <w:t>úť</w:t>
      </w:r>
      <w:r w:rsidRPr="001140C5">
        <w:rPr>
          <w:rFonts w:cstheme="minorHAnsi"/>
        </w:rPr>
        <w:t xml:space="preserve"> </w:t>
      </w:r>
      <w:r w:rsidR="0034230F" w:rsidRPr="001140C5">
        <w:rPr>
          <w:rFonts w:cstheme="minorHAnsi"/>
        </w:rPr>
        <w:t>štvorhranné</w:t>
      </w:r>
      <w:r w:rsidR="00B4689C" w:rsidRPr="001140C5">
        <w:rPr>
          <w:rFonts w:cstheme="minorHAnsi"/>
        </w:rPr>
        <w:t xml:space="preserve"> pletivo </w:t>
      </w:r>
      <w:r w:rsidRPr="001140C5">
        <w:rPr>
          <w:rFonts w:cstheme="minorHAnsi"/>
        </w:rPr>
        <w:t xml:space="preserve">s priemerom drôtu min. </w:t>
      </w:r>
      <w:r w:rsidR="0034230F" w:rsidRPr="001140C5">
        <w:rPr>
          <w:rFonts w:cstheme="minorHAnsi"/>
        </w:rPr>
        <w:t>2</w:t>
      </w:r>
      <w:r w:rsidRPr="001140C5">
        <w:rPr>
          <w:rFonts w:cstheme="minorHAnsi"/>
        </w:rPr>
        <w:t>,8mm,</w:t>
      </w:r>
      <w:r w:rsidR="00D33ED0" w:rsidRPr="001140C5">
        <w:rPr>
          <w:rFonts w:cstheme="minorHAnsi"/>
        </w:rPr>
        <w:t xml:space="preserve"> okom 50/50mm, </w:t>
      </w:r>
      <w:r w:rsidRPr="001140C5">
        <w:rPr>
          <w:rFonts w:cstheme="minorHAnsi"/>
        </w:rPr>
        <w:t xml:space="preserve">s pozinkovanou povrchovou úpravou. Poplastované pletivo </w:t>
      </w:r>
      <w:r w:rsidR="00683578" w:rsidRPr="001140C5">
        <w:rPr>
          <w:rFonts w:cstheme="minorHAnsi"/>
        </w:rPr>
        <w:t>nie je prípustné</w:t>
      </w:r>
      <w:r w:rsidRPr="001140C5">
        <w:rPr>
          <w:rFonts w:cstheme="minorHAnsi"/>
        </w:rPr>
        <w:t>.</w:t>
      </w:r>
    </w:p>
    <w:p w14:paraId="45697CBA" w14:textId="403262EE" w:rsidR="00201AC6" w:rsidRPr="001140C5" w:rsidRDefault="00827C73" w:rsidP="00201AC6">
      <w:pPr>
        <w:tabs>
          <w:tab w:val="left" w:pos="851"/>
        </w:tabs>
        <w:spacing w:before="240" w:after="240" w:line="240" w:lineRule="auto"/>
        <w:rPr>
          <w:rFonts w:cstheme="minorHAnsi"/>
        </w:rPr>
      </w:pPr>
      <w:r w:rsidRPr="001140C5">
        <w:rPr>
          <w:rFonts w:cstheme="minorHAnsi"/>
        </w:rPr>
        <w:t xml:space="preserve">Pletivo musí byť pripevnené na </w:t>
      </w:r>
      <w:r w:rsidR="00201AC6" w:rsidRPr="001140C5">
        <w:rPr>
          <w:rFonts w:cstheme="minorHAnsi"/>
        </w:rPr>
        <w:t>štyroch</w:t>
      </w:r>
      <w:r w:rsidRPr="001140C5">
        <w:rPr>
          <w:rFonts w:cstheme="minorHAnsi"/>
        </w:rPr>
        <w:t xml:space="preserve"> súbežných napínacích drôtoch s pozinkovanou povrchovou úpravou, s priemerom min. 3 mm.</w:t>
      </w:r>
      <w:r w:rsidR="00201AC6" w:rsidRPr="001140C5">
        <w:rPr>
          <w:rFonts w:cstheme="minorHAnsi"/>
        </w:rPr>
        <w:t xml:space="preserve"> Napínacie drôty musia byť napnuté prostredníctvom pozinkovaných napinákov.</w:t>
      </w:r>
    </w:p>
    <w:p w14:paraId="0E7FB49D" w14:textId="15B6C2D9" w:rsidR="00827C73" w:rsidRPr="001140C5" w:rsidRDefault="00EA677C" w:rsidP="00EA677C">
      <w:pPr>
        <w:tabs>
          <w:tab w:val="left" w:pos="851"/>
        </w:tabs>
        <w:spacing w:before="240" w:after="240" w:line="240" w:lineRule="auto"/>
        <w:rPr>
          <w:rFonts w:cstheme="minorHAnsi"/>
        </w:rPr>
      </w:pPr>
      <w:r w:rsidRPr="001140C5">
        <w:rPr>
          <w:rFonts w:cstheme="minorHAnsi"/>
        </w:rPr>
        <w:t>S</w:t>
      </w:r>
      <w:r w:rsidR="00827C73" w:rsidRPr="001140C5">
        <w:rPr>
          <w:rFonts w:cstheme="minorHAnsi"/>
        </w:rPr>
        <w:t xml:space="preserve">tĺpiky </w:t>
      </w:r>
      <w:r w:rsidR="00B4689C" w:rsidRPr="001140C5">
        <w:rPr>
          <w:rFonts w:cstheme="minorHAnsi"/>
        </w:rPr>
        <w:t>n</w:t>
      </w:r>
      <w:r w:rsidR="00827C73" w:rsidRPr="001140C5">
        <w:rPr>
          <w:rFonts w:cstheme="minorHAnsi"/>
        </w:rPr>
        <w:t>avrh</w:t>
      </w:r>
      <w:r w:rsidR="00B4689C" w:rsidRPr="001140C5">
        <w:rPr>
          <w:rFonts w:cstheme="minorHAnsi"/>
        </w:rPr>
        <w:t>núť</w:t>
      </w:r>
      <w:r w:rsidR="00827C73" w:rsidRPr="001140C5">
        <w:rPr>
          <w:rFonts w:cstheme="minorHAnsi"/>
        </w:rPr>
        <w:t xml:space="preserve"> oceľové, v pozinkovanej povrchovej úprave, ukončené plastovými krytkami odolnými voči UV žiareniu. V prípade potreby dodatočného mechanického zásahu do oceľových pozinkovaných stĺpikov (napr. dovŕtanie otvorov pre napínací drôt v miestach zlomov oplotenia) je potrebné dodatočné otvory opatriť zinkovým antikoróznym náterom (podiel zinku min. 90% v suchom nátere).</w:t>
      </w:r>
    </w:p>
    <w:p w14:paraId="5440AED8" w14:textId="084C5D70" w:rsidR="00827C73" w:rsidRPr="001140C5" w:rsidRDefault="00827C73" w:rsidP="00EA677C">
      <w:pPr>
        <w:tabs>
          <w:tab w:val="left" w:pos="851"/>
        </w:tabs>
        <w:spacing w:before="240" w:after="240" w:line="240" w:lineRule="auto"/>
        <w:rPr>
          <w:rFonts w:cstheme="minorHAnsi"/>
        </w:rPr>
      </w:pPr>
      <w:r w:rsidRPr="001140C5">
        <w:rPr>
          <w:rFonts w:cstheme="minorHAnsi"/>
        </w:rPr>
        <w:t>Stĺpiky oplotenia navrhnú</w:t>
      </w:r>
      <w:r w:rsidR="006353D8" w:rsidRPr="001140C5">
        <w:rPr>
          <w:rFonts w:cstheme="minorHAnsi"/>
        </w:rPr>
        <w:t>ť</w:t>
      </w:r>
      <w:r w:rsidRPr="001140C5">
        <w:rPr>
          <w:rFonts w:cstheme="minorHAnsi"/>
        </w:rPr>
        <w:t xml:space="preserve"> so založením do betónových pätiek rozmerov min. 0,50x0,50/hĺbky min. 0,80m, alt. ø0,50m/hĺbky min. 0,80m (t.</w:t>
      </w:r>
      <w:r w:rsidR="009F3A05" w:rsidRPr="001140C5">
        <w:rPr>
          <w:rFonts w:cstheme="minorHAnsi"/>
        </w:rPr>
        <w:t xml:space="preserve"> </w:t>
      </w:r>
      <w:r w:rsidRPr="001140C5">
        <w:rPr>
          <w:rFonts w:cstheme="minorHAnsi"/>
        </w:rPr>
        <w:t xml:space="preserve">j. 1,00m od upraveného terénu vzhľadom na požiadavku zapustenia pletiva 0,20m aj v mieste založenia betónových pätiek). Osadenie stĺpikov iba do zeminy (napr. zabaranením) </w:t>
      </w:r>
      <w:r w:rsidR="009F3A05" w:rsidRPr="001140C5">
        <w:rPr>
          <w:rFonts w:cstheme="minorHAnsi"/>
        </w:rPr>
        <w:t>nie je prípustné</w:t>
      </w:r>
      <w:r w:rsidRPr="001140C5">
        <w:rPr>
          <w:rFonts w:cstheme="minorHAnsi"/>
        </w:rPr>
        <w:t>. Betón pre betónové pätky navrhn</w:t>
      </w:r>
      <w:r w:rsidR="009F3A05" w:rsidRPr="001140C5">
        <w:rPr>
          <w:rFonts w:cstheme="minorHAnsi"/>
        </w:rPr>
        <w:t>úť</w:t>
      </w:r>
      <w:r w:rsidRPr="001140C5">
        <w:rPr>
          <w:rFonts w:cstheme="minorHAnsi"/>
        </w:rPr>
        <w:t xml:space="preserve"> pre stupne vplyvu prostredia XF2 a X0, min. pevnostná trieda betónu C25/30.</w:t>
      </w:r>
    </w:p>
    <w:p w14:paraId="2BB54B27" w14:textId="71FD0BF6" w:rsidR="009A1FE5" w:rsidRPr="001718C4" w:rsidRDefault="00827C73" w:rsidP="001718C4">
      <w:pPr>
        <w:tabs>
          <w:tab w:val="left" w:pos="851"/>
        </w:tabs>
        <w:spacing w:before="240" w:after="240" w:line="240" w:lineRule="auto"/>
        <w:rPr>
          <w:rFonts w:cstheme="minorHAnsi"/>
        </w:rPr>
      </w:pPr>
      <w:r w:rsidRPr="001140C5">
        <w:rPr>
          <w:rFonts w:cstheme="minorHAnsi"/>
        </w:rPr>
        <w:t xml:space="preserve">V prípade, že oplotenie križuje priekopu, je potrebné navrhnúť opatrenie proti vniknutiu zveri do </w:t>
      </w:r>
      <w:r w:rsidR="00EA677C" w:rsidRPr="001140C5">
        <w:rPr>
          <w:rFonts w:cstheme="minorHAnsi"/>
        </w:rPr>
        <w:t>areálu SSÚD</w:t>
      </w:r>
      <w:r w:rsidRPr="001140C5">
        <w:rPr>
          <w:rFonts w:cstheme="minorHAnsi"/>
        </w:rPr>
        <w:t xml:space="preserve"> (napr. na oceľový profil privariť oceľový prvok s mriežk</w:t>
      </w:r>
      <w:r w:rsidR="00D33ED0" w:rsidRPr="001140C5">
        <w:rPr>
          <w:rFonts w:cstheme="minorHAnsi"/>
        </w:rPr>
        <w:t xml:space="preserve">ami, s veľkosťou ôk totožnými so štvorhranným </w:t>
      </w:r>
      <w:r w:rsidRPr="001140C5">
        <w:rPr>
          <w:rFonts w:cstheme="minorHAnsi"/>
        </w:rPr>
        <w:t xml:space="preserve">pletivom - tvar a rozmery prispôsobiť skutkovému stavu na stavbe; celý systém opatriť protikoróznym náterom a priskrutkovať prostredníctvom oceľového profilu k stĺpom oplotenia). Návrh musí byť odsúhlasený </w:t>
      </w:r>
      <w:r w:rsidR="0034230F" w:rsidRPr="001140C5">
        <w:rPr>
          <w:rFonts w:cstheme="minorHAnsi"/>
        </w:rPr>
        <w:t>budúcim správcom.</w:t>
      </w:r>
    </w:p>
    <w:p w14:paraId="6510EB89" w14:textId="77777777" w:rsidR="00305137" w:rsidRPr="001140C5" w:rsidRDefault="00305137" w:rsidP="00E97F95">
      <w:pPr>
        <w:pStyle w:val="Nadpis3"/>
      </w:pPr>
      <w:bookmarkStart w:id="471" w:name="_Toc167276073"/>
      <w:r w:rsidRPr="001140C5">
        <w:t>331-51</w:t>
      </w:r>
      <w:r w:rsidRPr="001140C5">
        <w:tab/>
        <w:t>Vonkajšia kanalizácia dažďová</w:t>
      </w:r>
      <w:bookmarkEnd w:id="471"/>
    </w:p>
    <w:p w14:paraId="57AEA1D6" w14:textId="1360437C" w:rsidR="009A1FE5" w:rsidRDefault="00281DC6" w:rsidP="001718C4">
      <w:pPr>
        <w:tabs>
          <w:tab w:val="left" w:pos="851"/>
        </w:tabs>
        <w:spacing w:after="48"/>
      </w:pPr>
      <w:r w:rsidRPr="001140C5">
        <w:t xml:space="preserve">DSP poskytnutá vo Zväzku 5 nie je záväzná, musí byť zachovaný účel a spôsob využitia objektu. Ak bude DSP akceptovaná Zhotoviteľom, stáva sa záväznou so zohľadnením ustanovení Zväzku 3, časť 1, čl. 2.2 Normy a technické predpisy a to bez navýšenia ceny diela </w:t>
      </w:r>
      <w:r w:rsidR="001718C4">
        <w:t>a predĺženia lehoty výstavby.</w:t>
      </w:r>
    </w:p>
    <w:p w14:paraId="61837564" w14:textId="77777777" w:rsidR="00305137" w:rsidRPr="001140C5" w:rsidRDefault="00305137" w:rsidP="00E97F95">
      <w:pPr>
        <w:pStyle w:val="Nadpis3"/>
      </w:pPr>
      <w:bookmarkStart w:id="472" w:name="_Toc167276074"/>
      <w:r w:rsidRPr="001140C5">
        <w:t>331-52</w:t>
      </w:r>
      <w:r w:rsidRPr="001140C5">
        <w:tab/>
        <w:t>Vonkajšia kanalizácia splašková</w:t>
      </w:r>
      <w:bookmarkEnd w:id="472"/>
    </w:p>
    <w:p w14:paraId="0B3B77B1"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E407F70" w14:textId="77777777" w:rsidR="00305137" w:rsidRPr="001140C5" w:rsidRDefault="00305137" w:rsidP="00E97F95">
      <w:pPr>
        <w:pStyle w:val="Nadpis3"/>
      </w:pPr>
      <w:bookmarkStart w:id="473" w:name="_Toc167276075"/>
      <w:r w:rsidRPr="001140C5">
        <w:t>331-53</w:t>
      </w:r>
      <w:r w:rsidRPr="001140C5">
        <w:tab/>
        <w:t>Vonkajší vodovod pitný</w:t>
      </w:r>
      <w:bookmarkEnd w:id="473"/>
    </w:p>
    <w:p w14:paraId="6B65E3F2"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1F63E7B" w14:textId="77777777" w:rsidR="009A1FE5" w:rsidRPr="001140C5" w:rsidRDefault="009A1FE5" w:rsidP="009A1FE5">
      <w:pPr>
        <w:rPr>
          <w:lang w:eastAsia="sk-SK"/>
        </w:rPr>
      </w:pPr>
    </w:p>
    <w:p w14:paraId="4EC7C18F" w14:textId="77777777" w:rsidR="00305137" w:rsidRPr="001140C5" w:rsidRDefault="00305137" w:rsidP="00E97F95">
      <w:pPr>
        <w:pStyle w:val="Nadpis3"/>
      </w:pPr>
      <w:bookmarkStart w:id="474" w:name="_Toc167276076"/>
      <w:r w:rsidRPr="001140C5">
        <w:lastRenderedPageBreak/>
        <w:t>331-54</w:t>
      </w:r>
      <w:r w:rsidRPr="001140C5">
        <w:tab/>
        <w:t>Vonkajší vodovod úžitkový a</w:t>
      </w:r>
      <w:r w:rsidR="009A1FE5" w:rsidRPr="001140C5">
        <w:t> </w:t>
      </w:r>
      <w:r w:rsidRPr="001140C5">
        <w:t>požiarny</w:t>
      </w:r>
      <w:bookmarkEnd w:id="474"/>
    </w:p>
    <w:p w14:paraId="605972B9"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2931300" w14:textId="09D4DF43" w:rsidR="00AC4DBA" w:rsidRPr="001140C5" w:rsidRDefault="00AC4DBA" w:rsidP="00AC4DBA">
      <w:pPr>
        <w:pStyle w:val="Odsekzoznamu"/>
        <w:numPr>
          <w:ilvl w:val="0"/>
          <w:numId w:val="37"/>
        </w:numPr>
      </w:pPr>
      <w:r w:rsidRPr="001140C5">
        <w:t>Poklop na požiarnej nádrži navrhnúť z kompozitu, s príslušnou odolnosťou a triedou zaťaženia.</w:t>
      </w:r>
    </w:p>
    <w:p w14:paraId="787A7CA5" w14:textId="77777777" w:rsidR="00305137" w:rsidRPr="001140C5" w:rsidRDefault="00305137" w:rsidP="00E97F95">
      <w:pPr>
        <w:pStyle w:val="Nadpis3"/>
      </w:pPr>
      <w:bookmarkStart w:id="475" w:name="_Toc167276077"/>
      <w:r w:rsidRPr="001140C5">
        <w:t>331-55</w:t>
      </w:r>
      <w:r w:rsidRPr="001140C5">
        <w:tab/>
        <w:t>Kanalizačná prípojka</w:t>
      </w:r>
      <w:bookmarkEnd w:id="475"/>
    </w:p>
    <w:p w14:paraId="0E0CB570"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43F251B" w14:textId="77777777" w:rsidR="00305137" w:rsidRPr="001140C5" w:rsidRDefault="00305137" w:rsidP="00E97F95">
      <w:pPr>
        <w:pStyle w:val="Nadpis3"/>
      </w:pPr>
      <w:bookmarkStart w:id="476" w:name="_Toc167276078"/>
      <w:r w:rsidRPr="001140C5">
        <w:t>331-56</w:t>
      </w:r>
      <w:r w:rsidRPr="001140C5">
        <w:tab/>
        <w:t>Vodovodná prípojka pre SSÚD</w:t>
      </w:r>
      <w:bookmarkEnd w:id="476"/>
    </w:p>
    <w:p w14:paraId="457F5A9E"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1C4491F" w14:textId="393C53EC" w:rsidR="00AC4DBA" w:rsidRPr="001140C5" w:rsidRDefault="00AC4DBA" w:rsidP="00AC4DBA">
      <w:pPr>
        <w:pStyle w:val="Odsekzoznamu"/>
        <w:numPr>
          <w:ilvl w:val="0"/>
          <w:numId w:val="37"/>
        </w:numPr>
      </w:pPr>
      <w:r w:rsidRPr="001140C5">
        <w:t>Poklop na vodomernej šachte navrhnúť z kompozitu, s príslušnou odolnosťou a triedou zaťaženia.</w:t>
      </w:r>
    </w:p>
    <w:p w14:paraId="30336CC8" w14:textId="77777777" w:rsidR="00305137" w:rsidRPr="001140C5" w:rsidRDefault="00305137" w:rsidP="00E97F95">
      <w:pPr>
        <w:pStyle w:val="Nadpis3"/>
      </w:pPr>
      <w:bookmarkStart w:id="477" w:name="_Toc167276079"/>
      <w:r w:rsidRPr="001140C5">
        <w:t>331-60</w:t>
      </w:r>
      <w:r w:rsidRPr="001140C5">
        <w:tab/>
        <w:t>Prípojka NN pre DOPZ</w:t>
      </w:r>
      <w:bookmarkEnd w:id="477"/>
    </w:p>
    <w:p w14:paraId="3FE0EEBA"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92DE61B" w14:textId="77777777" w:rsidR="00305137" w:rsidRPr="001140C5" w:rsidRDefault="00305137" w:rsidP="00E97F95">
      <w:pPr>
        <w:pStyle w:val="Nadpis3"/>
      </w:pPr>
      <w:bookmarkStart w:id="478" w:name="_Toc167276080"/>
      <w:r w:rsidRPr="001140C5">
        <w:t>331-61</w:t>
      </w:r>
      <w:r w:rsidRPr="001140C5">
        <w:tab/>
        <w:t>Vonkajšie silnoprúdové rozvody</w:t>
      </w:r>
      <w:bookmarkEnd w:id="478"/>
    </w:p>
    <w:p w14:paraId="50E188ED"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F692781" w14:textId="77777777" w:rsidR="00305137" w:rsidRPr="001140C5" w:rsidRDefault="00305137" w:rsidP="00E97F95">
      <w:pPr>
        <w:pStyle w:val="Nadpis3"/>
      </w:pPr>
      <w:bookmarkStart w:id="479" w:name="_Toc167276081"/>
      <w:r w:rsidRPr="001140C5">
        <w:t>331-62</w:t>
      </w:r>
      <w:r w:rsidRPr="001140C5">
        <w:tab/>
        <w:t>Vonkajšie osvetlenie</w:t>
      </w:r>
      <w:bookmarkEnd w:id="479"/>
    </w:p>
    <w:p w14:paraId="101D4FE4"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423918E" w14:textId="77777777" w:rsidR="00305137" w:rsidRPr="001140C5" w:rsidRDefault="00305137" w:rsidP="00E97F95">
      <w:pPr>
        <w:pStyle w:val="Nadpis3"/>
      </w:pPr>
      <w:bookmarkStart w:id="480" w:name="_Toc167276082"/>
      <w:r w:rsidRPr="001140C5">
        <w:t>331-63</w:t>
      </w:r>
      <w:r w:rsidRPr="001140C5">
        <w:tab/>
        <w:t>Trafostanica</w:t>
      </w:r>
      <w:bookmarkEnd w:id="480"/>
    </w:p>
    <w:p w14:paraId="2393C151"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7AC073E" w14:textId="77777777" w:rsidR="008A73F9" w:rsidRPr="001140C5" w:rsidRDefault="008A73F9" w:rsidP="008A73F9">
      <w:pPr>
        <w:tabs>
          <w:tab w:val="left" w:pos="851"/>
        </w:tabs>
        <w:spacing w:before="240" w:after="240" w:line="240" w:lineRule="auto"/>
      </w:pPr>
      <w:r w:rsidRPr="001140C5">
        <w:t>Je potrebné dodržať požiadavky uvedené vo Zväzku 3, Časť 4, čl. 1.16 - Požiadavky na elektromobilitu.</w:t>
      </w:r>
    </w:p>
    <w:p w14:paraId="2678B697" w14:textId="77777777" w:rsidR="009A1FE5" w:rsidRPr="001140C5" w:rsidRDefault="009A1FE5" w:rsidP="009A1FE5">
      <w:pPr>
        <w:rPr>
          <w:lang w:eastAsia="sk-SK"/>
        </w:rPr>
      </w:pPr>
    </w:p>
    <w:p w14:paraId="00019866" w14:textId="77777777" w:rsidR="00305137" w:rsidRPr="001140C5" w:rsidRDefault="00305137" w:rsidP="00E97F95">
      <w:pPr>
        <w:pStyle w:val="Nadpis3"/>
      </w:pPr>
      <w:bookmarkStart w:id="481" w:name="_Toc167276083"/>
      <w:r w:rsidRPr="001140C5">
        <w:lastRenderedPageBreak/>
        <w:t>331-64</w:t>
      </w:r>
      <w:r w:rsidRPr="001140C5">
        <w:tab/>
        <w:t>Prípojka VN - 22kV pre SSÚD</w:t>
      </w:r>
      <w:bookmarkEnd w:id="481"/>
    </w:p>
    <w:p w14:paraId="584036DA" w14:textId="77777777" w:rsidR="00281DC6" w:rsidRPr="001140C5" w:rsidRDefault="00F84FBD" w:rsidP="00281DC6">
      <w:pPr>
        <w:tabs>
          <w:tab w:val="left" w:pos="851"/>
        </w:tabs>
        <w:spacing w:after="48"/>
      </w:pPr>
      <w:r w:rsidRPr="001140C5">
        <w:t xml:space="preserve">DSP poskytnutá vo Zväzku 5 nie je záväzná. Ak bude DSP akceptovaná Zhotoviteľom, stáva sa záväznou so zohľadnením ustanovení Zväzku 3, časť 1, čl. 2.2 Normy a technické predpisy </w:t>
      </w:r>
    </w:p>
    <w:p w14:paraId="32853312"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53E83F2" w14:textId="77777777" w:rsidR="00305137" w:rsidRPr="001140C5" w:rsidRDefault="00305137" w:rsidP="00E97F95">
      <w:pPr>
        <w:pStyle w:val="Nadpis3"/>
      </w:pPr>
      <w:bookmarkStart w:id="482" w:name="_Toc167276084"/>
      <w:r w:rsidRPr="001140C5">
        <w:t>331-65</w:t>
      </w:r>
      <w:r w:rsidRPr="001140C5">
        <w:tab/>
        <w:t>Telefónna prípojka pre SSÚD</w:t>
      </w:r>
      <w:bookmarkEnd w:id="482"/>
    </w:p>
    <w:p w14:paraId="1A588686"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B453E43" w14:textId="77777777" w:rsidR="00305137" w:rsidRPr="001140C5" w:rsidRDefault="00305137" w:rsidP="00E97F95">
      <w:pPr>
        <w:pStyle w:val="Nadpis3"/>
      </w:pPr>
      <w:bookmarkStart w:id="483" w:name="_Toc167276085"/>
      <w:r w:rsidRPr="001140C5">
        <w:t>331-66</w:t>
      </w:r>
      <w:r w:rsidRPr="001140C5">
        <w:tab/>
        <w:t>Vonkajšie slaboprúdové rozvody</w:t>
      </w:r>
      <w:bookmarkEnd w:id="483"/>
    </w:p>
    <w:p w14:paraId="6A727497"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3B6CAAF" w14:textId="77777777" w:rsidR="00305137" w:rsidRPr="001140C5" w:rsidRDefault="00305137" w:rsidP="00E97F95">
      <w:pPr>
        <w:pStyle w:val="Nadpis3"/>
      </w:pPr>
      <w:bookmarkStart w:id="484" w:name="_Toc167276086"/>
      <w:r w:rsidRPr="001140C5">
        <w:t>331-67</w:t>
      </w:r>
      <w:r w:rsidRPr="001140C5">
        <w:tab/>
        <w:t>Vonkajšie rozvody EPS</w:t>
      </w:r>
      <w:bookmarkEnd w:id="484"/>
    </w:p>
    <w:p w14:paraId="568A708B"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A99F97E" w14:textId="77777777" w:rsidR="00305137" w:rsidRPr="001140C5" w:rsidRDefault="00305137" w:rsidP="00E97F95">
      <w:pPr>
        <w:pStyle w:val="Nadpis3"/>
      </w:pPr>
      <w:bookmarkStart w:id="485" w:name="_Toc167276087"/>
      <w:r w:rsidRPr="001140C5">
        <w:t>331-68</w:t>
      </w:r>
      <w:r w:rsidRPr="001140C5">
        <w:tab/>
        <w:t>Zabezpečovací systém</w:t>
      </w:r>
      <w:bookmarkEnd w:id="485"/>
    </w:p>
    <w:p w14:paraId="20052141"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D8C9D19" w14:textId="77777777" w:rsidR="00305137" w:rsidRPr="001140C5" w:rsidRDefault="00305137" w:rsidP="00E97F95">
      <w:pPr>
        <w:pStyle w:val="Nadpis3"/>
      </w:pPr>
      <w:bookmarkStart w:id="486" w:name="_Toc167276088"/>
      <w:r w:rsidRPr="001140C5">
        <w:t>331-71</w:t>
      </w:r>
      <w:r w:rsidRPr="001140C5">
        <w:tab/>
        <w:t>Plynovodná prípojka STL pre SSÚD</w:t>
      </w:r>
      <w:bookmarkEnd w:id="486"/>
    </w:p>
    <w:p w14:paraId="2673B33B"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C50240C" w14:textId="77777777" w:rsidR="00305137" w:rsidRPr="001140C5" w:rsidRDefault="00305137" w:rsidP="00E97F95">
      <w:pPr>
        <w:pStyle w:val="Nadpis3"/>
      </w:pPr>
      <w:bookmarkStart w:id="487" w:name="_Toc167276089"/>
      <w:r w:rsidRPr="001140C5">
        <w:t>331-72</w:t>
      </w:r>
      <w:r w:rsidRPr="001140C5">
        <w:tab/>
        <w:t>Vonkajší rozvod STL plynovodu</w:t>
      </w:r>
      <w:bookmarkEnd w:id="487"/>
      <w:r w:rsidRPr="001140C5">
        <w:t xml:space="preserve"> </w:t>
      </w:r>
    </w:p>
    <w:p w14:paraId="5983CA9B"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A1626C9" w14:textId="77777777" w:rsidR="00305137" w:rsidRPr="001140C5" w:rsidRDefault="00305137" w:rsidP="00E97F95">
      <w:pPr>
        <w:pStyle w:val="Nadpis3"/>
      </w:pPr>
      <w:bookmarkStart w:id="488" w:name="_Toc167276090"/>
      <w:r w:rsidRPr="001140C5">
        <w:t>331-73</w:t>
      </w:r>
      <w:r w:rsidRPr="001140C5">
        <w:tab/>
        <w:t>Vonkajší rozvod NTL plynovodu</w:t>
      </w:r>
      <w:bookmarkEnd w:id="488"/>
    </w:p>
    <w:p w14:paraId="0EDAB58E"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D058EDE" w14:textId="77777777" w:rsidR="00AB5DB0" w:rsidRPr="001140C5" w:rsidRDefault="00AB5DB0" w:rsidP="00AB5DB0">
      <w:pPr>
        <w:rPr>
          <w:lang w:eastAsia="sk-SK"/>
        </w:rPr>
      </w:pPr>
    </w:p>
    <w:p w14:paraId="49469F35" w14:textId="77777777" w:rsidR="00305137" w:rsidRPr="001140C5" w:rsidRDefault="00305137" w:rsidP="00E97F95">
      <w:pPr>
        <w:pStyle w:val="Nadpis3"/>
      </w:pPr>
      <w:bookmarkStart w:id="489" w:name="_Toc167276091"/>
      <w:r w:rsidRPr="001140C5">
        <w:lastRenderedPageBreak/>
        <w:t>331-74</w:t>
      </w:r>
      <w:r w:rsidRPr="001140C5">
        <w:tab/>
        <w:t>Odberné plynové a meracie zariadenie spotreby plynu</w:t>
      </w:r>
      <w:bookmarkEnd w:id="489"/>
    </w:p>
    <w:p w14:paraId="355695D0"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15D06F5" w14:textId="77777777" w:rsidR="00305137" w:rsidRPr="001140C5" w:rsidRDefault="00305137" w:rsidP="00E97F95">
      <w:pPr>
        <w:pStyle w:val="Nadpis3"/>
      </w:pPr>
      <w:bookmarkStart w:id="490" w:name="_Toc167276092"/>
      <w:r w:rsidRPr="001140C5">
        <w:t>501-00</w:t>
      </w:r>
      <w:r w:rsidRPr="001140C5">
        <w:tab/>
        <w:t>Kanalizácia diaľnice km – úsek km 31,700 – 33,017</w:t>
      </w:r>
      <w:bookmarkEnd w:id="490"/>
    </w:p>
    <w:p w14:paraId="38E09F60"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A7E20A9" w14:textId="77777777" w:rsidR="00305137" w:rsidRPr="001140C5" w:rsidRDefault="00305137" w:rsidP="00E97F95">
      <w:pPr>
        <w:pStyle w:val="Nadpis3"/>
      </w:pPr>
      <w:bookmarkStart w:id="491" w:name="_Toc167276093"/>
      <w:r w:rsidRPr="001140C5">
        <w:t>535-00</w:t>
      </w:r>
      <w:r w:rsidRPr="001140C5">
        <w:tab/>
        <w:t>Preložka vodovodu DN 600 km 32,084-32,932</w:t>
      </w:r>
      <w:bookmarkEnd w:id="491"/>
    </w:p>
    <w:p w14:paraId="23B7AE11"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D8CC96C" w14:textId="77777777" w:rsidR="00305137" w:rsidRPr="001140C5" w:rsidRDefault="00305137" w:rsidP="00E97F95">
      <w:pPr>
        <w:pStyle w:val="Nadpis3"/>
      </w:pPr>
      <w:bookmarkStart w:id="492" w:name="_Toc167276094"/>
      <w:r w:rsidRPr="001140C5">
        <w:t>535-01</w:t>
      </w:r>
      <w:r w:rsidRPr="001140C5">
        <w:tab/>
        <w:t>Katódová ochrana preložky vodovodu DN 600 km 32,084-32,932 D3</w:t>
      </w:r>
      <w:bookmarkEnd w:id="492"/>
    </w:p>
    <w:p w14:paraId="5D18072E"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0E08764" w14:textId="77777777" w:rsidR="00305137" w:rsidRPr="001140C5" w:rsidRDefault="00305137" w:rsidP="00E97F95">
      <w:pPr>
        <w:pStyle w:val="Nadpis3"/>
      </w:pPr>
      <w:bookmarkStart w:id="493" w:name="_Toc167276095"/>
      <w:r w:rsidRPr="001140C5">
        <w:t>536-00</w:t>
      </w:r>
      <w:r w:rsidRPr="001140C5">
        <w:tab/>
        <w:t>Preložka vodovodu DN 150 km 31,305-32,932</w:t>
      </w:r>
      <w:bookmarkEnd w:id="493"/>
    </w:p>
    <w:p w14:paraId="00B6EB36"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E0C401C" w14:textId="77777777" w:rsidR="00305137" w:rsidRPr="001140C5" w:rsidRDefault="00305137" w:rsidP="00E97F95">
      <w:pPr>
        <w:pStyle w:val="Nadpis3"/>
      </w:pPr>
      <w:bookmarkStart w:id="494" w:name="_Toc167276096"/>
      <w:r w:rsidRPr="001140C5">
        <w:t>537-00</w:t>
      </w:r>
      <w:r w:rsidRPr="001140C5">
        <w:tab/>
        <w:t>Úprava prípojky vody pre TBG</w:t>
      </w:r>
      <w:bookmarkEnd w:id="494"/>
    </w:p>
    <w:p w14:paraId="0704396F"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D305D5F" w14:textId="77777777" w:rsidR="00305137" w:rsidRPr="001140C5" w:rsidRDefault="00305137" w:rsidP="00E97F95">
      <w:pPr>
        <w:pStyle w:val="Nadpis3"/>
      </w:pPr>
      <w:bookmarkStart w:id="495" w:name="_Toc167276097"/>
      <w:r w:rsidRPr="001140C5">
        <w:t>628-00</w:t>
      </w:r>
      <w:r w:rsidRPr="001140C5">
        <w:tab/>
        <w:t>Preložka 22 kV prípojky, km 31,805 D3</w:t>
      </w:r>
      <w:bookmarkEnd w:id="495"/>
    </w:p>
    <w:p w14:paraId="737AEEA2"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4591B7B" w14:textId="77777777" w:rsidR="00305137" w:rsidRPr="001140C5" w:rsidRDefault="00305137" w:rsidP="00E97F95">
      <w:pPr>
        <w:pStyle w:val="Nadpis3"/>
      </w:pPr>
      <w:bookmarkStart w:id="496" w:name="_Toc167276098"/>
      <w:r w:rsidRPr="001140C5">
        <w:t>628-00.1</w:t>
      </w:r>
      <w:r w:rsidRPr="001140C5">
        <w:tab/>
        <w:t>Ochrana VN Kábla v km 31.932 D3</w:t>
      </w:r>
      <w:bookmarkEnd w:id="496"/>
      <w:r w:rsidRPr="001140C5">
        <w:t xml:space="preserve"> </w:t>
      </w:r>
    </w:p>
    <w:p w14:paraId="198036B2"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A2DE579" w14:textId="77777777" w:rsidR="00AB5DB0" w:rsidRPr="001140C5" w:rsidRDefault="00AB5DB0" w:rsidP="00AB5DB0">
      <w:pPr>
        <w:rPr>
          <w:lang w:eastAsia="sk-SK"/>
        </w:rPr>
      </w:pPr>
    </w:p>
    <w:p w14:paraId="5DC91F75" w14:textId="77777777" w:rsidR="00305137" w:rsidRPr="001140C5" w:rsidRDefault="00305137" w:rsidP="00E97F95">
      <w:pPr>
        <w:pStyle w:val="Nadpis3"/>
      </w:pPr>
      <w:bookmarkStart w:id="497" w:name="_Toc167276099"/>
      <w:r w:rsidRPr="001140C5">
        <w:lastRenderedPageBreak/>
        <w:t>629-00</w:t>
      </w:r>
      <w:r w:rsidRPr="001140C5">
        <w:tab/>
        <w:t>Preložka 22 kV vedenia, km 32,265 D3</w:t>
      </w:r>
      <w:bookmarkEnd w:id="497"/>
    </w:p>
    <w:p w14:paraId="07C8B6CE"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6423591" w14:textId="77777777" w:rsidR="00305137" w:rsidRPr="001140C5" w:rsidRDefault="00305137" w:rsidP="00E97F95">
      <w:pPr>
        <w:pStyle w:val="Nadpis3"/>
      </w:pPr>
      <w:bookmarkStart w:id="498" w:name="_Toc167276100"/>
      <w:r w:rsidRPr="001140C5">
        <w:t>629-00.1</w:t>
      </w:r>
      <w:r w:rsidRPr="001140C5">
        <w:tab/>
        <w:t>Preložka 22 kV úsek vzdušného vedenia</w:t>
      </w:r>
      <w:bookmarkEnd w:id="498"/>
      <w:r w:rsidRPr="001140C5">
        <w:t xml:space="preserve"> </w:t>
      </w:r>
    </w:p>
    <w:p w14:paraId="550DB884"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DB048B4" w14:textId="77777777" w:rsidR="00305137" w:rsidRPr="001140C5" w:rsidRDefault="00305137" w:rsidP="00E97F95">
      <w:pPr>
        <w:pStyle w:val="Nadpis3"/>
      </w:pPr>
      <w:bookmarkStart w:id="499" w:name="_Toc167276101"/>
      <w:r w:rsidRPr="001140C5">
        <w:t>647-00</w:t>
      </w:r>
      <w:r w:rsidRPr="001140C5">
        <w:tab/>
        <w:t>Úprava prípojky NN pre TBG</w:t>
      </w:r>
      <w:bookmarkEnd w:id="499"/>
    </w:p>
    <w:p w14:paraId="6EE227A9"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CA29719" w14:textId="77777777" w:rsidR="00305137" w:rsidRPr="001140C5" w:rsidRDefault="00305137" w:rsidP="00E97F95">
      <w:pPr>
        <w:pStyle w:val="Nadpis3"/>
      </w:pPr>
      <w:bookmarkStart w:id="500" w:name="_Toc167276102"/>
      <w:r w:rsidRPr="001140C5">
        <w:t>670-00</w:t>
      </w:r>
      <w:r w:rsidRPr="001140C5">
        <w:tab/>
        <w:t>Preložka diaľkového kábla Žilina-Čadca na ceste I/11</w:t>
      </w:r>
      <w:bookmarkEnd w:id="500"/>
    </w:p>
    <w:p w14:paraId="648B91AA"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8533FB4" w14:textId="77777777" w:rsidR="00305137" w:rsidRPr="001140C5" w:rsidRDefault="00305137" w:rsidP="00E97F95">
      <w:pPr>
        <w:pStyle w:val="Nadpis3"/>
      </w:pPr>
      <w:bookmarkStart w:id="501" w:name="_Toc167276103"/>
      <w:r w:rsidRPr="001140C5">
        <w:t>676-00</w:t>
      </w:r>
      <w:r w:rsidRPr="001140C5">
        <w:tab/>
        <w:t>Preložka MTS v križovatke Krásno n/K a pozdĺž cesty I/11</w:t>
      </w:r>
      <w:bookmarkEnd w:id="501"/>
    </w:p>
    <w:p w14:paraId="2CBFE3DD"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B75AE3D" w14:textId="77777777" w:rsidR="00305137" w:rsidRPr="001140C5" w:rsidRDefault="00305137" w:rsidP="00E97F95">
      <w:pPr>
        <w:pStyle w:val="Nadpis3"/>
      </w:pPr>
      <w:bookmarkStart w:id="502" w:name="_Toc167276104"/>
      <w:r w:rsidRPr="001140C5">
        <w:t>677-00</w:t>
      </w:r>
      <w:r w:rsidRPr="001140C5">
        <w:tab/>
        <w:t>Preložka MTS Horelica - Krásno nad Kysucou</w:t>
      </w:r>
      <w:bookmarkEnd w:id="502"/>
    </w:p>
    <w:p w14:paraId="7CAA29A8"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2FD039E" w14:textId="77777777" w:rsidR="00305137" w:rsidRPr="001140C5" w:rsidRDefault="00305137" w:rsidP="00E97F95">
      <w:pPr>
        <w:pStyle w:val="Nadpis3"/>
      </w:pPr>
      <w:bookmarkStart w:id="503" w:name="_Toc167276105"/>
      <w:r w:rsidRPr="001140C5">
        <w:t>694-10</w:t>
      </w:r>
      <w:r w:rsidRPr="001140C5">
        <w:tab/>
        <w:t>Informačný systém diaľnice - stavebná časť</w:t>
      </w:r>
      <w:bookmarkEnd w:id="503"/>
    </w:p>
    <w:p w14:paraId="4F80A9C7"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37F3A05" w14:textId="77777777" w:rsidR="00305137" w:rsidRPr="001140C5" w:rsidRDefault="00305137" w:rsidP="00E97F95">
      <w:pPr>
        <w:pStyle w:val="Nadpis3"/>
      </w:pPr>
      <w:bookmarkStart w:id="504" w:name="_Toc167276106"/>
      <w:r w:rsidRPr="001140C5">
        <w:t>801-00</w:t>
      </w:r>
      <w:r w:rsidRPr="001140C5">
        <w:tab/>
        <w:t>Dočasné prepojenie diaľnice D3 a cesty I/11</w:t>
      </w:r>
      <w:bookmarkEnd w:id="504"/>
    </w:p>
    <w:p w14:paraId="62E19852"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B400192" w14:textId="77777777" w:rsidR="00305137" w:rsidRPr="001140C5" w:rsidRDefault="00305137" w:rsidP="00E97F95">
      <w:pPr>
        <w:pStyle w:val="Nadpis3"/>
      </w:pPr>
      <w:bookmarkStart w:id="505" w:name="_Toc167276107"/>
      <w:r w:rsidRPr="001140C5">
        <w:t>811-00</w:t>
      </w:r>
      <w:r w:rsidRPr="001140C5">
        <w:tab/>
        <w:t>Úprava krytu vozoviek na existujúcich cestách I. triedy</w:t>
      </w:r>
      <w:bookmarkEnd w:id="505"/>
    </w:p>
    <w:p w14:paraId="0188FDA8" w14:textId="77777777" w:rsidR="0004073E" w:rsidRPr="001140C5" w:rsidRDefault="0004073E" w:rsidP="0004073E">
      <w:pPr>
        <w:tabs>
          <w:tab w:val="left" w:pos="851"/>
        </w:tabs>
        <w:spacing w:after="48"/>
      </w:pPr>
      <w:r w:rsidRPr="001140C5">
        <w:t>DSP poskytnutá vo Zväzku 5 nie je záväzná. Ak bude DSP akceptovaná Zhotoviteľom, stáva sa záväznou so zohľadnením ustanovení Zväzku 3, časť 1, čl. 2.2 Normy a technické predpisy a to bez navýšenia ceny diela a predĺženia lehoty výstavby.</w:t>
      </w:r>
    </w:p>
    <w:p w14:paraId="7F77D1AC" w14:textId="741B9040" w:rsidR="00A844AD" w:rsidRPr="001140C5" w:rsidRDefault="00A844AD" w:rsidP="001D21D0">
      <w:r w:rsidRPr="001140C5">
        <w:t xml:space="preserve"> </w:t>
      </w:r>
    </w:p>
    <w:p w14:paraId="32B3A3CE" w14:textId="77777777" w:rsidR="00A844AD" w:rsidRPr="001140C5" w:rsidRDefault="00A844AD" w:rsidP="00A844AD">
      <w:pPr>
        <w:rPr>
          <w:lang w:eastAsia="sk-SK"/>
        </w:rPr>
      </w:pPr>
    </w:p>
    <w:p w14:paraId="309FDFA4" w14:textId="77777777" w:rsidR="00305137" w:rsidRPr="001140C5" w:rsidRDefault="00305137" w:rsidP="00E97F95">
      <w:pPr>
        <w:pStyle w:val="Nadpis3"/>
      </w:pPr>
      <w:bookmarkStart w:id="506" w:name="_Toc167276108"/>
      <w:r w:rsidRPr="001140C5">
        <w:lastRenderedPageBreak/>
        <w:t>812-00</w:t>
      </w:r>
      <w:r w:rsidRPr="001140C5">
        <w:tab/>
        <w:t xml:space="preserve">Úprava krytu vozoviek na existujúcich cestách II. a III. </w:t>
      </w:r>
      <w:r w:rsidR="00A844AD" w:rsidRPr="001140C5">
        <w:t>T</w:t>
      </w:r>
      <w:r w:rsidRPr="001140C5">
        <w:t>riedy</w:t>
      </w:r>
      <w:bookmarkEnd w:id="506"/>
    </w:p>
    <w:p w14:paraId="00536D33" w14:textId="77777777" w:rsidR="0004073E" w:rsidRPr="001140C5" w:rsidRDefault="0004073E" w:rsidP="0004073E">
      <w:pPr>
        <w:tabs>
          <w:tab w:val="left" w:pos="851"/>
        </w:tabs>
        <w:spacing w:after="48"/>
      </w:pPr>
      <w:r w:rsidRPr="001140C5">
        <w:t>DSP poskytnutá vo Zväzku 5 nie je záväzná. Ak bude DSP akceptovaná Zhotoviteľom, stáva sa záväznou so zohľadnením ustanovení Zväzku 3, časť 1, čl. 2.2 Normy a technické predpisy a to bez navýšenia ceny diela a predĺženia lehoty výstavby.</w:t>
      </w:r>
    </w:p>
    <w:p w14:paraId="26B1DD5C" w14:textId="77777777" w:rsidR="00305137" w:rsidRPr="001140C5" w:rsidRDefault="00305137" w:rsidP="00305137">
      <w:pPr>
        <w:pStyle w:val="Nadpis3"/>
      </w:pPr>
      <w:bookmarkStart w:id="507" w:name="_Toc167276109"/>
      <w:r w:rsidRPr="001140C5">
        <w:t>Prevádzkové súbory:</w:t>
      </w:r>
      <w:bookmarkEnd w:id="507"/>
    </w:p>
    <w:p w14:paraId="1085CA19" w14:textId="77777777" w:rsidR="00305137" w:rsidRPr="001140C5" w:rsidRDefault="00305137" w:rsidP="00E97F95">
      <w:pPr>
        <w:pStyle w:val="Nadpis3"/>
      </w:pPr>
      <w:bookmarkStart w:id="508" w:name="_Toc167276110"/>
      <w:r w:rsidRPr="001140C5">
        <w:t>D.9</w:t>
      </w:r>
      <w:r w:rsidRPr="001140C5">
        <w:tab/>
        <w:t>Prevádzkové súbory</w:t>
      </w:r>
      <w:bookmarkEnd w:id="508"/>
    </w:p>
    <w:p w14:paraId="77A6D2FB"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31C6602" w14:textId="77777777" w:rsidR="00305137" w:rsidRPr="001140C5" w:rsidRDefault="00305137" w:rsidP="00E97F95">
      <w:pPr>
        <w:pStyle w:val="Nadpis3"/>
      </w:pPr>
      <w:bookmarkStart w:id="509" w:name="_Toc167276111"/>
      <w:r w:rsidRPr="001140C5">
        <w:t>331-21.11</w:t>
      </w:r>
      <w:r w:rsidRPr="001140C5">
        <w:tab/>
        <w:t>Čerpacia stanica vody pre SSÚD</w:t>
      </w:r>
      <w:bookmarkEnd w:id="509"/>
    </w:p>
    <w:p w14:paraId="13821F97"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4D4D1A8" w14:textId="77777777" w:rsidR="00305137" w:rsidRPr="001140C5" w:rsidRDefault="00305137" w:rsidP="00E97F95">
      <w:pPr>
        <w:pStyle w:val="Nadpis3"/>
      </w:pPr>
      <w:bookmarkStart w:id="510" w:name="_Toc167276112"/>
      <w:r w:rsidRPr="001140C5">
        <w:t>331-31.11</w:t>
      </w:r>
      <w:r w:rsidRPr="001140C5">
        <w:tab/>
        <w:t>Operátorské pracovisko - zimná údržba</w:t>
      </w:r>
      <w:bookmarkEnd w:id="510"/>
    </w:p>
    <w:p w14:paraId="237C17C3"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B431BDC" w14:textId="77777777" w:rsidR="00305137" w:rsidRPr="001140C5" w:rsidRDefault="00305137" w:rsidP="00E97F95">
      <w:pPr>
        <w:pStyle w:val="Nadpis3"/>
      </w:pPr>
      <w:bookmarkStart w:id="511" w:name="_Toc167276113"/>
      <w:r w:rsidRPr="001140C5">
        <w:t>331-33.11</w:t>
      </w:r>
      <w:r w:rsidRPr="001140C5">
        <w:tab/>
        <w:t>Umývanie vozidiel a</w:t>
      </w:r>
      <w:r w:rsidR="00A844AD" w:rsidRPr="001140C5">
        <w:t> </w:t>
      </w:r>
      <w:r w:rsidRPr="001140C5">
        <w:t>ČOV</w:t>
      </w:r>
      <w:bookmarkEnd w:id="511"/>
    </w:p>
    <w:p w14:paraId="3890BAE9"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25B0E2D" w14:textId="77777777" w:rsidR="00305137" w:rsidRPr="001140C5" w:rsidRDefault="00305137" w:rsidP="00E97F95">
      <w:pPr>
        <w:pStyle w:val="Nadpis3"/>
      </w:pPr>
      <w:bookmarkStart w:id="512" w:name="_Toc167276114"/>
      <w:r w:rsidRPr="001140C5">
        <w:t>331-33.12</w:t>
      </w:r>
      <w:r w:rsidRPr="001140C5">
        <w:tab/>
        <w:t>Údržba vozidiel a</w:t>
      </w:r>
      <w:r w:rsidR="00A844AD" w:rsidRPr="001140C5">
        <w:t> </w:t>
      </w:r>
      <w:r w:rsidRPr="001140C5">
        <w:t>mechanizmov</w:t>
      </w:r>
      <w:bookmarkEnd w:id="512"/>
    </w:p>
    <w:p w14:paraId="4A3B9EAD"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04848B8" w14:textId="77777777" w:rsidR="00305137" w:rsidRPr="001140C5" w:rsidRDefault="00305137" w:rsidP="00E97F95">
      <w:pPr>
        <w:pStyle w:val="Nadpis3"/>
      </w:pPr>
      <w:bookmarkStart w:id="513" w:name="_Toc167276115"/>
      <w:r w:rsidRPr="001140C5">
        <w:t>331-33.13</w:t>
      </w:r>
      <w:r w:rsidRPr="001140C5">
        <w:tab/>
        <w:t>Dielenské zázemie</w:t>
      </w:r>
      <w:bookmarkEnd w:id="513"/>
    </w:p>
    <w:p w14:paraId="401A6E3F"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F2B22FF" w14:textId="77777777" w:rsidR="00305137" w:rsidRPr="001140C5" w:rsidRDefault="00305137" w:rsidP="00E97F95">
      <w:pPr>
        <w:pStyle w:val="Nadpis3"/>
      </w:pPr>
      <w:bookmarkStart w:id="514" w:name="_Toc167276116"/>
      <w:r w:rsidRPr="001140C5">
        <w:t>331-33.14</w:t>
      </w:r>
      <w:r w:rsidRPr="001140C5">
        <w:tab/>
        <w:t>Kompresorová stanica a rozvod stlačeného vzduchu</w:t>
      </w:r>
      <w:bookmarkEnd w:id="514"/>
    </w:p>
    <w:p w14:paraId="34EA8646"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0A3AEFE" w14:textId="77777777" w:rsidR="00305137" w:rsidRPr="001140C5" w:rsidRDefault="00305137" w:rsidP="00E97F95">
      <w:pPr>
        <w:pStyle w:val="Nadpis3"/>
      </w:pPr>
      <w:bookmarkStart w:id="515" w:name="_Toc167276117"/>
      <w:r w:rsidRPr="001140C5">
        <w:t>331-33.15</w:t>
      </w:r>
      <w:r w:rsidRPr="001140C5">
        <w:tab/>
        <w:t>Prevádzkový rozvod silnoprúdu</w:t>
      </w:r>
      <w:bookmarkEnd w:id="515"/>
    </w:p>
    <w:p w14:paraId="427D109A"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67B8D47" w14:textId="77777777" w:rsidR="00A844AD" w:rsidRPr="001140C5" w:rsidRDefault="00A844AD" w:rsidP="00A844AD">
      <w:pPr>
        <w:rPr>
          <w:lang w:eastAsia="sk-SK"/>
        </w:rPr>
      </w:pPr>
    </w:p>
    <w:p w14:paraId="0CE7AA33" w14:textId="77777777" w:rsidR="00305137" w:rsidRPr="001140C5" w:rsidRDefault="00305137" w:rsidP="00E97F95">
      <w:pPr>
        <w:pStyle w:val="Nadpis3"/>
      </w:pPr>
      <w:bookmarkStart w:id="516" w:name="_Toc167276118"/>
      <w:r w:rsidRPr="001140C5">
        <w:lastRenderedPageBreak/>
        <w:t>331-34.11</w:t>
      </w:r>
      <w:r w:rsidRPr="001140C5">
        <w:tab/>
        <w:t>Garážovanie vozidiel</w:t>
      </w:r>
      <w:bookmarkEnd w:id="516"/>
    </w:p>
    <w:p w14:paraId="2E790BFE"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CEFEFDA" w14:textId="77777777" w:rsidR="00305137" w:rsidRPr="001140C5" w:rsidRDefault="00305137" w:rsidP="00E97F95">
      <w:pPr>
        <w:pStyle w:val="Nadpis3"/>
      </w:pPr>
      <w:bookmarkStart w:id="517" w:name="_Toc167276119"/>
      <w:r w:rsidRPr="001140C5">
        <w:t>331-35.11</w:t>
      </w:r>
      <w:r w:rsidRPr="001140C5">
        <w:tab/>
        <w:t>Skladovanie MTZ</w:t>
      </w:r>
      <w:bookmarkEnd w:id="517"/>
    </w:p>
    <w:p w14:paraId="4BD15E41"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7C0D063" w14:textId="77777777" w:rsidR="00305137" w:rsidRPr="001140C5" w:rsidRDefault="00305137" w:rsidP="00E97F95">
      <w:pPr>
        <w:pStyle w:val="Nadpis3"/>
      </w:pPr>
      <w:bookmarkStart w:id="518" w:name="_Toc167276120"/>
      <w:r w:rsidRPr="001140C5">
        <w:t>331-35.12</w:t>
      </w:r>
      <w:r w:rsidRPr="001140C5">
        <w:tab/>
        <w:t>Náhradný zdroj prúdu</w:t>
      </w:r>
      <w:bookmarkEnd w:id="518"/>
    </w:p>
    <w:p w14:paraId="4B074114"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E05BE38" w14:textId="77777777" w:rsidR="00305137" w:rsidRPr="001140C5" w:rsidRDefault="00305137" w:rsidP="00E97F95">
      <w:pPr>
        <w:pStyle w:val="Nadpis3"/>
      </w:pPr>
      <w:bookmarkStart w:id="519" w:name="_Toc167276121"/>
      <w:r w:rsidRPr="001140C5">
        <w:t>331-35.13</w:t>
      </w:r>
      <w:r w:rsidRPr="001140C5">
        <w:tab/>
        <w:t>Hlavný rozvádzač NN</w:t>
      </w:r>
      <w:bookmarkEnd w:id="519"/>
    </w:p>
    <w:p w14:paraId="6D5F54E4"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914D977" w14:textId="77777777" w:rsidR="00305137" w:rsidRPr="001140C5" w:rsidRDefault="00305137" w:rsidP="00E97F95">
      <w:pPr>
        <w:pStyle w:val="Nadpis3"/>
      </w:pPr>
      <w:bookmarkStart w:id="520" w:name="_Toc167276122"/>
      <w:r w:rsidRPr="001140C5">
        <w:t>331-36.11</w:t>
      </w:r>
      <w:r w:rsidRPr="001140C5">
        <w:tab/>
        <w:t>Údržba signalizačných prívesných vozíkov</w:t>
      </w:r>
      <w:bookmarkEnd w:id="520"/>
    </w:p>
    <w:p w14:paraId="7FE76785"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1734CBB" w14:textId="370E7243" w:rsidR="00D861A7" w:rsidRPr="001140C5" w:rsidRDefault="001C633C" w:rsidP="00032AA8">
      <w:pPr>
        <w:tabs>
          <w:tab w:val="left" w:pos="0"/>
        </w:tabs>
        <w:spacing w:before="240" w:after="240"/>
        <w:contextualSpacing/>
        <w:rPr>
          <w:rFonts w:cstheme="minorHAnsi"/>
        </w:rPr>
      </w:pPr>
      <w:r w:rsidRPr="001140C5">
        <w:rPr>
          <w:rFonts w:cstheme="minorHAnsi"/>
        </w:rPr>
        <w:t xml:space="preserve">V miestnostiach </w:t>
      </w:r>
      <w:r w:rsidRPr="001140C5">
        <w:t xml:space="preserve">1.02 a 1.03 musí </w:t>
      </w:r>
      <w:r w:rsidR="002D6188" w:rsidRPr="001140C5">
        <w:t>Z</w:t>
      </w:r>
      <w:r w:rsidRPr="001140C5">
        <w:t xml:space="preserve">hotoviteľ navrhnúť a zrealizovať </w:t>
      </w:r>
      <w:r w:rsidR="00D861A7" w:rsidRPr="001140C5">
        <w:rPr>
          <w:rFonts w:cstheme="minorHAnsi"/>
        </w:rPr>
        <w:t>príprav</w:t>
      </w:r>
      <w:r w:rsidRPr="001140C5">
        <w:rPr>
          <w:rFonts w:cstheme="minorHAnsi"/>
        </w:rPr>
        <w:t>u</w:t>
      </w:r>
      <w:r w:rsidR="00D861A7" w:rsidRPr="001140C5">
        <w:rPr>
          <w:rFonts w:cstheme="minorHAnsi"/>
        </w:rPr>
        <w:t xml:space="preserve"> pre nabíjanie batérií pre každé stojisko (rozvody elektroinštalácie a zásuvky)</w:t>
      </w:r>
      <w:r w:rsidRPr="001140C5">
        <w:rPr>
          <w:rFonts w:cstheme="minorHAnsi"/>
        </w:rPr>
        <w:t>, t. j. pre 10 stojísk</w:t>
      </w:r>
      <w:r w:rsidR="00D861A7" w:rsidRPr="001140C5">
        <w:rPr>
          <w:rFonts w:cstheme="minorHAnsi"/>
        </w:rPr>
        <w:t>.</w:t>
      </w:r>
    </w:p>
    <w:p w14:paraId="7F2662A4" w14:textId="77777777" w:rsidR="00305137" w:rsidRPr="001140C5" w:rsidRDefault="00305137" w:rsidP="00E97F95">
      <w:pPr>
        <w:pStyle w:val="Nadpis3"/>
      </w:pPr>
      <w:bookmarkStart w:id="521" w:name="_Toc167276123"/>
      <w:r w:rsidRPr="001140C5">
        <w:t>331-37.11</w:t>
      </w:r>
      <w:r w:rsidRPr="001140C5">
        <w:tab/>
        <w:t>Skladovanie soli</w:t>
      </w:r>
      <w:bookmarkEnd w:id="521"/>
    </w:p>
    <w:p w14:paraId="7EA321A3"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FE225FF" w14:textId="77777777" w:rsidR="00FD0904" w:rsidRPr="001140C5" w:rsidRDefault="00FD0904" w:rsidP="00FD0904">
      <w:pPr>
        <w:tabs>
          <w:tab w:val="left" w:pos="851"/>
        </w:tabs>
        <w:spacing w:before="240" w:after="240" w:line="240" w:lineRule="auto"/>
      </w:pPr>
      <w:r w:rsidRPr="001140C5">
        <w:t>Je potrebné dodržať požiadavky uvedené v TeŠp 05, kap. 7 a vo Zväzku 3, Časť 4, čl. 1.16.</w:t>
      </w:r>
    </w:p>
    <w:p w14:paraId="72610D6F" w14:textId="77777777" w:rsidR="00FD0904" w:rsidRPr="001140C5" w:rsidRDefault="00FD0904" w:rsidP="00FD0904">
      <w:pPr>
        <w:tabs>
          <w:tab w:val="left" w:pos="851"/>
        </w:tabs>
        <w:spacing w:before="240" w:after="240" w:line="240" w:lineRule="auto"/>
      </w:pPr>
      <w:r w:rsidRPr="001140C5">
        <w:t>Objednávateľ požaduje okrem strojov a zariadení potrebných na prípravu soľanky 3 zásobné nádrže na soľanku, každá s objemom 10m</w:t>
      </w:r>
      <w:r w:rsidRPr="001140C5">
        <w:rPr>
          <w:vertAlign w:val="superscript"/>
        </w:rPr>
        <w:t>3</w:t>
      </w:r>
      <w:r w:rsidRPr="001140C5">
        <w:t xml:space="preserve"> (spolu objem 30m</w:t>
      </w:r>
      <w:r w:rsidRPr="001140C5">
        <w:rPr>
          <w:vertAlign w:val="superscript"/>
        </w:rPr>
        <w:t>3</w:t>
      </w:r>
      <w:r w:rsidRPr="001140C5">
        <w:t>).</w:t>
      </w:r>
    </w:p>
    <w:p w14:paraId="104D5A08" w14:textId="77777777" w:rsidR="00FD0904" w:rsidRPr="001140C5" w:rsidRDefault="00FD0904" w:rsidP="00FD0904">
      <w:pPr>
        <w:tabs>
          <w:tab w:val="left" w:pos="851"/>
        </w:tabs>
        <w:spacing w:before="240" w:after="240" w:line="240" w:lineRule="auto"/>
      </w:pPr>
      <w:r w:rsidRPr="001140C5">
        <w:t>Objednávateľ požaduje dve silá na posypovú soľ, každé s objemom 200m</w:t>
      </w:r>
      <w:r w:rsidRPr="001140C5">
        <w:rPr>
          <w:vertAlign w:val="superscript"/>
        </w:rPr>
        <w:t>3</w:t>
      </w:r>
      <w:r w:rsidRPr="001140C5">
        <w:t xml:space="preserve"> (spolu objem 400m</w:t>
      </w:r>
      <w:r w:rsidRPr="001140C5">
        <w:rPr>
          <w:vertAlign w:val="superscript"/>
        </w:rPr>
        <w:t>3</w:t>
      </w:r>
      <w:r w:rsidRPr="001140C5">
        <w:t>). Prejazdná šírka medzi nohami sila musí byť min. 5,4m. Prejazdná výška pod výpustnou časťou sila musí byť min. 4,3m.</w:t>
      </w:r>
    </w:p>
    <w:p w14:paraId="5FD1F701" w14:textId="665075F4" w:rsidR="00FD0904" w:rsidRPr="001140C5" w:rsidRDefault="00FD0904" w:rsidP="00FD0904">
      <w:pPr>
        <w:tabs>
          <w:tab w:val="left" w:pos="851"/>
        </w:tabs>
        <w:spacing w:before="240" w:after="240" w:line="240" w:lineRule="auto"/>
      </w:pPr>
      <w:r w:rsidRPr="001140C5">
        <w:t>Množstvo uskladneného voľne loženého posypového materiálu (soli) musí byť min. 2000t. Rozmery vrát do skladu soli navrhnúť minimálne také, s akými sa uvažovalo v DSP, pričom vráta musia byť drevené (prípadne z iného materiálu odolného voči chloridom).</w:t>
      </w:r>
    </w:p>
    <w:p w14:paraId="40F7FE58" w14:textId="77777777" w:rsidR="00FD0904" w:rsidRPr="001140C5" w:rsidRDefault="00FD0904" w:rsidP="00FD0904">
      <w:pPr>
        <w:tabs>
          <w:tab w:val="left" w:pos="851"/>
        </w:tabs>
        <w:spacing w:before="240" w:after="240" w:line="240" w:lineRule="auto"/>
      </w:pPr>
      <w:r w:rsidRPr="001140C5">
        <w:lastRenderedPageBreak/>
        <w:t>Množstvo uskladneného voľne loženého inertného materiálu musí byť min. 590t. Sklad navrhnúť bez vrát, s tromi vstupnými otvormi rozmerov 10 x 10m tak, aby bolo možné inertný posypový materiál dovážať sklápacími návesovými vozidlami.</w:t>
      </w:r>
    </w:p>
    <w:p w14:paraId="3EF7E96C" w14:textId="77777777" w:rsidR="00305137" w:rsidRPr="001140C5" w:rsidRDefault="00305137" w:rsidP="00E97F95">
      <w:pPr>
        <w:pStyle w:val="Nadpis3"/>
      </w:pPr>
      <w:bookmarkStart w:id="522" w:name="_Toc167276124"/>
      <w:r w:rsidRPr="001140C5">
        <w:t>331-38.11</w:t>
      </w:r>
      <w:r w:rsidRPr="001140C5">
        <w:tab/>
        <w:t>Čerpacia stanica pohonných hmôt</w:t>
      </w:r>
      <w:bookmarkEnd w:id="522"/>
    </w:p>
    <w:p w14:paraId="47C2974C"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9F11470" w14:textId="77777777" w:rsidR="00F3308A" w:rsidRPr="001140C5" w:rsidRDefault="00F3308A" w:rsidP="00F3308A">
      <w:pPr>
        <w:tabs>
          <w:tab w:val="left" w:pos="851"/>
        </w:tabs>
        <w:spacing w:before="240" w:after="240" w:line="240" w:lineRule="auto"/>
      </w:pPr>
      <w:r w:rsidRPr="001140C5">
        <w:t>Je potrebné dodržať požiadavky uvedené v TeŠp 05, kap. 7 a vo Zväzku 3, Časť 4, čl. 1.16.</w:t>
      </w:r>
    </w:p>
    <w:p w14:paraId="40A9E63A" w14:textId="7FF86786" w:rsidR="00F3308A" w:rsidRPr="001140C5" w:rsidRDefault="00F3308A" w:rsidP="00F3308A">
      <w:pPr>
        <w:tabs>
          <w:tab w:val="left" w:pos="851"/>
        </w:tabs>
        <w:spacing w:before="240" w:after="0" w:line="240" w:lineRule="auto"/>
      </w:pPr>
      <w:r w:rsidRPr="001140C5">
        <w:t>Objednávateľ požaduje skladovanie pohonných hmôt v podzemných skladovacích nádržiach s nasledovnými objemami:</w:t>
      </w:r>
    </w:p>
    <w:p w14:paraId="50F21B3B" w14:textId="77777777" w:rsidR="00F3308A" w:rsidRPr="001140C5" w:rsidRDefault="00F3308A" w:rsidP="00F3308A">
      <w:pPr>
        <w:pStyle w:val="Odsekzoznamu"/>
        <w:numPr>
          <w:ilvl w:val="0"/>
          <w:numId w:val="35"/>
        </w:numPr>
        <w:tabs>
          <w:tab w:val="left" w:pos="851"/>
        </w:tabs>
        <w:spacing w:after="0" w:line="240" w:lineRule="auto"/>
      </w:pPr>
      <w:r w:rsidRPr="001140C5">
        <w:t>letná nafta 25m</w:t>
      </w:r>
      <w:r w:rsidRPr="001140C5">
        <w:rPr>
          <w:vertAlign w:val="superscript"/>
        </w:rPr>
        <w:t>3</w:t>
      </w:r>
      <w:r w:rsidRPr="001140C5">
        <w:t>,</w:t>
      </w:r>
    </w:p>
    <w:p w14:paraId="730B904E" w14:textId="77777777" w:rsidR="00F3308A" w:rsidRPr="001140C5" w:rsidRDefault="00F3308A" w:rsidP="00F3308A">
      <w:pPr>
        <w:pStyle w:val="Odsekzoznamu"/>
        <w:numPr>
          <w:ilvl w:val="0"/>
          <w:numId w:val="35"/>
        </w:numPr>
        <w:tabs>
          <w:tab w:val="left" w:pos="851"/>
        </w:tabs>
        <w:spacing w:after="0" w:line="240" w:lineRule="auto"/>
      </w:pPr>
      <w:r w:rsidRPr="001140C5">
        <w:t>zimná nafta 25m</w:t>
      </w:r>
      <w:r w:rsidRPr="001140C5">
        <w:rPr>
          <w:vertAlign w:val="superscript"/>
        </w:rPr>
        <w:t>3</w:t>
      </w:r>
      <w:r w:rsidRPr="001140C5">
        <w:t>,</w:t>
      </w:r>
    </w:p>
    <w:p w14:paraId="1DABF36E" w14:textId="77777777" w:rsidR="00F3308A" w:rsidRPr="001140C5" w:rsidRDefault="00F3308A" w:rsidP="00F3308A">
      <w:pPr>
        <w:pStyle w:val="Odsekzoznamu"/>
        <w:numPr>
          <w:ilvl w:val="0"/>
          <w:numId w:val="35"/>
        </w:numPr>
        <w:tabs>
          <w:tab w:val="left" w:pos="851"/>
        </w:tabs>
        <w:spacing w:after="0" w:line="240" w:lineRule="auto"/>
      </w:pPr>
      <w:r w:rsidRPr="001140C5">
        <w:t>benzín 10m</w:t>
      </w:r>
      <w:r w:rsidRPr="001140C5">
        <w:rPr>
          <w:vertAlign w:val="superscript"/>
        </w:rPr>
        <w:t>3</w:t>
      </w:r>
      <w:r w:rsidRPr="001140C5">
        <w:t>.</w:t>
      </w:r>
    </w:p>
    <w:p w14:paraId="68A6766F" w14:textId="77777777" w:rsidR="00F3308A" w:rsidRPr="001140C5" w:rsidRDefault="00F3308A" w:rsidP="00F3308A">
      <w:pPr>
        <w:tabs>
          <w:tab w:val="left" w:pos="851"/>
        </w:tabs>
        <w:spacing w:before="240" w:after="0" w:line="240" w:lineRule="auto"/>
      </w:pPr>
      <w:r w:rsidRPr="001140C5">
        <w:t>Objednávateľ požaduje havarijnú nádrž s objemom 10m</w:t>
      </w:r>
      <w:r w:rsidRPr="001140C5">
        <w:rPr>
          <w:vertAlign w:val="superscript"/>
        </w:rPr>
        <w:t>3</w:t>
      </w:r>
      <w:r w:rsidRPr="001140C5">
        <w:t>.</w:t>
      </w:r>
    </w:p>
    <w:p w14:paraId="551A785C" w14:textId="77777777" w:rsidR="00F3308A" w:rsidRPr="001140C5" w:rsidRDefault="00F3308A" w:rsidP="00F3308A">
      <w:pPr>
        <w:tabs>
          <w:tab w:val="left" w:pos="851"/>
        </w:tabs>
        <w:spacing w:before="240" w:after="240" w:line="240" w:lineRule="auto"/>
      </w:pPr>
      <w:r w:rsidRPr="001140C5">
        <w:t>Objednávateľ požaduje nádrž na AD blue s objemom 1m</w:t>
      </w:r>
      <w:r w:rsidRPr="001140C5">
        <w:rPr>
          <w:vertAlign w:val="superscript"/>
        </w:rPr>
        <w:t>3</w:t>
      </w:r>
      <w:r w:rsidRPr="001140C5">
        <w:t>, ktorá musí byť navrhnutá mimo budov (nesmie byť navrhnutá vo vnútorných priestoroch).</w:t>
      </w:r>
    </w:p>
    <w:p w14:paraId="73883ACF" w14:textId="77777777" w:rsidR="00F3308A" w:rsidRPr="001140C5" w:rsidRDefault="00F3308A" w:rsidP="00F3308A">
      <w:pPr>
        <w:tabs>
          <w:tab w:val="left" w:pos="851"/>
        </w:tabs>
        <w:spacing w:before="240" w:after="240" w:line="240" w:lineRule="auto"/>
      </w:pPr>
      <w:r w:rsidRPr="001140C5">
        <w:t>Zhotoviteľ musí uvažovať s prejazdnou šírkou pre sypač min. 5,4m a s prejazdnou výškou min. 4,3m.</w:t>
      </w:r>
    </w:p>
    <w:p w14:paraId="4C450BCA" w14:textId="77777777" w:rsidR="00F3308A" w:rsidRPr="001140C5" w:rsidRDefault="00F3308A" w:rsidP="00F3308A">
      <w:pPr>
        <w:tabs>
          <w:tab w:val="left" w:pos="851"/>
        </w:tabs>
        <w:spacing w:before="240" w:after="240" w:line="240" w:lineRule="auto"/>
      </w:pPr>
      <w:r w:rsidRPr="001140C5">
        <w:t>Objednávateľ požaduje aj elektronické meranie výšky hladiny pohonných hmôt/AD blue v nádržiach s možnosťou upozornenia.</w:t>
      </w:r>
    </w:p>
    <w:p w14:paraId="48033C54" w14:textId="77777777" w:rsidR="00305137" w:rsidRPr="001140C5" w:rsidRDefault="00305137" w:rsidP="00E97F95">
      <w:pPr>
        <w:pStyle w:val="Nadpis3"/>
      </w:pPr>
      <w:bookmarkStart w:id="523" w:name="_Toc167276125"/>
      <w:r w:rsidRPr="001140C5">
        <w:t>331-38.12</w:t>
      </w:r>
      <w:r w:rsidRPr="001140C5">
        <w:tab/>
        <w:t>Prevádzkový rozvod silnoprúdu</w:t>
      </w:r>
      <w:bookmarkEnd w:id="523"/>
    </w:p>
    <w:p w14:paraId="3F2E5109"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282F96B" w14:textId="77777777" w:rsidR="00305137" w:rsidRPr="001140C5" w:rsidRDefault="00305137" w:rsidP="00E97F95">
      <w:pPr>
        <w:pStyle w:val="Nadpis3"/>
      </w:pPr>
      <w:bookmarkStart w:id="524" w:name="_Toc167276126"/>
      <w:r w:rsidRPr="001140C5">
        <w:t>331-39.11</w:t>
      </w:r>
      <w:r w:rsidRPr="001140C5">
        <w:tab/>
        <w:t>Sklad dreva, hutného materiálu a plynov, garážovanie mechanizmov</w:t>
      </w:r>
      <w:bookmarkEnd w:id="524"/>
    </w:p>
    <w:p w14:paraId="35A743B5"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1627C2C" w14:textId="77777777" w:rsidR="00305137" w:rsidRPr="001140C5" w:rsidRDefault="00305137" w:rsidP="00E97F95">
      <w:pPr>
        <w:pStyle w:val="Nadpis3"/>
      </w:pPr>
      <w:bookmarkStart w:id="525" w:name="_Toc167276127"/>
      <w:r w:rsidRPr="001140C5">
        <w:t>331-40.11</w:t>
      </w:r>
      <w:r w:rsidRPr="001140C5">
        <w:tab/>
        <w:t>Skladovanie odpadov</w:t>
      </w:r>
      <w:bookmarkEnd w:id="525"/>
    </w:p>
    <w:p w14:paraId="3A424494"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037258B" w14:textId="77777777" w:rsidR="008F57EB" w:rsidRPr="001140C5" w:rsidRDefault="008F57EB" w:rsidP="008F57EB">
      <w:pPr>
        <w:rPr>
          <w:lang w:eastAsia="sk-SK"/>
        </w:rPr>
      </w:pPr>
    </w:p>
    <w:p w14:paraId="2EA7FA06" w14:textId="77777777" w:rsidR="00305137" w:rsidRPr="001140C5" w:rsidRDefault="00305137" w:rsidP="00E97F95">
      <w:pPr>
        <w:pStyle w:val="Nadpis3"/>
      </w:pPr>
      <w:bookmarkStart w:id="526" w:name="_Toc167276128"/>
      <w:r w:rsidRPr="001140C5">
        <w:lastRenderedPageBreak/>
        <w:t>331-41.11</w:t>
      </w:r>
      <w:r w:rsidRPr="001140C5">
        <w:tab/>
        <w:t>Vstup do areálu SSÚD</w:t>
      </w:r>
      <w:bookmarkEnd w:id="526"/>
    </w:p>
    <w:p w14:paraId="7D2F7851"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C67C08D" w14:textId="77777777" w:rsidR="006659BC" w:rsidRPr="001140C5" w:rsidRDefault="006659BC" w:rsidP="006659BC">
      <w:pPr>
        <w:tabs>
          <w:tab w:val="left" w:pos="851"/>
        </w:tabs>
        <w:spacing w:before="240" w:after="240" w:line="240" w:lineRule="auto"/>
        <w:rPr>
          <w:rFonts w:cstheme="minorHAnsi"/>
        </w:rPr>
      </w:pPr>
      <w:r w:rsidRPr="001140C5">
        <w:rPr>
          <w:rFonts w:cstheme="minorHAnsi"/>
        </w:rPr>
        <w:t>Vjazdy/výjazdy do/z areálu musia byť zabezpečené elektricky otvárateľnou bránou a rampou vrátane dorozumievacieho zariadenia - ich otváranie musí byť možné na diaľkové ovládanie z vozidiel údržby a aj vrátnikom z priestoru vrátnice umiestnenej v prevádzkovej budove. Bráničky navrhnúť s elektrickým zámkom a dorozumievacím zariadením.</w:t>
      </w:r>
    </w:p>
    <w:p w14:paraId="1D116806" w14:textId="77777777" w:rsidR="00305137" w:rsidRPr="001140C5" w:rsidRDefault="00305137" w:rsidP="00E97F95">
      <w:pPr>
        <w:pStyle w:val="Nadpis3"/>
      </w:pPr>
      <w:bookmarkStart w:id="527" w:name="_Toc167276129"/>
      <w:r w:rsidRPr="001140C5">
        <w:t>331-41.12</w:t>
      </w:r>
      <w:r w:rsidRPr="001140C5">
        <w:tab/>
        <w:t>Závora na výjazde do Oščadnice</w:t>
      </w:r>
      <w:bookmarkEnd w:id="527"/>
    </w:p>
    <w:p w14:paraId="3FD0621B"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3D3FA29" w14:textId="77777777" w:rsidR="006659BC" w:rsidRPr="001140C5" w:rsidRDefault="006659BC" w:rsidP="006659BC">
      <w:pPr>
        <w:tabs>
          <w:tab w:val="left" w:pos="851"/>
        </w:tabs>
        <w:spacing w:before="240" w:after="240" w:line="240" w:lineRule="auto"/>
        <w:rPr>
          <w:rFonts w:cstheme="minorHAnsi"/>
        </w:rPr>
      </w:pPr>
      <w:r w:rsidRPr="001140C5">
        <w:rPr>
          <w:rFonts w:cstheme="minorHAnsi"/>
        </w:rPr>
        <w:t>Vjazdy/výjazdy do/z areálu musia byť zabezpečené elektricky otvárateľnou bránou a rampou vrátane dorozumievacieho zariadenia - ich otváranie musí byť možné na diaľkové ovládanie z vozidiel údržby a aj vrátnikom z priestoru vrátnice umiestnenej v prevádzkovej budove. Bráničky navrhnúť s elektrickým zámkom a dorozumievacím zariadením.</w:t>
      </w:r>
    </w:p>
    <w:p w14:paraId="52CC4519" w14:textId="77777777" w:rsidR="00305137" w:rsidRPr="001140C5" w:rsidRDefault="00305137" w:rsidP="00E97F95">
      <w:pPr>
        <w:pStyle w:val="Nadpis3"/>
      </w:pPr>
      <w:r w:rsidRPr="001140C5">
        <w:t xml:space="preserve"> </w:t>
      </w:r>
      <w:bookmarkStart w:id="528" w:name="_Toc167276130"/>
      <w:r w:rsidRPr="001140C5">
        <w:t>694-11</w:t>
      </w:r>
      <w:r w:rsidRPr="001140C5">
        <w:tab/>
        <w:t>Informačný systém diaľnice - technologická časť</w:t>
      </w:r>
      <w:bookmarkEnd w:id="528"/>
    </w:p>
    <w:p w14:paraId="0183AD13" w14:textId="77777777" w:rsidR="00281DC6" w:rsidRPr="001140C5" w:rsidRDefault="0004073E" w:rsidP="00281DC6">
      <w:pPr>
        <w:tabs>
          <w:tab w:val="left" w:pos="851"/>
        </w:tabs>
        <w:spacing w:after="48"/>
      </w:pPr>
      <w:r w:rsidRPr="001140C5">
        <w:t xml:space="preserve">DSP poskytnutá vo Zväzku 5 nie je záväzná. Ak bude DSP akceptovaná Zhotoviteľom, stáva sa záväznou so zohľadnením ustanovení Zväzku 3, časť 1, čl. 2.2 Normy a technické predpisy </w:t>
      </w:r>
    </w:p>
    <w:p w14:paraId="339365FB"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0FA1DAA" w14:textId="77777777" w:rsidR="001F2E46" w:rsidRPr="001140C5" w:rsidRDefault="001F2E46" w:rsidP="0004073E">
      <w:pPr>
        <w:tabs>
          <w:tab w:val="left" w:pos="851"/>
        </w:tabs>
        <w:spacing w:after="48"/>
      </w:pPr>
    </w:p>
    <w:p w14:paraId="3650BC4E" w14:textId="785FBCEE" w:rsidR="008F57EB" w:rsidRPr="008F57EB" w:rsidRDefault="001F2E46" w:rsidP="008F57EB">
      <w:pPr>
        <w:rPr>
          <w:lang w:eastAsia="sk-SK"/>
        </w:rPr>
      </w:pPr>
      <w:r w:rsidRPr="001140C5">
        <w:rPr>
          <w:lang w:eastAsia="sk-SK"/>
        </w:rPr>
        <w:t>Technologické zariadenia dodané v rámci tohto SO musí byť možné integrovať do operátorského pracoviska PTO Svrčinovec, aj do operátorského pracoviska zimnej údržby na SSÚD Oščadnica. Jedná sa o napr. kamery, dopravné značenie, meteozariadenia, technologické uzly, elektrický zabezpečovací systém a prípadne iné.</w:t>
      </w:r>
    </w:p>
    <w:p w14:paraId="5254C2FE" w14:textId="77777777" w:rsidR="00056816" w:rsidRPr="00056816" w:rsidRDefault="00056816" w:rsidP="00E97F95">
      <w:pPr>
        <w:pStyle w:val="Nadpis3"/>
        <w:numPr>
          <w:ilvl w:val="0"/>
          <w:numId w:val="0"/>
        </w:numPr>
      </w:pPr>
    </w:p>
    <w:p w14:paraId="18C96F21" w14:textId="77777777" w:rsidR="00675F2A" w:rsidRPr="00675F2A" w:rsidRDefault="00675F2A" w:rsidP="00E97F95">
      <w:pPr>
        <w:pStyle w:val="Nadpis3"/>
        <w:numPr>
          <w:ilvl w:val="0"/>
          <w:numId w:val="0"/>
        </w:numPr>
      </w:pPr>
    </w:p>
    <w:p w14:paraId="02B90B33" w14:textId="77777777" w:rsidR="00675F2A" w:rsidRPr="00675F2A" w:rsidRDefault="00675F2A" w:rsidP="00E97F95">
      <w:pPr>
        <w:pStyle w:val="Nadpis3"/>
        <w:numPr>
          <w:ilvl w:val="0"/>
          <w:numId w:val="0"/>
        </w:numPr>
      </w:pPr>
    </w:p>
    <w:p w14:paraId="0FEF5E93" w14:textId="77777777" w:rsidR="009715B0" w:rsidRPr="004338CB" w:rsidRDefault="009715B0" w:rsidP="009715B0">
      <w:pPr>
        <w:tabs>
          <w:tab w:val="left" w:pos="709"/>
        </w:tabs>
        <w:ind w:left="709" w:hanging="709"/>
        <w:rPr>
          <w:b/>
          <w:u w:val="single"/>
        </w:rPr>
      </w:pPr>
    </w:p>
    <w:p w14:paraId="51EDFF9A" w14:textId="77777777" w:rsidR="004C3260" w:rsidRPr="00040594" w:rsidRDefault="004C3260" w:rsidP="00AD034C">
      <w:pPr>
        <w:rPr>
          <w:b/>
          <w:u w:val="single"/>
          <w:lang w:eastAsia="sk-SK"/>
        </w:rPr>
      </w:pPr>
    </w:p>
    <w:p w14:paraId="3273A0BF" w14:textId="77777777" w:rsidR="00AD034C" w:rsidRPr="004A14CD" w:rsidRDefault="00AD034C" w:rsidP="00507404">
      <w:pPr>
        <w:rPr>
          <w:rFonts w:cs="Arial"/>
        </w:rPr>
      </w:pPr>
    </w:p>
    <w:sectPr w:rsidR="00AD034C" w:rsidRPr="004A14CD" w:rsidSect="005425F7">
      <w:headerReference w:type="default" r:id="rId9"/>
      <w:footerReference w:type="default" r:id="rId10"/>
      <w:pgSz w:w="11906" w:h="16838"/>
      <w:pgMar w:top="1417"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875593" w14:textId="77777777" w:rsidR="00DB49AF" w:rsidRDefault="00DB49AF" w:rsidP="00E62471">
      <w:pPr>
        <w:spacing w:after="0" w:line="240" w:lineRule="auto"/>
      </w:pPr>
      <w:r>
        <w:separator/>
      </w:r>
    </w:p>
  </w:endnote>
  <w:endnote w:type="continuationSeparator" w:id="0">
    <w:p w14:paraId="0DD14EB3" w14:textId="77777777" w:rsidR="00DB49AF" w:rsidRDefault="00DB49AF" w:rsidP="00E62471">
      <w:pPr>
        <w:spacing w:after="0" w:line="240" w:lineRule="auto"/>
      </w:pPr>
      <w:r>
        <w:continuationSeparator/>
      </w:r>
    </w:p>
  </w:endnote>
  <w:endnote w:type="continuationNotice" w:id="1">
    <w:p w14:paraId="66E7A292" w14:textId="77777777" w:rsidR="00DB49AF" w:rsidRDefault="00DB49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10CD5" w14:textId="57E24A33" w:rsidR="00EB7747" w:rsidRPr="00D63C5C" w:rsidRDefault="00EB7747" w:rsidP="00DA55AD">
    <w:pPr>
      <w:pBdr>
        <w:top w:val="single" w:sz="4" w:space="1" w:color="auto"/>
      </w:pBdr>
      <w:tabs>
        <w:tab w:val="right" w:pos="9072"/>
      </w:tabs>
      <w:spacing w:after="0"/>
      <w:rPr>
        <w:rFonts w:cs="Arial"/>
        <w:bCs/>
        <w:sz w:val="18"/>
        <w:szCs w:val="18"/>
      </w:rPr>
    </w:pPr>
    <w:r w:rsidRPr="00D63C5C">
      <w:rPr>
        <w:rFonts w:cs="Arial"/>
        <w:bCs/>
        <w:sz w:val="18"/>
        <w:szCs w:val="18"/>
      </w:rPr>
      <w:t>Zväzok 3, Časť 4</w:t>
    </w:r>
    <w:r w:rsidRPr="00D63C5C">
      <w:rPr>
        <w:rFonts w:cs="Arial"/>
        <w:bCs/>
        <w:sz w:val="18"/>
        <w:szCs w:val="18"/>
      </w:rPr>
      <w:tab/>
    </w:r>
    <w:r w:rsidRPr="00D63C5C">
      <w:rPr>
        <w:rFonts w:cs="Arial"/>
        <w:bCs/>
        <w:sz w:val="18"/>
        <w:szCs w:val="18"/>
      </w:rPr>
      <w:fldChar w:fldCharType="begin"/>
    </w:r>
    <w:r w:rsidRPr="00D63C5C">
      <w:rPr>
        <w:rFonts w:cs="Arial"/>
        <w:bCs/>
        <w:sz w:val="18"/>
        <w:szCs w:val="18"/>
      </w:rPr>
      <w:instrText xml:space="preserve"> PAGE </w:instrText>
    </w:r>
    <w:r w:rsidRPr="00D63C5C">
      <w:rPr>
        <w:rFonts w:cs="Arial"/>
        <w:bCs/>
        <w:sz w:val="18"/>
        <w:szCs w:val="18"/>
      </w:rPr>
      <w:fldChar w:fldCharType="separate"/>
    </w:r>
    <w:r w:rsidR="008869CD">
      <w:rPr>
        <w:rFonts w:cs="Arial"/>
        <w:bCs/>
        <w:noProof/>
        <w:sz w:val="18"/>
        <w:szCs w:val="18"/>
      </w:rPr>
      <w:t>89</w:t>
    </w:r>
    <w:r w:rsidRPr="00D63C5C">
      <w:rPr>
        <w:rFonts w:cs="Arial"/>
        <w:bCs/>
        <w:sz w:val="18"/>
        <w:szCs w:val="18"/>
      </w:rPr>
      <w:fldChar w:fldCharType="end"/>
    </w:r>
  </w:p>
  <w:p w14:paraId="0E962B30" w14:textId="77777777" w:rsidR="00EB7747" w:rsidRPr="00D63C5C" w:rsidRDefault="00EB7747" w:rsidP="00DA55AD">
    <w:pPr>
      <w:tabs>
        <w:tab w:val="right" w:pos="9072"/>
      </w:tabs>
      <w:spacing w:after="0"/>
      <w:rPr>
        <w:rFonts w:cs="Arial"/>
        <w:sz w:val="18"/>
        <w:szCs w:val="18"/>
      </w:rPr>
    </w:pPr>
    <w:r w:rsidRPr="00D63C5C">
      <w:rPr>
        <w:rFonts w:cs="Arial"/>
        <w:sz w:val="18"/>
        <w:szCs w:val="18"/>
      </w:rPr>
      <w:t>Technické požiadavky Objednávateľa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54853A" w14:textId="77777777" w:rsidR="00DB49AF" w:rsidRDefault="00DB49AF" w:rsidP="00E62471">
      <w:pPr>
        <w:spacing w:after="0" w:line="240" w:lineRule="auto"/>
      </w:pPr>
      <w:r>
        <w:separator/>
      </w:r>
    </w:p>
  </w:footnote>
  <w:footnote w:type="continuationSeparator" w:id="0">
    <w:p w14:paraId="7FFEC582" w14:textId="77777777" w:rsidR="00DB49AF" w:rsidRDefault="00DB49AF" w:rsidP="00E62471">
      <w:pPr>
        <w:spacing w:after="0" w:line="240" w:lineRule="auto"/>
      </w:pPr>
      <w:r>
        <w:continuationSeparator/>
      </w:r>
    </w:p>
  </w:footnote>
  <w:footnote w:type="continuationNotice" w:id="1">
    <w:p w14:paraId="5B8893FB" w14:textId="77777777" w:rsidR="00DB49AF" w:rsidRDefault="00DB49A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91BD4" w14:textId="77777777" w:rsidR="00EB7747" w:rsidRPr="007B494D" w:rsidRDefault="00EB7747" w:rsidP="001B7D04">
    <w:pPr>
      <w:widowControl w:val="0"/>
      <w:tabs>
        <w:tab w:val="left" w:pos="708"/>
        <w:tab w:val="right" w:pos="9214"/>
      </w:tabs>
      <w:suppressAutoHyphens/>
      <w:autoSpaceDE w:val="0"/>
      <w:autoSpaceDN w:val="0"/>
      <w:adjustRightInd w:val="0"/>
      <w:spacing w:after="0" w:line="240" w:lineRule="auto"/>
      <w:rPr>
        <w:rFonts w:eastAsia="Times New Roman" w:cs="Arial"/>
        <w:color w:val="000000"/>
        <w:sz w:val="18"/>
        <w:szCs w:val="18"/>
        <w:lang w:eastAsia="cs-CZ"/>
      </w:rPr>
    </w:pPr>
    <w:r w:rsidRPr="007B494D">
      <w:rPr>
        <w:rFonts w:eastAsia="Times New Roman" w:cs="Arial"/>
        <w:color w:val="000000"/>
        <w:sz w:val="18"/>
        <w:szCs w:val="18"/>
        <w:lang w:eastAsia="cs-CZ"/>
      </w:rPr>
      <w:t>D3 Oščadnica-Čadca, Bukov, II. polprofil                                                       Národná diaľničná spoločnosť, a.s.</w:t>
    </w:r>
  </w:p>
  <w:p w14:paraId="5D3D6E27" w14:textId="77777777" w:rsidR="00EB7747" w:rsidRPr="007B494D" w:rsidRDefault="00EB7747" w:rsidP="001B7D04">
    <w:pPr>
      <w:tabs>
        <w:tab w:val="right" w:pos="9214"/>
        <w:tab w:val="right" w:leader="underscore" w:pos="9356"/>
      </w:tabs>
      <w:overflowPunct w:val="0"/>
      <w:autoSpaceDE w:val="0"/>
      <w:autoSpaceDN w:val="0"/>
      <w:adjustRightInd w:val="0"/>
      <w:spacing w:after="0" w:line="240" w:lineRule="auto"/>
      <w:jc w:val="left"/>
      <w:textAlignment w:val="baseline"/>
      <w:rPr>
        <w:rFonts w:eastAsia="Times New Roman" w:cs="Arial"/>
        <w:bCs/>
        <w:noProof/>
        <w:sz w:val="18"/>
        <w:szCs w:val="18"/>
        <w:lang w:val="en-GB"/>
      </w:rPr>
    </w:pPr>
    <w:r w:rsidRPr="007B494D">
      <w:rPr>
        <w:rFonts w:eastAsia="Times New Roman" w:cs="Arial"/>
        <w:noProof/>
        <w:sz w:val="18"/>
        <w:szCs w:val="18"/>
      </w:rPr>
      <w:t xml:space="preserve">Zadávanie nadlimitnej zákazky – práce „FIDIC – žltá kniha“ </w:t>
    </w:r>
    <w:r w:rsidRPr="007B494D">
      <w:rPr>
        <w:rFonts w:eastAsia="Times New Roman" w:cs="Arial"/>
        <w:noProof/>
        <w:sz w:val="18"/>
        <w:szCs w:val="18"/>
        <w:lang w:val="en-GB"/>
      </w:rPr>
      <w:tab/>
      <w:t>Dúbravská cesta 14, 841 04 Bratislava</w:t>
    </w:r>
  </w:p>
  <w:p w14:paraId="0DA1F422" w14:textId="18B7BBB7" w:rsidR="00EB7747" w:rsidRPr="00AB0DE6" w:rsidRDefault="00EB7747" w:rsidP="004058FC">
    <w:pPr>
      <w:pStyle w:val="Hlavika"/>
      <w:tabs>
        <w:tab w:val="clear" w:pos="9072"/>
        <w:tab w:val="right" w:pos="9214"/>
      </w:tabs>
      <w:rPr>
        <w:rFonts w:cs="Arial"/>
        <w:b/>
        <w:bCs/>
        <w:sz w:val="18"/>
        <w:szCs w:val="18"/>
        <w:u w:val="single"/>
      </w:rPr>
    </w:pPr>
    <w:r w:rsidRPr="00AB0DE6">
      <w:rPr>
        <w:rFonts w:cs="Arial"/>
        <w:sz w:val="18"/>
        <w:szCs w:val="18"/>
        <w:u w:val="single"/>
      </w:rPr>
      <w:tab/>
    </w:r>
    <w:r w:rsidRPr="00AB0DE6">
      <w:rPr>
        <w:rFonts w:cs="Arial"/>
        <w:sz w:val="18"/>
        <w:szCs w:val="18"/>
        <w:u w:val="single"/>
      </w:rPr>
      <w:tab/>
    </w:r>
  </w:p>
  <w:p w14:paraId="191F7BD2" w14:textId="77777777" w:rsidR="00EB7747" w:rsidRPr="004058FC" w:rsidRDefault="00EB7747" w:rsidP="004058FC">
    <w:pPr>
      <w:pStyle w:val="Hlavika"/>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CB06571E"/>
    <w:lvl w:ilvl="0">
      <w:start w:val="1"/>
      <w:numFmt w:val="decimal"/>
      <w:pStyle w:val="Nadpis1"/>
      <w:lvlText w:val="%1."/>
      <w:legacy w:legacy="1" w:legacySpace="144" w:legacyIndent="0"/>
      <w:lvlJc w:val="left"/>
      <w:rPr>
        <w:rFonts w:cs="Times New Roman"/>
      </w:rPr>
    </w:lvl>
    <w:lvl w:ilvl="1">
      <w:start w:val="1"/>
      <w:numFmt w:val="decimal"/>
      <w:pStyle w:val="Nadpis2"/>
      <w:lvlText w:val="%1.%2"/>
      <w:legacy w:legacy="1" w:legacySpace="144" w:legacyIndent="0"/>
      <w:lvlJc w:val="left"/>
      <w:rPr>
        <w:rFonts w:cs="Times New Roman"/>
      </w:rPr>
    </w:lvl>
    <w:lvl w:ilvl="2">
      <w:start w:val="1"/>
      <w:numFmt w:val="decimal"/>
      <w:pStyle w:val="Nadpis3"/>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lvlText w:val="%1.%2.%3.%4.%5.%6.%7.%8"/>
      <w:legacy w:legacy="1" w:legacySpace="144" w:legacyIndent="0"/>
      <w:lvlJc w:val="left"/>
      <w:rPr>
        <w:rFonts w:cs="Times New Roman"/>
      </w:rPr>
    </w:lvl>
    <w:lvl w:ilvl="8">
      <w:start w:val="1"/>
      <w:numFmt w:val="decimal"/>
      <w:lvlText w:val="%1.%2.%3.%4.%5.%6.%7.%8.%9"/>
      <w:legacy w:legacy="1" w:legacySpace="144" w:legacyIndent="0"/>
      <w:lvlJc w:val="left"/>
      <w:rPr>
        <w:rFonts w:cs="Times New Roman"/>
      </w:rPr>
    </w:lvl>
  </w:abstractNum>
  <w:abstractNum w:abstractNumId="1" w15:restartNumberingAfterBreak="0">
    <w:nsid w:val="00000003"/>
    <w:multiLevelType w:val="singleLevel"/>
    <w:tmpl w:val="00000003"/>
    <w:name w:val="WW8Num18"/>
    <w:lvl w:ilvl="0">
      <w:start w:val="1"/>
      <w:numFmt w:val="lowerLetter"/>
      <w:lvlText w:val="%1)"/>
      <w:lvlJc w:val="left"/>
      <w:pPr>
        <w:tabs>
          <w:tab w:val="num" w:pos="720"/>
        </w:tabs>
        <w:ind w:left="720" w:hanging="360"/>
      </w:pPr>
      <w:rPr>
        <w:rFonts w:cs="Times New Roman"/>
      </w:rPr>
    </w:lvl>
  </w:abstractNum>
  <w:abstractNum w:abstractNumId="2" w15:restartNumberingAfterBreak="0">
    <w:nsid w:val="06E23373"/>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 w15:restartNumberingAfterBreak="0">
    <w:nsid w:val="08EE4195"/>
    <w:multiLevelType w:val="hybridMultilevel"/>
    <w:tmpl w:val="844E3DF4"/>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0C0C5373"/>
    <w:multiLevelType w:val="multilevel"/>
    <w:tmpl w:val="E5B6FF18"/>
    <w:lvl w:ilvl="0">
      <w:start w:val="1"/>
      <w:numFmt w:val="decimal"/>
      <w:lvlText w:val="%1."/>
      <w:lvlJc w:val="left"/>
      <w:pPr>
        <w:ind w:left="644" w:hanging="360"/>
      </w:pPr>
      <w:rPr>
        <w:rFonts w:cs="Times New Roman"/>
      </w:rPr>
    </w:lvl>
    <w:lvl w:ilvl="1">
      <w:start w:val="1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5" w15:restartNumberingAfterBreak="0">
    <w:nsid w:val="0CE57241"/>
    <w:multiLevelType w:val="multilevel"/>
    <w:tmpl w:val="C2EED0BC"/>
    <w:lvl w:ilvl="0">
      <w:start w:val="1"/>
      <w:numFmt w:val="decimal"/>
      <w:lvlText w:val="%1."/>
      <w:lvlJc w:val="left"/>
      <w:pPr>
        <w:ind w:left="644" w:hanging="360"/>
      </w:pPr>
      <w:rPr>
        <w:rFonts w:cs="Times New Roman"/>
      </w:rPr>
    </w:lvl>
    <w:lvl w:ilvl="1">
      <w:start w:val="3"/>
      <w:numFmt w:val="decimal"/>
      <w:isLgl/>
      <w:lvlText w:val="%1.%2"/>
      <w:lvlJc w:val="left"/>
      <w:pPr>
        <w:ind w:left="1139" w:hanging="855"/>
      </w:pPr>
      <w:rPr>
        <w:rFonts w:hint="default"/>
      </w:rPr>
    </w:lvl>
    <w:lvl w:ilvl="2">
      <w:start w:val="1"/>
      <w:numFmt w:val="decimal"/>
      <w:isLgl/>
      <w:lvlText w:val="%1.%2.%3"/>
      <w:lvlJc w:val="left"/>
      <w:pPr>
        <w:ind w:left="1139" w:hanging="855"/>
      </w:pPr>
      <w:rPr>
        <w:rFonts w:hint="default"/>
      </w:rPr>
    </w:lvl>
    <w:lvl w:ilvl="3">
      <w:start w:val="1"/>
      <w:numFmt w:val="decimal"/>
      <w:isLgl/>
      <w:lvlText w:val="%1.%2.%3.%4"/>
      <w:lvlJc w:val="left"/>
      <w:pPr>
        <w:ind w:left="1139" w:hanging="855"/>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6" w15:restartNumberingAfterBreak="0">
    <w:nsid w:val="0DB57CE4"/>
    <w:multiLevelType w:val="hybridMultilevel"/>
    <w:tmpl w:val="F57EA77C"/>
    <w:lvl w:ilvl="0" w:tplc="56CAEB1E">
      <w:numFmt w:val="bullet"/>
      <w:lvlText w:val="-"/>
      <w:lvlJc w:val="left"/>
      <w:pPr>
        <w:ind w:left="502" w:hanging="360"/>
      </w:pPr>
      <w:rPr>
        <w:rFonts w:ascii="Arial" w:eastAsia="Times New Roman" w:hAnsi="Arial" w:hint="default"/>
      </w:rPr>
    </w:lvl>
    <w:lvl w:ilvl="1" w:tplc="041B0003">
      <w:start w:val="1"/>
      <w:numFmt w:val="bullet"/>
      <w:lvlText w:val="o"/>
      <w:lvlJc w:val="left"/>
      <w:pPr>
        <w:ind w:left="2160" w:hanging="360"/>
      </w:pPr>
      <w:rPr>
        <w:rFonts w:ascii="Courier New" w:hAnsi="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0DC277CB"/>
    <w:multiLevelType w:val="multilevel"/>
    <w:tmpl w:val="041B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DDE2E81"/>
    <w:multiLevelType w:val="multilevel"/>
    <w:tmpl w:val="B0C27692"/>
    <w:lvl w:ilvl="0">
      <w:start w:val="1"/>
      <w:numFmt w:val="decimal"/>
      <w:lvlText w:val="%1."/>
      <w:lvlJc w:val="left"/>
      <w:pPr>
        <w:ind w:left="644" w:hanging="360"/>
      </w:pPr>
      <w:rPr>
        <w:rFonts w:cs="Times New Roman"/>
      </w:rPr>
    </w:lvl>
    <w:lvl w:ilvl="1">
      <w:start w:val="8"/>
      <w:numFmt w:val="decimal"/>
      <w:isLgl/>
      <w:lvlText w:val="%1.%2"/>
      <w:lvlJc w:val="left"/>
      <w:pPr>
        <w:ind w:left="1139" w:hanging="855"/>
      </w:pPr>
      <w:rPr>
        <w:rFonts w:hint="default"/>
      </w:rPr>
    </w:lvl>
    <w:lvl w:ilvl="2">
      <w:start w:val="1"/>
      <w:numFmt w:val="decimal"/>
      <w:isLgl/>
      <w:lvlText w:val="%1.%2.%3"/>
      <w:lvlJc w:val="left"/>
      <w:pPr>
        <w:ind w:left="1139" w:hanging="855"/>
      </w:pPr>
      <w:rPr>
        <w:rFonts w:hint="default"/>
      </w:rPr>
    </w:lvl>
    <w:lvl w:ilvl="3">
      <w:start w:val="1"/>
      <w:numFmt w:val="decimal"/>
      <w:isLgl/>
      <w:lvlText w:val="%1.%2.%3.%4"/>
      <w:lvlJc w:val="left"/>
      <w:pPr>
        <w:ind w:left="1139" w:hanging="855"/>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9" w15:restartNumberingAfterBreak="0">
    <w:nsid w:val="10E67454"/>
    <w:multiLevelType w:val="hybridMultilevel"/>
    <w:tmpl w:val="2B943CFC"/>
    <w:lvl w:ilvl="0" w:tplc="F1FE2976">
      <w:start w:val="1"/>
      <w:numFmt w:val="bullet"/>
      <w:lvlText w:val="-"/>
      <w:lvlJc w:val="left"/>
      <w:pPr>
        <w:ind w:left="720" w:hanging="360"/>
      </w:pPr>
      <w:rPr>
        <w:rFonts w:ascii="Courier New" w:hAnsi="Courier New"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27F4D90"/>
    <w:multiLevelType w:val="hybridMultilevel"/>
    <w:tmpl w:val="C1EC120E"/>
    <w:name w:val="WW8Num182"/>
    <w:lvl w:ilvl="0" w:tplc="00000003">
      <w:start w:val="1"/>
      <w:numFmt w:val="lowerLetter"/>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3BA6D15"/>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2" w15:restartNumberingAfterBreak="0">
    <w:nsid w:val="13E90CEC"/>
    <w:multiLevelType w:val="singleLevel"/>
    <w:tmpl w:val="07C42BD2"/>
    <w:name w:val="List Bullet 1"/>
    <w:lvl w:ilvl="0">
      <w:start w:val="1"/>
      <w:numFmt w:val="bullet"/>
      <w:lvlRestart w:val="0"/>
      <w:lvlText w:val="–"/>
      <w:lvlJc w:val="left"/>
      <w:pPr>
        <w:tabs>
          <w:tab w:val="num" w:pos="1134"/>
        </w:tabs>
        <w:ind w:left="1134" w:hanging="283"/>
      </w:pPr>
      <w:rPr>
        <w:rFonts w:ascii="Times New Roman" w:hAnsi="Times New Roman"/>
      </w:rPr>
    </w:lvl>
  </w:abstractNum>
  <w:abstractNum w:abstractNumId="13" w15:restartNumberingAfterBreak="0">
    <w:nsid w:val="14151778"/>
    <w:multiLevelType w:val="hybridMultilevel"/>
    <w:tmpl w:val="F982A8C8"/>
    <w:lvl w:ilvl="0" w:tplc="C7EC1C60">
      <w:numFmt w:val="bullet"/>
      <w:lvlText w:val="-"/>
      <w:lvlJc w:val="left"/>
      <w:pPr>
        <w:ind w:left="1068" w:hanging="360"/>
      </w:pPr>
      <w:rPr>
        <w:rFonts w:ascii="Calibri" w:eastAsiaTheme="minorHAnsi" w:hAnsi="Calibri" w:cs="Calibri" w:hint="default"/>
        <w:u w:val="none"/>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4" w15:restartNumberingAfterBreak="0">
    <w:nsid w:val="15935E17"/>
    <w:multiLevelType w:val="multilevel"/>
    <w:tmpl w:val="A30215A0"/>
    <w:lvl w:ilvl="0">
      <w:start w:val="1"/>
      <w:numFmt w:val="bullet"/>
      <w:lvlText w:val="_"/>
      <w:lvlJc w:val="left"/>
      <w:pPr>
        <w:tabs>
          <w:tab w:val="num" w:pos="213"/>
        </w:tabs>
        <w:ind w:left="213" w:hanging="213"/>
      </w:pPr>
      <w:rPr>
        <w:rFonts w:ascii="Arial" w:hAnsi="Arial" w:hint="default"/>
      </w:rPr>
    </w:lvl>
    <w:lvl w:ilvl="1">
      <w:start w:val="1"/>
      <w:numFmt w:val="bullet"/>
      <w:lvlText w:val="_"/>
      <w:lvlJc w:val="left"/>
      <w:pPr>
        <w:tabs>
          <w:tab w:val="num" w:pos="431"/>
        </w:tabs>
        <w:ind w:left="431" w:hanging="216"/>
      </w:pPr>
      <w:rPr>
        <w:rFonts w:ascii="Arial" w:hAnsi="Arial" w:hint="default"/>
      </w:rPr>
    </w:lvl>
    <w:lvl w:ilvl="2">
      <w:start w:val="1"/>
      <w:numFmt w:val="bullet"/>
      <w:lvlText w:val="-"/>
      <w:lvlJc w:val="left"/>
      <w:pPr>
        <w:tabs>
          <w:tab w:val="num" w:pos="646"/>
        </w:tabs>
        <w:ind w:left="646" w:hanging="215"/>
      </w:pPr>
      <w:rPr>
        <w:rFonts w:ascii="Courier New" w:hAnsi="Courier New" w:hint="default"/>
        <w:color w:val="auto"/>
      </w:rPr>
    </w:lvl>
    <w:lvl w:ilvl="3">
      <w:start w:val="1"/>
      <w:numFmt w:val="bullet"/>
      <w:lvlText w:val="_"/>
      <w:lvlJc w:val="left"/>
      <w:pPr>
        <w:tabs>
          <w:tab w:val="num" w:pos="862"/>
        </w:tabs>
        <w:ind w:left="862" w:hanging="216"/>
      </w:pPr>
      <w:rPr>
        <w:rFonts w:ascii="Arial" w:hAnsi="Arial" w:hint="default"/>
      </w:rPr>
    </w:lvl>
    <w:lvl w:ilvl="4">
      <w:start w:val="1"/>
      <w:numFmt w:val="bullet"/>
      <w:lvlText w:val="_"/>
      <w:lvlJc w:val="left"/>
      <w:pPr>
        <w:tabs>
          <w:tab w:val="num" w:pos="1077"/>
        </w:tabs>
        <w:ind w:left="1077" w:hanging="215"/>
      </w:pPr>
      <w:rPr>
        <w:rFonts w:ascii="Arial" w:hAnsi="Arial"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5" w15:restartNumberingAfterBreak="0">
    <w:nsid w:val="178F0AFB"/>
    <w:multiLevelType w:val="hybridMultilevel"/>
    <w:tmpl w:val="F8B4CF12"/>
    <w:lvl w:ilvl="0" w:tplc="ED687002">
      <w:start w:val="1"/>
      <w:numFmt w:val="decimal"/>
      <w:lvlText w:val="%1."/>
      <w:lvlJc w:val="left"/>
      <w:pPr>
        <w:ind w:left="720" w:hanging="360"/>
      </w:pPr>
      <w:rPr>
        <w:b w:val="0"/>
        <w:color w:val="585858"/>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97F441B"/>
    <w:multiLevelType w:val="multilevel"/>
    <w:tmpl w:val="396C3F8A"/>
    <w:lvl w:ilvl="0">
      <w:start w:val="1"/>
      <w:numFmt w:val="decimal"/>
      <w:lvlText w:val="%1."/>
      <w:lvlJc w:val="left"/>
      <w:pPr>
        <w:ind w:left="644" w:hanging="360"/>
      </w:pPr>
      <w:rPr>
        <w:rFonts w:cs="Times New Roman"/>
      </w:rPr>
    </w:lvl>
    <w:lvl w:ilvl="1">
      <w:start w:val="2"/>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7" w15:restartNumberingAfterBreak="0">
    <w:nsid w:val="199D5CE6"/>
    <w:multiLevelType w:val="hybridMultilevel"/>
    <w:tmpl w:val="602E347C"/>
    <w:lvl w:ilvl="0" w:tplc="C7EC1C60">
      <w:numFmt w:val="bullet"/>
      <w:lvlText w:val="-"/>
      <w:lvlJc w:val="left"/>
      <w:pPr>
        <w:ind w:left="1068" w:hanging="360"/>
      </w:pPr>
      <w:rPr>
        <w:rFonts w:ascii="Calibri" w:eastAsiaTheme="minorHAnsi" w:hAnsi="Calibri" w:cs="Calibri" w:hint="default"/>
        <w:u w:val="none"/>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8" w15:restartNumberingAfterBreak="0">
    <w:nsid w:val="22B4078C"/>
    <w:multiLevelType w:val="hybridMultilevel"/>
    <w:tmpl w:val="A1C8EAC8"/>
    <w:lvl w:ilvl="0" w:tplc="C9C8A378">
      <w:numFmt w:val="bullet"/>
      <w:lvlText w:val="-"/>
      <w:lvlJc w:val="left"/>
      <w:pPr>
        <w:ind w:left="720" w:hanging="360"/>
      </w:pPr>
      <w:rPr>
        <w:rFonts w:ascii="Calibri" w:eastAsiaTheme="minorHAnsi" w:hAnsi="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22EA25ED"/>
    <w:multiLevelType w:val="multilevel"/>
    <w:tmpl w:val="875EB780"/>
    <w:lvl w:ilvl="0">
      <w:start w:val="1"/>
      <w:numFmt w:val="decimal"/>
      <w:lvlText w:val="%1."/>
      <w:lvlJc w:val="left"/>
      <w:pPr>
        <w:ind w:left="502" w:hanging="360"/>
      </w:pPr>
      <w:rPr>
        <w:rFonts w:cs="Times New Roman"/>
      </w:rPr>
    </w:lvl>
    <w:lvl w:ilvl="1">
      <w:start w:val="5"/>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0" w15:restartNumberingAfterBreak="0">
    <w:nsid w:val="250F5C07"/>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1" w15:restartNumberingAfterBreak="0">
    <w:nsid w:val="25D4002B"/>
    <w:multiLevelType w:val="hybridMultilevel"/>
    <w:tmpl w:val="CA98A39A"/>
    <w:lvl w:ilvl="0" w:tplc="6B529F76">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7BB6C2C"/>
    <w:multiLevelType w:val="hybridMultilevel"/>
    <w:tmpl w:val="2AAA09E8"/>
    <w:lvl w:ilvl="0" w:tplc="56CAEB1E">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28B71BCE"/>
    <w:multiLevelType w:val="hybridMultilevel"/>
    <w:tmpl w:val="DCFC6EEC"/>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29030EF6"/>
    <w:multiLevelType w:val="multilevel"/>
    <w:tmpl w:val="52D2D2E8"/>
    <w:styleLink w:val="ListeTabelleAufzaehlung"/>
    <w:lvl w:ilvl="0">
      <w:start w:val="1"/>
      <w:numFmt w:val="bullet"/>
      <w:pStyle w:val="TabelleAufzaehlung-AT"/>
      <w:lvlText w:val="_"/>
      <w:lvlJc w:val="left"/>
      <w:pPr>
        <w:tabs>
          <w:tab w:val="num" w:pos="142"/>
        </w:tabs>
        <w:ind w:left="142" w:hanging="142"/>
      </w:pPr>
      <w:rPr>
        <w:rFonts w:ascii="Arial" w:hAnsi="Aria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29154EC8"/>
    <w:multiLevelType w:val="multilevel"/>
    <w:tmpl w:val="38488BBC"/>
    <w:lvl w:ilvl="0">
      <w:start w:val="1"/>
      <w:numFmt w:val="bullet"/>
      <w:lvlText w:val="_"/>
      <w:lvlJc w:val="left"/>
      <w:pPr>
        <w:tabs>
          <w:tab w:val="num" w:pos="213"/>
        </w:tabs>
        <w:ind w:left="213" w:hanging="213"/>
      </w:pPr>
      <w:rPr>
        <w:rFonts w:ascii="Arial" w:hAnsi="Arial" w:hint="default"/>
      </w:rPr>
    </w:lvl>
    <w:lvl w:ilvl="1">
      <w:start w:val="1"/>
      <w:numFmt w:val="bullet"/>
      <w:lvlText w:val="-"/>
      <w:lvlJc w:val="left"/>
      <w:pPr>
        <w:tabs>
          <w:tab w:val="num" w:pos="431"/>
        </w:tabs>
        <w:ind w:left="431" w:hanging="216"/>
      </w:pPr>
      <w:rPr>
        <w:rFonts w:ascii="Courier New" w:hAnsi="Courier New" w:hint="default"/>
        <w:color w:val="auto"/>
      </w:rPr>
    </w:lvl>
    <w:lvl w:ilvl="2">
      <w:start w:val="1"/>
      <w:numFmt w:val="bullet"/>
      <w:lvlText w:val="_"/>
      <w:lvlJc w:val="left"/>
      <w:pPr>
        <w:tabs>
          <w:tab w:val="num" w:pos="646"/>
        </w:tabs>
        <w:ind w:left="646" w:hanging="215"/>
      </w:pPr>
      <w:rPr>
        <w:rFonts w:ascii="Arial" w:hAnsi="Arial" w:hint="default"/>
      </w:rPr>
    </w:lvl>
    <w:lvl w:ilvl="3">
      <w:start w:val="1"/>
      <w:numFmt w:val="bullet"/>
      <w:lvlText w:val="_"/>
      <w:lvlJc w:val="left"/>
      <w:pPr>
        <w:tabs>
          <w:tab w:val="num" w:pos="862"/>
        </w:tabs>
        <w:ind w:left="862" w:hanging="216"/>
      </w:pPr>
      <w:rPr>
        <w:rFonts w:ascii="Arial" w:hAnsi="Arial" w:hint="default"/>
      </w:rPr>
    </w:lvl>
    <w:lvl w:ilvl="4">
      <w:start w:val="1"/>
      <w:numFmt w:val="bullet"/>
      <w:lvlText w:val="_"/>
      <w:lvlJc w:val="left"/>
      <w:pPr>
        <w:tabs>
          <w:tab w:val="num" w:pos="1077"/>
        </w:tabs>
        <w:ind w:left="1077" w:hanging="215"/>
      </w:pPr>
      <w:rPr>
        <w:rFonts w:ascii="Arial" w:hAnsi="Arial"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6" w15:restartNumberingAfterBreak="0">
    <w:nsid w:val="2C296AC9"/>
    <w:multiLevelType w:val="multilevel"/>
    <w:tmpl w:val="AF446218"/>
    <w:lvl w:ilvl="0">
      <w:start w:val="1"/>
      <w:numFmt w:val="decimal"/>
      <w:lvlText w:val="%1."/>
      <w:lvlJc w:val="left"/>
      <w:pPr>
        <w:ind w:left="1320" w:hanging="960"/>
      </w:pPr>
      <w:rPr>
        <w:rFonts w:cs="Times New Roman" w:hint="default"/>
      </w:rPr>
    </w:lvl>
    <w:lvl w:ilvl="1">
      <w:start w:val="12"/>
      <w:numFmt w:val="decimal"/>
      <w:isLgl/>
      <w:lvlText w:val="%1.%2"/>
      <w:lvlJc w:val="left"/>
      <w:pPr>
        <w:ind w:left="1215" w:hanging="855"/>
      </w:pPr>
      <w:rPr>
        <w:rFonts w:cs="Times New Roman" w:hint="default"/>
      </w:rPr>
    </w:lvl>
    <w:lvl w:ilvl="2">
      <w:start w:val="1"/>
      <w:numFmt w:val="decimal"/>
      <w:isLgl/>
      <w:lvlText w:val="%1.%2.%3"/>
      <w:lvlJc w:val="left"/>
      <w:pPr>
        <w:ind w:left="1215" w:hanging="855"/>
      </w:pPr>
      <w:rPr>
        <w:rFonts w:cs="Times New Roman" w:hint="default"/>
      </w:rPr>
    </w:lvl>
    <w:lvl w:ilvl="3">
      <w:start w:val="1"/>
      <w:numFmt w:val="decimal"/>
      <w:isLgl/>
      <w:lvlText w:val="%1.%2.%3.%4"/>
      <w:lvlJc w:val="left"/>
      <w:pPr>
        <w:ind w:left="1215" w:hanging="855"/>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7" w15:restartNumberingAfterBreak="0">
    <w:nsid w:val="2C9B7113"/>
    <w:multiLevelType w:val="hybridMultilevel"/>
    <w:tmpl w:val="19BEF02E"/>
    <w:lvl w:ilvl="0" w:tplc="C7EC1C60">
      <w:numFmt w:val="bullet"/>
      <w:lvlText w:val="-"/>
      <w:lvlJc w:val="left"/>
      <w:pPr>
        <w:ind w:left="1080" w:hanging="360"/>
      </w:pPr>
      <w:rPr>
        <w:rFonts w:ascii="Calibri" w:eastAsiaTheme="minorHAnsi" w:hAnsi="Calibri" w:cs="Calibri" w:hint="default"/>
        <w:u w:val="no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8" w15:restartNumberingAfterBreak="0">
    <w:nsid w:val="2CB7236D"/>
    <w:multiLevelType w:val="multilevel"/>
    <w:tmpl w:val="DE783D52"/>
    <w:styleLink w:val="ListeTabellenverzeichnis"/>
    <w:lvl w:ilvl="0">
      <w:start w:val="1"/>
      <w:numFmt w:val="decimal"/>
      <w:pStyle w:val="Tabellenverzeichnis-TV"/>
      <w:lvlText w:val="Tab. %1"/>
      <w:lvlJc w:val="left"/>
      <w:pPr>
        <w:tabs>
          <w:tab w:val="num" w:pos="567"/>
        </w:tabs>
        <w:ind w:left="567" w:hanging="56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0043F42"/>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0" w15:restartNumberingAfterBreak="0">
    <w:nsid w:val="36BA3A37"/>
    <w:multiLevelType w:val="multilevel"/>
    <w:tmpl w:val="0D468DFC"/>
    <w:lvl w:ilvl="0">
      <w:start w:val="1"/>
      <w:numFmt w:val="bullet"/>
      <w:lvlText w:val="_"/>
      <w:lvlJc w:val="left"/>
      <w:pPr>
        <w:tabs>
          <w:tab w:val="num" w:pos="213"/>
        </w:tabs>
        <w:ind w:left="213" w:hanging="213"/>
      </w:pPr>
      <w:rPr>
        <w:rFonts w:ascii="Arial" w:hAnsi="Arial" w:hint="default"/>
      </w:rPr>
    </w:lvl>
    <w:lvl w:ilvl="1">
      <w:start w:val="1"/>
      <w:numFmt w:val="bullet"/>
      <w:lvlText w:val="-"/>
      <w:lvlJc w:val="left"/>
      <w:pPr>
        <w:tabs>
          <w:tab w:val="num" w:pos="431"/>
        </w:tabs>
        <w:ind w:left="431" w:hanging="216"/>
      </w:pPr>
      <w:rPr>
        <w:rFonts w:ascii="Courier New" w:hAnsi="Courier New" w:hint="default"/>
        <w:color w:val="auto"/>
      </w:rPr>
    </w:lvl>
    <w:lvl w:ilvl="2">
      <w:start w:val="1"/>
      <w:numFmt w:val="bullet"/>
      <w:lvlText w:val="_"/>
      <w:lvlJc w:val="left"/>
      <w:pPr>
        <w:tabs>
          <w:tab w:val="num" w:pos="646"/>
        </w:tabs>
        <w:ind w:left="646" w:hanging="215"/>
      </w:pPr>
      <w:rPr>
        <w:rFonts w:ascii="Arial" w:hAnsi="Arial" w:hint="default"/>
      </w:rPr>
    </w:lvl>
    <w:lvl w:ilvl="3">
      <w:start w:val="1"/>
      <w:numFmt w:val="bullet"/>
      <w:lvlText w:val="_"/>
      <w:lvlJc w:val="left"/>
      <w:pPr>
        <w:tabs>
          <w:tab w:val="num" w:pos="862"/>
        </w:tabs>
        <w:ind w:left="862" w:hanging="216"/>
      </w:pPr>
      <w:rPr>
        <w:rFonts w:ascii="Arial" w:hAnsi="Arial" w:hint="default"/>
      </w:rPr>
    </w:lvl>
    <w:lvl w:ilvl="4">
      <w:start w:val="1"/>
      <w:numFmt w:val="bullet"/>
      <w:lvlText w:val="_"/>
      <w:lvlJc w:val="left"/>
      <w:pPr>
        <w:tabs>
          <w:tab w:val="num" w:pos="1077"/>
        </w:tabs>
        <w:ind w:left="1077" w:hanging="215"/>
      </w:pPr>
      <w:rPr>
        <w:rFonts w:ascii="Arial" w:hAnsi="Arial"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1" w15:restartNumberingAfterBreak="0">
    <w:nsid w:val="3B073202"/>
    <w:multiLevelType w:val="multilevel"/>
    <w:tmpl w:val="8340B256"/>
    <w:styleLink w:val="ListeAbbildungsverzeichnis"/>
    <w:lvl w:ilvl="0">
      <w:start w:val="1"/>
      <w:numFmt w:val="decimal"/>
      <w:pStyle w:val="Abbildungsverzeichnis-AV"/>
      <w:lvlText w:val="Abb. %1"/>
      <w:lvlJc w:val="left"/>
      <w:pPr>
        <w:tabs>
          <w:tab w:val="num" w:pos="567"/>
        </w:tabs>
        <w:ind w:left="567" w:hanging="56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3E1F767C"/>
    <w:multiLevelType w:val="hybridMultilevel"/>
    <w:tmpl w:val="317EF4C2"/>
    <w:name w:val="List Bullet 3"/>
    <w:lvl w:ilvl="0" w:tplc="B89025BA">
      <w:start w:val="1"/>
      <w:numFmt w:val="lowerLetter"/>
      <w:lvlText w:val="%1)"/>
      <w:lvlJc w:val="left"/>
      <w:pPr>
        <w:tabs>
          <w:tab w:val="num" w:pos="720"/>
        </w:tabs>
        <w:ind w:left="720" w:hanging="360"/>
      </w:pPr>
      <w:rPr>
        <w:rFonts w:cs="Times New Roman"/>
      </w:rPr>
    </w:lvl>
    <w:lvl w:ilvl="1" w:tplc="DE783FEA" w:tentative="1">
      <w:start w:val="1"/>
      <w:numFmt w:val="lowerLetter"/>
      <w:lvlText w:val="%2."/>
      <w:lvlJc w:val="left"/>
      <w:pPr>
        <w:tabs>
          <w:tab w:val="num" w:pos="1440"/>
        </w:tabs>
        <w:ind w:left="1440" w:hanging="360"/>
      </w:pPr>
      <w:rPr>
        <w:rFonts w:cs="Times New Roman"/>
      </w:rPr>
    </w:lvl>
    <w:lvl w:ilvl="2" w:tplc="4968A7B0" w:tentative="1">
      <w:start w:val="1"/>
      <w:numFmt w:val="lowerRoman"/>
      <w:lvlText w:val="%3."/>
      <w:lvlJc w:val="right"/>
      <w:pPr>
        <w:tabs>
          <w:tab w:val="num" w:pos="2160"/>
        </w:tabs>
        <w:ind w:left="2160" w:hanging="180"/>
      </w:pPr>
      <w:rPr>
        <w:rFonts w:cs="Times New Roman"/>
      </w:rPr>
    </w:lvl>
    <w:lvl w:ilvl="3" w:tplc="802A3D7E" w:tentative="1">
      <w:start w:val="1"/>
      <w:numFmt w:val="decimal"/>
      <w:lvlText w:val="%4."/>
      <w:lvlJc w:val="left"/>
      <w:pPr>
        <w:tabs>
          <w:tab w:val="num" w:pos="2880"/>
        </w:tabs>
        <w:ind w:left="2880" w:hanging="360"/>
      </w:pPr>
      <w:rPr>
        <w:rFonts w:cs="Times New Roman"/>
      </w:rPr>
    </w:lvl>
    <w:lvl w:ilvl="4" w:tplc="64C66B4C" w:tentative="1">
      <w:start w:val="1"/>
      <w:numFmt w:val="lowerLetter"/>
      <w:lvlText w:val="%5."/>
      <w:lvlJc w:val="left"/>
      <w:pPr>
        <w:tabs>
          <w:tab w:val="num" w:pos="3600"/>
        </w:tabs>
        <w:ind w:left="3600" w:hanging="360"/>
      </w:pPr>
      <w:rPr>
        <w:rFonts w:cs="Times New Roman"/>
      </w:rPr>
    </w:lvl>
    <w:lvl w:ilvl="5" w:tplc="9C760B86" w:tentative="1">
      <w:start w:val="1"/>
      <w:numFmt w:val="lowerRoman"/>
      <w:lvlText w:val="%6."/>
      <w:lvlJc w:val="right"/>
      <w:pPr>
        <w:tabs>
          <w:tab w:val="num" w:pos="4320"/>
        </w:tabs>
        <w:ind w:left="4320" w:hanging="180"/>
      </w:pPr>
      <w:rPr>
        <w:rFonts w:cs="Times New Roman"/>
      </w:rPr>
    </w:lvl>
    <w:lvl w:ilvl="6" w:tplc="6C682FCE" w:tentative="1">
      <w:start w:val="1"/>
      <w:numFmt w:val="decimal"/>
      <w:lvlText w:val="%7."/>
      <w:lvlJc w:val="left"/>
      <w:pPr>
        <w:tabs>
          <w:tab w:val="num" w:pos="5040"/>
        </w:tabs>
        <w:ind w:left="5040" w:hanging="360"/>
      </w:pPr>
      <w:rPr>
        <w:rFonts w:cs="Times New Roman"/>
      </w:rPr>
    </w:lvl>
    <w:lvl w:ilvl="7" w:tplc="563CB3E4" w:tentative="1">
      <w:start w:val="1"/>
      <w:numFmt w:val="lowerLetter"/>
      <w:lvlText w:val="%8."/>
      <w:lvlJc w:val="left"/>
      <w:pPr>
        <w:tabs>
          <w:tab w:val="num" w:pos="5760"/>
        </w:tabs>
        <w:ind w:left="5760" w:hanging="360"/>
      </w:pPr>
      <w:rPr>
        <w:rFonts w:cs="Times New Roman"/>
      </w:rPr>
    </w:lvl>
    <w:lvl w:ilvl="8" w:tplc="BE9E3A74" w:tentative="1">
      <w:start w:val="1"/>
      <w:numFmt w:val="lowerRoman"/>
      <w:lvlText w:val="%9."/>
      <w:lvlJc w:val="right"/>
      <w:pPr>
        <w:tabs>
          <w:tab w:val="num" w:pos="6480"/>
        </w:tabs>
        <w:ind w:left="6480" w:hanging="180"/>
      </w:pPr>
      <w:rPr>
        <w:rFonts w:cs="Times New Roman"/>
      </w:rPr>
    </w:lvl>
  </w:abstractNum>
  <w:abstractNum w:abstractNumId="33" w15:restartNumberingAfterBreak="0">
    <w:nsid w:val="3EB90330"/>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4" w15:restartNumberingAfterBreak="0">
    <w:nsid w:val="3FA97036"/>
    <w:multiLevelType w:val="hybridMultilevel"/>
    <w:tmpl w:val="C05874C8"/>
    <w:lvl w:ilvl="0" w:tplc="ED687002">
      <w:start w:val="1"/>
      <w:numFmt w:val="decimal"/>
      <w:lvlText w:val="%1."/>
      <w:lvlJc w:val="left"/>
      <w:pPr>
        <w:ind w:left="720" w:hanging="360"/>
      </w:pPr>
      <w:rPr>
        <w:b w:val="0"/>
        <w:color w:val="585858"/>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1BB5D26"/>
    <w:multiLevelType w:val="singleLevel"/>
    <w:tmpl w:val="9D184B0A"/>
    <w:name w:val="Tiret 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42852A1B"/>
    <w:multiLevelType w:val="hybridMultilevel"/>
    <w:tmpl w:val="27368CF6"/>
    <w:lvl w:ilvl="0" w:tplc="2E96AC4A">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7" w15:restartNumberingAfterBreak="0">
    <w:nsid w:val="43474672"/>
    <w:multiLevelType w:val="hybridMultilevel"/>
    <w:tmpl w:val="D57EBD48"/>
    <w:lvl w:ilvl="0" w:tplc="C7EC1C60">
      <w:numFmt w:val="bullet"/>
      <w:lvlText w:val="-"/>
      <w:lvlJc w:val="left"/>
      <w:pPr>
        <w:ind w:left="1068" w:hanging="360"/>
      </w:pPr>
      <w:rPr>
        <w:rFonts w:ascii="Calibri" w:eastAsiaTheme="minorHAnsi" w:hAnsi="Calibri" w:cs="Calibri" w:hint="default"/>
        <w:u w:val="none"/>
      </w:rPr>
    </w:lvl>
    <w:lvl w:ilvl="1" w:tplc="041B0001">
      <w:start w:val="1"/>
      <w:numFmt w:val="bullet"/>
      <w:lvlText w:val=""/>
      <w:lvlJc w:val="left"/>
      <w:pPr>
        <w:ind w:left="1788" w:hanging="360"/>
      </w:pPr>
      <w:rPr>
        <w:rFonts w:ascii="Symbol" w:hAnsi="Symbol" w:hint="default"/>
      </w:rPr>
    </w:lvl>
    <w:lvl w:ilvl="2" w:tplc="041B0003">
      <w:start w:val="1"/>
      <w:numFmt w:val="bullet"/>
      <w:lvlText w:val="o"/>
      <w:lvlJc w:val="left"/>
      <w:pPr>
        <w:ind w:left="2508" w:hanging="360"/>
      </w:pPr>
      <w:rPr>
        <w:rFonts w:ascii="Courier New" w:hAnsi="Courier New" w:cs="Courier New"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8" w15:restartNumberingAfterBreak="0">
    <w:nsid w:val="45D713BE"/>
    <w:multiLevelType w:val="hybridMultilevel"/>
    <w:tmpl w:val="A10E0F8C"/>
    <w:lvl w:ilvl="0" w:tplc="3CC0E738">
      <w:start w:val="1"/>
      <w:numFmt w:val="bullet"/>
      <w:lvlText w:val=""/>
      <w:lvlJc w:val="left"/>
      <w:pPr>
        <w:tabs>
          <w:tab w:val="num" w:pos="720"/>
        </w:tabs>
        <w:ind w:left="720" w:hanging="360"/>
      </w:pPr>
      <w:rPr>
        <w:rFonts w:ascii="Wingdings" w:hAnsi="Wingdings" w:cs="Wingdings" w:hint="default"/>
        <w:color w:val="auto"/>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cs="Wingdings" w:hint="default"/>
      </w:rPr>
    </w:lvl>
    <w:lvl w:ilvl="3" w:tplc="041B0001">
      <w:start w:val="1"/>
      <w:numFmt w:val="bullet"/>
      <w:lvlText w:val=""/>
      <w:lvlJc w:val="left"/>
      <w:pPr>
        <w:tabs>
          <w:tab w:val="num" w:pos="2880"/>
        </w:tabs>
        <w:ind w:left="2880" w:hanging="360"/>
      </w:pPr>
      <w:rPr>
        <w:rFonts w:ascii="Symbol" w:hAnsi="Symbol" w:cs="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cs="Wingdings" w:hint="default"/>
      </w:rPr>
    </w:lvl>
    <w:lvl w:ilvl="6" w:tplc="041B0001">
      <w:start w:val="1"/>
      <w:numFmt w:val="bullet"/>
      <w:lvlText w:val=""/>
      <w:lvlJc w:val="left"/>
      <w:pPr>
        <w:tabs>
          <w:tab w:val="num" w:pos="5040"/>
        </w:tabs>
        <w:ind w:left="5040" w:hanging="360"/>
      </w:pPr>
      <w:rPr>
        <w:rFonts w:ascii="Symbol" w:hAnsi="Symbol" w:cs="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484D00F8"/>
    <w:multiLevelType w:val="hybridMultilevel"/>
    <w:tmpl w:val="A43E90C4"/>
    <w:lvl w:ilvl="0" w:tplc="041B0005">
      <w:start w:val="1"/>
      <w:numFmt w:val="bullet"/>
      <w:lvlText w:val=""/>
      <w:lvlJc w:val="left"/>
      <w:pPr>
        <w:tabs>
          <w:tab w:val="num" w:pos="720"/>
        </w:tabs>
        <w:ind w:left="720" w:hanging="360"/>
      </w:pPr>
      <w:rPr>
        <w:rFonts w:ascii="Wingdings" w:hAnsi="Wingdings" w:cs="Wingdings"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cs="Wingdings" w:hint="default"/>
      </w:rPr>
    </w:lvl>
    <w:lvl w:ilvl="3" w:tplc="041B0001">
      <w:start w:val="1"/>
      <w:numFmt w:val="bullet"/>
      <w:lvlText w:val=""/>
      <w:lvlJc w:val="left"/>
      <w:pPr>
        <w:tabs>
          <w:tab w:val="num" w:pos="2880"/>
        </w:tabs>
        <w:ind w:left="2880" w:hanging="360"/>
      </w:pPr>
      <w:rPr>
        <w:rFonts w:ascii="Symbol" w:hAnsi="Symbol" w:cs="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cs="Wingdings" w:hint="default"/>
      </w:rPr>
    </w:lvl>
    <w:lvl w:ilvl="6" w:tplc="041B0001">
      <w:start w:val="1"/>
      <w:numFmt w:val="bullet"/>
      <w:lvlText w:val=""/>
      <w:lvlJc w:val="left"/>
      <w:pPr>
        <w:tabs>
          <w:tab w:val="num" w:pos="5040"/>
        </w:tabs>
        <w:ind w:left="5040" w:hanging="360"/>
      </w:pPr>
      <w:rPr>
        <w:rFonts w:ascii="Symbol" w:hAnsi="Symbol" w:cs="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4B7A4A92"/>
    <w:multiLevelType w:val="multilevel"/>
    <w:tmpl w:val="B210C41E"/>
    <w:styleLink w:val="ListeNummerierung"/>
    <w:lvl w:ilvl="0">
      <w:start w:val="1"/>
      <w:numFmt w:val="decimal"/>
      <w:pStyle w:val="slovanzoznam"/>
      <w:lvlText w:val="%1."/>
      <w:lvlJc w:val="left"/>
      <w:pPr>
        <w:tabs>
          <w:tab w:val="num" w:pos="340"/>
        </w:tabs>
        <w:ind w:left="340" w:hanging="340"/>
      </w:pPr>
      <w:rPr>
        <w:rFonts w:hint="default"/>
      </w:rPr>
    </w:lvl>
    <w:lvl w:ilvl="1">
      <w:start w:val="1"/>
      <w:numFmt w:val="lowerLetter"/>
      <w:pStyle w:val="slovanzoznam2"/>
      <w:lvlText w:val="%2)"/>
      <w:lvlJc w:val="left"/>
      <w:pPr>
        <w:tabs>
          <w:tab w:val="num" w:pos="680"/>
        </w:tabs>
        <w:ind w:left="680" w:hanging="340"/>
      </w:pPr>
      <w:rPr>
        <w:rFonts w:hint="default"/>
      </w:rPr>
    </w:lvl>
    <w:lvl w:ilvl="2">
      <w:start w:val="1"/>
      <w:numFmt w:val="lowerRoman"/>
      <w:pStyle w:val="slovanzoznam3"/>
      <w:lvlText w:val="%3)"/>
      <w:lvlJc w:val="left"/>
      <w:pPr>
        <w:tabs>
          <w:tab w:val="num" w:pos="1021"/>
        </w:tabs>
        <w:ind w:left="1021" w:hanging="341"/>
      </w:pPr>
      <w:rPr>
        <w:rFonts w:hint="default"/>
      </w:rPr>
    </w:lvl>
    <w:lvl w:ilvl="3">
      <w:start w:val="1"/>
      <w:numFmt w:val="decimal"/>
      <w:pStyle w:val="slovanzoznam4"/>
      <w:lvlText w:val="(%4)"/>
      <w:lvlJc w:val="left"/>
      <w:pPr>
        <w:tabs>
          <w:tab w:val="num" w:pos="1361"/>
        </w:tabs>
        <w:ind w:left="1361" w:hanging="340"/>
      </w:pPr>
      <w:rPr>
        <w:rFonts w:hint="default"/>
      </w:rPr>
    </w:lvl>
    <w:lvl w:ilvl="4">
      <w:start w:val="1"/>
      <w:numFmt w:val="lowerLetter"/>
      <w:pStyle w:val="slovanzoznam5"/>
      <w:lvlText w:val="(%5)"/>
      <w:lvlJc w:val="left"/>
      <w:pPr>
        <w:tabs>
          <w:tab w:val="num" w:pos="1701"/>
        </w:tabs>
        <w:ind w:left="1701" w:hanging="340"/>
      </w:pPr>
      <w:rPr>
        <w:rFonts w:hint="default"/>
      </w:rPr>
    </w:lvl>
    <w:lvl w:ilvl="5">
      <w:start w:val="1"/>
      <w:numFmt w:val="lowerRoman"/>
      <w:lvlText w:val="(%6)"/>
      <w:lvlJc w:val="left"/>
      <w:pPr>
        <w:tabs>
          <w:tab w:val="num" w:pos="2041"/>
        </w:tabs>
        <w:ind w:left="2041" w:hanging="340"/>
      </w:pPr>
      <w:rPr>
        <w:rFonts w:hint="default"/>
      </w:rPr>
    </w:lvl>
    <w:lvl w:ilvl="6">
      <w:start w:val="1"/>
      <w:numFmt w:val="decimal"/>
      <w:lvlText w:val="%7."/>
      <w:lvlJc w:val="left"/>
      <w:pPr>
        <w:tabs>
          <w:tab w:val="num" w:pos="2381"/>
        </w:tabs>
        <w:ind w:left="2381" w:hanging="340"/>
      </w:pPr>
      <w:rPr>
        <w:rFonts w:hint="default"/>
      </w:rPr>
    </w:lvl>
    <w:lvl w:ilvl="7">
      <w:start w:val="1"/>
      <w:numFmt w:val="lowerLetter"/>
      <w:lvlText w:val="%8."/>
      <w:lvlJc w:val="left"/>
      <w:pPr>
        <w:tabs>
          <w:tab w:val="num" w:pos="2722"/>
        </w:tabs>
        <w:ind w:left="2722" w:hanging="341"/>
      </w:pPr>
      <w:rPr>
        <w:rFonts w:hint="default"/>
      </w:rPr>
    </w:lvl>
    <w:lvl w:ilvl="8">
      <w:start w:val="1"/>
      <w:numFmt w:val="lowerRoman"/>
      <w:lvlText w:val="%9."/>
      <w:lvlJc w:val="left"/>
      <w:pPr>
        <w:tabs>
          <w:tab w:val="num" w:pos="3062"/>
        </w:tabs>
        <w:ind w:left="3062" w:hanging="340"/>
      </w:pPr>
      <w:rPr>
        <w:rFonts w:hint="default"/>
      </w:rPr>
    </w:lvl>
  </w:abstractNum>
  <w:abstractNum w:abstractNumId="41" w15:restartNumberingAfterBreak="0">
    <w:nsid w:val="4C397E64"/>
    <w:multiLevelType w:val="multilevel"/>
    <w:tmpl w:val="00F64CF8"/>
    <w:lvl w:ilvl="0">
      <w:start w:val="1"/>
      <w:numFmt w:val="decimal"/>
      <w:lvlText w:val="%1."/>
      <w:lvlJc w:val="left"/>
      <w:pPr>
        <w:ind w:left="502" w:hanging="360"/>
      </w:pPr>
      <w:rPr>
        <w:rFonts w:cs="Times New Roman"/>
      </w:rPr>
    </w:lvl>
    <w:lvl w:ilvl="1">
      <w:start w:val="1"/>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42" w15:restartNumberingAfterBreak="0">
    <w:nsid w:val="4C564DB0"/>
    <w:multiLevelType w:val="hybridMultilevel"/>
    <w:tmpl w:val="23FA7E36"/>
    <w:lvl w:ilvl="0" w:tplc="F1FE2976">
      <w:start w:val="1"/>
      <w:numFmt w:val="bullet"/>
      <w:lvlText w:val="-"/>
      <w:lvlJc w:val="left"/>
      <w:pPr>
        <w:ind w:left="775" w:hanging="360"/>
      </w:pPr>
      <w:rPr>
        <w:rFonts w:ascii="Courier New" w:hAnsi="Courier New" w:hint="default"/>
        <w:color w:val="auto"/>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215" w:hanging="360"/>
      </w:pPr>
      <w:rPr>
        <w:rFonts w:ascii="Wingdings" w:hAnsi="Wingdings" w:hint="default"/>
      </w:rPr>
    </w:lvl>
    <w:lvl w:ilvl="3" w:tplc="041B0001" w:tentative="1">
      <w:start w:val="1"/>
      <w:numFmt w:val="bullet"/>
      <w:lvlText w:val=""/>
      <w:lvlJc w:val="left"/>
      <w:pPr>
        <w:ind w:left="2935" w:hanging="360"/>
      </w:pPr>
      <w:rPr>
        <w:rFonts w:ascii="Symbol" w:hAnsi="Symbol" w:hint="default"/>
      </w:rPr>
    </w:lvl>
    <w:lvl w:ilvl="4" w:tplc="041B0003" w:tentative="1">
      <w:start w:val="1"/>
      <w:numFmt w:val="bullet"/>
      <w:lvlText w:val="o"/>
      <w:lvlJc w:val="left"/>
      <w:pPr>
        <w:ind w:left="3655" w:hanging="360"/>
      </w:pPr>
      <w:rPr>
        <w:rFonts w:ascii="Courier New" w:hAnsi="Courier New" w:cs="Courier New" w:hint="default"/>
      </w:rPr>
    </w:lvl>
    <w:lvl w:ilvl="5" w:tplc="041B0005" w:tentative="1">
      <w:start w:val="1"/>
      <w:numFmt w:val="bullet"/>
      <w:lvlText w:val=""/>
      <w:lvlJc w:val="left"/>
      <w:pPr>
        <w:ind w:left="4375" w:hanging="360"/>
      </w:pPr>
      <w:rPr>
        <w:rFonts w:ascii="Wingdings" w:hAnsi="Wingdings" w:hint="default"/>
      </w:rPr>
    </w:lvl>
    <w:lvl w:ilvl="6" w:tplc="041B0001" w:tentative="1">
      <w:start w:val="1"/>
      <w:numFmt w:val="bullet"/>
      <w:lvlText w:val=""/>
      <w:lvlJc w:val="left"/>
      <w:pPr>
        <w:ind w:left="5095" w:hanging="360"/>
      </w:pPr>
      <w:rPr>
        <w:rFonts w:ascii="Symbol" w:hAnsi="Symbol" w:hint="default"/>
      </w:rPr>
    </w:lvl>
    <w:lvl w:ilvl="7" w:tplc="041B0003" w:tentative="1">
      <w:start w:val="1"/>
      <w:numFmt w:val="bullet"/>
      <w:lvlText w:val="o"/>
      <w:lvlJc w:val="left"/>
      <w:pPr>
        <w:ind w:left="5815" w:hanging="360"/>
      </w:pPr>
      <w:rPr>
        <w:rFonts w:ascii="Courier New" w:hAnsi="Courier New" w:cs="Courier New" w:hint="default"/>
      </w:rPr>
    </w:lvl>
    <w:lvl w:ilvl="8" w:tplc="041B0005" w:tentative="1">
      <w:start w:val="1"/>
      <w:numFmt w:val="bullet"/>
      <w:lvlText w:val=""/>
      <w:lvlJc w:val="left"/>
      <w:pPr>
        <w:ind w:left="6535" w:hanging="360"/>
      </w:pPr>
      <w:rPr>
        <w:rFonts w:ascii="Wingdings" w:hAnsi="Wingdings" w:hint="default"/>
      </w:rPr>
    </w:lvl>
  </w:abstractNum>
  <w:abstractNum w:abstractNumId="43" w15:restartNumberingAfterBreak="0">
    <w:nsid w:val="50022547"/>
    <w:multiLevelType w:val="hybridMultilevel"/>
    <w:tmpl w:val="9CB68F86"/>
    <w:lvl w:ilvl="0" w:tplc="C7EC1C60">
      <w:numFmt w:val="bullet"/>
      <w:lvlText w:val="-"/>
      <w:lvlJc w:val="left"/>
      <w:pPr>
        <w:ind w:left="1068" w:hanging="360"/>
      </w:pPr>
      <w:rPr>
        <w:rFonts w:ascii="Calibri" w:eastAsiaTheme="minorHAnsi" w:hAnsi="Calibri" w:cs="Calibri" w:hint="default"/>
        <w:b w:val="0"/>
        <w:color w:val="auto"/>
        <w:u w:val="none"/>
      </w:r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4" w15:restartNumberingAfterBreak="0">
    <w:nsid w:val="50AF0D9B"/>
    <w:multiLevelType w:val="hybridMultilevel"/>
    <w:tmpl w:val="3C4C9E24"/>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525F4100"/>
    <w:multiLevelType w:val="hybridMultilevel"/>
    <w:tmpl w:val="B9D23B2A"/>
    <w:lvl w:ilvl="0" w:tplc="C7EC1C60">
      <w:numFmt w:val="bullet"/>
      <w:lvlText w:val="-"/>
      <w:lvlJc w:val="left"/>
      <w:pPr>
        <w:ind w:left="720" w:hanging="360"/>
      </w:pPr>
      <w:rPr>
        <w:rFonts w:ascii="Calibri" w:eastAsiaTheme="minorHAnsi" w:hAnsi="Calibri" w:cs="Calibri" w:hint="default"/>
        <w:u w:val="none"/>
      </w:rPr>
    </w:lvl>
    <w:lvl w:ilvl="1" w:tplc="041B0001">
      <w:start w:val="1"/>
      <w:numFmt w:val="bullet"/>
      <w:lvlText w:val=""/>
      <w:lvlJc w:val="left"/>
      <w:pPr>
        <w:ind w:left="1440" w:hanging="360"/>
      </w:pPr>
      <w:rPr>
        <w:rFonts w:ascii="Symbol" w:hAnsi="Symbol" w:hint="default"/>
      </w:rPr>
    </w:lvl>
    <w:lvl w:ilvl="2" w:tplc="041B0001">
      <w:start w:val="1"/>
      <w:numFmt w:val="bullet"/>
      <w:lvlText w:val=""/>
      <w:lvlJc w:val="left"/>
      <w:pPr>
        <w:ind w:left="2160" w:hanging="360"/>
      </w:pPr>
      <w:rPr>
        <w:rFonts w:ascii="Symbol" w:hAnsi="Symbo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528625B2"/>
    <w:multiLevelType w:val="multilevel"/>
    <w:tmpl w:val="00F64CF8"/>
    <w:lvl w:ilvl="0">
      <w:start w:val="1"/>
      <w:numFmt w:val="decimal"/>
      <w:lvlText w:val="%1."/>
      <w:lvlJc w:val="left"/>
      <w:pPr>
        <w:ind w:left="502" w:hanging="360"/>
      </w:pPr>
      <w:rPr>
        <w:rFonts w:cs="Times New Roman"/>
      </w:rPr>
    </w:lvl>
    <w:lvl w:ilvl="1">
      <w:start w:val="1"/>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47" w15:restartNumberingAfterBreak="0">
    <w:nsid w:val="55475B2E"/>
    <w:multiLevelType w:val="multilevel"/>
    <w:tmpl w:val="9A067368"/>
    <w:lvl w:ilvl="0">
      <w:start w:val="1"/>
      <w:numFmt w:val="bullet"/>
      <w:lvlText w:val="_"/>
      <w:lvlJc w:val="left"/>
      <w:pPr>
        <w:tabs>
          <w:tab w:val="num" w:pos="213"/>
        </w:tabs>
        <w:ind w:left="213" w:hanging="213"/>
      </w:pPr>
      <w:rPr>
        <w:rFonts w:ascii="Arial" w:hAnsi="Arial" w:hint="default"/>
      </w:rPr>
    </w:lvl>
    <w:lvl w:ilvl="1">
      <w:start w:val="1"/>
      <w:numFmt w:val="bullet"/>
      <w:lvlText w:val="_"/>
      <w:lvlJc w:val="left"/>
      <w:pPr>
        <w:tabs>
          <w:tab w:val="num" w:pos="431"/>
        </w:tabs>
        <w:ind w:left="431" w:hanging="216"/>
      </w:pPr>
      <w:rPr>
        <w:rFonts w:ascii="Arial" w:hAnsi="Arial" w:hint="default"/>
      </w:rPr>
    </w:lvl>
    <w:lvl w:ilvl="2">
      <w:start w:val="1"/>
      <w:numFmt w:val="bullet"/>
      <w:lvlText w:val="-"/>
      <w:lvlJc w:val="left"/>
      <w:pPr>
        <w:tabs>
          <w:tab w:val="num" w:pos="646"/>
        </w:tabs>
        <w:ind w:left="646" w:hanging="215"/>
      </w:pPr>
      <w:rPr>
        <w:rFonts w:ascii="Courier New" w:hAnsi="Courier New" w:hint="default"/>
        <w:color w:val="auto"/>
      </w:rPr>
    </w:lvl>
    <w:lvl w:ilvl="3">
      <w:start w:val="1"/>
      <w:numFmt w:val="bullet"/>
      <w:lvlText w:val="_"/>
      <w:lvlJc w:val="left"/>
      <w:pPr>
        <w:tabs>
          <w:tab w:val="num" w:pos="862"/>
        </w:tabs>
        <w:ind w:left="862" w:hanging="216"/>
      </w:pPr>
      <w:rPr>
        <w:rFonts w:ascii="Arial" w:hAnsi="Arial" w:hint="default"/>
      </w:rPr>
    </w:lvl>
    <w:lvl w:ilvl="4">
      <w:start w:val="1"/>
      <w:numFmt w:val="bullet"/>
      <w:lvlText w:val="_"/>
      <w:lvlJc w:val="left"/>
      <w:pPr>
        <w:tabs>
          <w:tab w:val="num" w:pos="1077"/>
        </w:tabs>
        <w:ind w:left="1077" w:hanging="215"/>
      </w:pPr>
      <w:rPr>
        <w:rFonts w:ascii="Arial" w:hAnsi="Arial"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8" w15:restartNumberingAfterBreak="0">
    <w:nsid w:val="566479F7"/>
    <w:multiLevelType w:val="hybridMultilevel"/>
    <w:tmpl w:val="D484512C"/>
    <w:lvl w:ilvl="0" w:tplc="355A2968">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9" w15:restartNumberingAfterBreak="0">
    <w:nsid w:val="57F937BC"/>
    <w:multiLevelType w:val="hybridMultilevel"/>
    <w:tmpl w:val="D618EFAE"/>
    <w:lvl w:ilvl="0" w:tplc="F1FE2976">
      <w:start w:val="1"/>
      <w:numFmt w:val="bullet"/>
      <w:lvlText w:val="-"/>
      <w:lvlJc w:val="left"/>
      <w:pPr>
        <w:ind w:left="720" w:hanging="360"/>
      </w:pPr>
      <w:rPr>
        <w:rFonts w:ascii="Courier New" w:hAnsi="Courier New"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59347AAD"/>
    <w:multiLevelType w:val="hybridMultilevel"/>
    <w:tmpl w:val="18469C78"/>
    <w:lvl w:ilvl="0" w:tplc="F1FE2976">
      <w:start w:val="1"/>
      <w:numFmt w:val="bullet"/>
      <w:lvlText w:val="-"/>
      <w:lvlJc w:val="left"/>
      <w:pPr>
        <w:ind w:left="720" w:hanging="360"/>
      </w:pPr>
      <w:rPr>
        <w:rFonts w:ascii="Courier New" w:hAnsi="Courier New"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59990F80"/>
    <w:multiLevelType w:val="multilevel"/>
    <w:tmpl w:val="D0C8104C"/>
    <w:styleLink w:val="ListeAufzaehlung"/>
    <w:lvl w:ilvl="0">
      <w:start w:val="1"/>
      <w:numFmt w:val="bullet"/>
      <w:pStyle w:val="Zoznamsodrkami"/>
      <w:lvlText w:val="_"/>
      <w:lvlJc w:val="left"/>
      <w:pPr>
        <w:tabs>
          <w:tab w:val="num" w:pos="213"/>
        </w:tabs>
        <w:ind w:left="213" w:hanging="213"/>
      </w:pPr>
      <w:rPr>
        <w:rFonts w:ascii="Arial" w:hAnsi="Arial" w:hint="default"/>
      </w:rPr>
    </w:lvl>
    <w:lvl w:ilvl="1">
      <w:start w:val="1"/>
      <w:numFmt w:val="bullet"/>
      <w:pStyle w:val="Zoznamsodrkami2"/>
      <w:lvlText w:val="_"/>
      <w:lvlJc w:val="left"/>
      <w:pPr>
        <w:tabs>
          <w:tab w:val="num" w:pos="431"/>
        </w:tabs>
        <w:ind w:left="431" w:hanging="216"/>
      </w:pPr>
      <w:rPr>
        <w:rFonts w:ascii="Arial" w:hAnsi="Arial" w:hint="default"/>
      </w:rPr>
    </w:lvl>
    <w:lvl w:ilvl="2">
      <w:start w:val="1"/>
      <w:numFmt w:val="bullet"/>
      <w:pStyle w:val="Zoznamsodrkami3"/>
      <w:lvlText w:val="_"/>
      <w:lvlJc w:val="left"/>
      <w:pPr>
        <w:tabs>
          <w:tab w:val="num" w:pos="646"/>
        </w:tabs>
        <w:ind w:left="646" w:hanging="215"/>
      </w:pPr>
      <w:rPr>
        <w:rFonts w:ascii="Arial" w:hAnsi="Arial" w:hint="default"/>
      </w:rPr>
    </w:lvl>
    <w:lvl w:ilvl="3">
      <w:start w:val="1"/>
      <w:numFmt w:val="bullet"/>
      <w:pStyle w:val="Zoznamsodrkami4"/>
      <w:lvlText w:val="_"/>
      <w:lvlJc w:val="left"/>
      <w:pPr>
        <w:tabs>
          <w:tab w:val="num" w:pos="862"/>
        </w:tabs>
        <w:ind w:left="862" w:hanging="216"/>
      </w:pPr>
      <w:rPr>
        <w:rFonts w:ascii="Arial" w:hAnsi="Arial" w:hint="default"/>
      </w:rPr>
    </w:lvl>
    <w:lvl w:ilvl="4">
      <w:start w:val="1"/>
      <w:numFmt w:val="bullet"/>
      <w:pStyle w:val="Zoznamsodrkami5"/>
      <w:lvlText w:val="_"/>
      <w:lvlJc w:val="left"/>
      <w:pPr>
        <w:tabs>
          <w:tab w:val="num" w:pos="1077"/>
        </w:tabs>
        <w:ind w:left="1077" w:hanging="215"/>
      </w:pPr>
      <w:rPr>
        <w:rFonts w:ascii="Arial" w:hAnsi="Arial"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52" w15:restartNumberingAfterBreak="0">
    <w:nsid w:val="5A3F5FBB"/>
    <w:multiLevelType w:val="hybridMultilevel"/>
    <w:tmpl w:val="F8B4CF12"/>
    <w:lvl w:ilvl="0" w:tplc="ED687002">
      <w:start w:val="1"/>
      <w:numFmt w:val="decimal"/>
      <w:lvlText w:val="%1."/>
      <w:lvlJc w:val="left"/>
      <w:pPr>
        <w:ind w:left="720" w:hanging="360"/>
      </w:pPr>
      <w:rPr>
        <w:b w:val="0"/>
        <w:color w:val="585858"/>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5B0D455B"/>
    <w:multiLevelType w:val="multilevel"/>
    <w:tmpl w:val="396C3F8A"/>
    <w:lvl w:ilvl="0">
      <w:start w:val="1"/>
      <w:numFmt w:val="decimal"/>
      <w:lvlText w:val="%1."/>
      <w:lvlJc w:val="left"/>
      <w:pPr>
        <w:ind w:left="644" w:hanging="360"/>
      </w:pPr>
      <w:rPr>
        <w:rFonts w:cs="Times New Roman"/>
      </w:rPr>
    </w:lvl>
    <w:lvl w:ilvl="1">
      <w:start w:val="2"/>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54" w15:restartNumberingAfterBreak="0">
    <w:nsid w:val="5F6B5B2E"/>
    <w:multiLevelType w:val="multilevel"/>
    <w:tmpl w:val="ED929B6A"/>
    <w:lvl w:ilvl="0">
      <w:start w:val="1"/>
      <w:numFmt w:val="decimal"/>
      <w:lvlText w:val="%1."/>
      <w:lvlJc w:val="left"/>
      <w:pPr>
        <w:ind w:left="644" w:hanging="360"/>
      </w:pPr>
      <w:rPr>
        <w:rFonts w:cs="Times New Roman"/>
      </w:rPr>
    </w:lvl>
    <w:lvl w:ilvl="1">
      <w:start w:val="13"/>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55" w15:restartNumberingAfterBreak="0">
    <w:nsid w:val="67A8787C"/>
    <w:multiLevelType w:val="multilevel"/>
    <w:tmpl w:val="D4B6E6B2"/>
    <w:styleLink w:val="ListeLiteraturverzeichnis"/>
    <w:lvl w:ilvl="0">
      <w:start w:val="1"/>
      <w:numFmt w:val="decimal"/>
      <w:pStyle w:val="Literaturverzeichnis-LV"/>
      <w:lvlText w:val="[%1]"/>
      <w:lvlJc w:val="left"/>
      <w:pPr>
        <w:tabs>
          <w:tab w:val="num" w:pos="454"/>
        </w:tabs>
        <w:ind w:left="454" w:hanging="454"/>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6CAE2E83"/>
    <w:multiLevelType w:val="hybridMultilevel"/>
    <w:tmpl w:val="38BCF588"/>
    <w:name w:val="Considérant"/>
    <w:lvl w:ilvl="0" w:tplc="D2022184">
      <w:start w:val="1"/>
      <w:numFmt w:val="decimal"/>
      <w:lvlText w:val="%1."/>
      <w:lvlJc w:val="left"/>
      <w:pPr>
        <w:tabs>
          <w:tab w:val="num" w:pos="720"/>
        </w:tabs>
        <w:ind w:left="720" w:hanging="360"/>
      </w:pPr>
      <w:rPr>
        <w:rFonts w:cs="Times New Roman"/>
      </w:rPr>
    </w:lvl>
    <w:lvl w:ilvl="1" w:tplc="26E8F56C" w:tentative="1">
      <w:start w:val="1"/>
      <w:numFmt w:val="lowerLetter"/>
      <w:lvlText w:val="%2."/>
      <w:lvlJc w:val="left"/>
      <w:pPr>
        <w:tabs>
          <w:tab w:val="num" w:pos="1440"/>
        </w:tabs>
        <w:ind w:left="1440" w:hanging="360"/>
      </w:pPr>
      <w:rPr>
        <w:rFonts w:cs="Times New Roman"/>
      </w:rPr>
    </w:lvl>
    <w:lvl w:ilvl="2" w:tplc="B0344478" w:tentative="1">
      <w:start w:val="1"/>
      <w:numFmt w:val="lowerRoman"/>
      <w:lvlText w:val="%3."/>
      <w:lvlJc w:val="right"/>
      <w:pPr>
        <w:tabs>
          <w:tab w:val="num" w:pos="2160"/>
        </w:tabs>
        <w:ind w:left="2160" w:hanging="180"/>
      </w:pPr>
      <w:rPr>
        <w:rFonts w:cs="Times New Roman"/>
      </w:rPr>
    </w:lvl>
    <w:lvl w:ilvl="3" w:tplc="11CC10E4" w:tentative="1">
      <w:start w:val="1"/>
      <w:numFmt w:val="decimal"/>
      <w:lvlText w:val="%4."/>
      <w:lvlJc w:val="left"/>
      <w:pPr>
        <w:tabs>
          <w:tab w:val="num" w:pos="2880"/>
        </w:tabs>
        <w:ind w:left="2880" w:hanging="360"/>
      </w:pPr>
      <w:rPr>
        <w:rFonts w:cs="Times New Roman"/>
      </w:rPr>
    </w:lvl>
    <w:lvl w:ilvl="4" w:tplc="4D701FB0" w:tentative="1">
      <w:start w:val="1"/>
      <w:numFmt w:val="lowerLetter"/>
      <w:lvlText w:val="%5."/>
      <w:lvlJc w:val="left"/>
      <w:pPr>
        <w:tabs>
          <w:tab w:val="num" w:pos="3600"/>
        </w:tabs>
        <w:ind w:left="3600" w:hanging="360"/>
      </w:pPr>
      <w:rPr>
        <w:rFonts w:cs="Times New Roman"/>
      </w:rPr>
    </w:lvl>
    <w:lvl w:ilvl="5" w:tplc="20A4AA6C" w:tentative="1">
      <w:start w:val="1"/>
      <w:numFmt w:val="lowerRoman"/>
      <w:lvlText w:val="%6."/>
      <w:lvlJc w:val="right"/>
      <w:pPr>
        <w:tabs>
          <w:tab w:val="num" w:pos="4320"/>
        </w:tabs>
        <w:ind w:left="4320" w:hanging="180"/>
      </w:pPr>
      <w:rPr>
        <w:rFonts w:cs="Times New Roman"/>
      </w:rPr>
    </w:lvl>
    <w:lvl w:ilvl="6" w:tplc="9D0A0328" w:tentative="1">
      <w:start w:val="1"/>
      <w:numFmt w:val="decimal"/>
      <w:lvlText w:val="%7."/>
      <w:lvlJc w:val="left"/>
      <w:pPr>
        <w:tabs>
          <w:tab w:val="num" w:pos="5040"/>
        </w:tabs>
        <w:ind w:left="5040" w:hanging="360"/>
      </w:pPr>
      <w:rPr>
        <w:rFonts w:cs="Times New Roman"/>
      </w:rPr>
    </w:lvl>
    <w:lvl w:ilvl="7" w:tplc="538CB18C" w:tentative="1">
      <w:start w:val="1"/>
      <w:numFmt w:val="lowerLetter"/>
      <w:lvlText w:val="%8."/>
      <w:lvlJc w:val="left"/>
      <w:pPr>
        <w:tabs>
          <w:tab w:val="num" w:pos="5760"/>
        </w:tabs>
        <w:ind w:left="5760" w:hanging="360"/>
      </w:pPr>
      <w:rPr>
        <w:rFonts w:cs="Times New Roman"/>
      </w:rPr>
    </w:lvl>
    <w:lvl w:ilvl="8" w:tplc="BA829472" w:tentative="1">
      <w:start w:val="1"/>
      <w:numFmt w:val="lowerRoman"/>
      <w:lvlText w:val="%9."/>
      <w:lvlJc w:val="right"/>
      <w:pPr>
        <w:tabs>
          <w:tab w:val="num" w:pos="6480"/>
        </w:tabs>
        <w:ind w:left="6480" w:hanging="180"/>
      </w:pPr>
      <w:rPr>
        <w:rFonts w:cs="Times New Roman"/>
      </w:rPr>
    </w:lvl>
  </w:abstractNum>
  <w:abstractNum w:abstractNumId="57" w15:restartNumberingAfterBreak="0">
    <w:nsid w:val="6ED408E3"/>
    <w:multiLevelType w:val="hybridMultilevel"/>
    <w:tmpl w:val="4B206BDA"/>
    <w:lvl w:ilvl="0" w:tplc="041B0001">
      <w:start w:val="1"/>
      <w:numFmt w:val="bullet"/>
      <w:lvlText w:val=""/>
      <w:lvlJc w:val="left"/>
      <w:pPr>
        <w:ind w:left="1428" w:hanging="360"/>
      </w:pPr>
      <w:rPr>
        <w:rFonts w:ascii="Symbol" w:hAnsi="Symbol" w:hint="default"/>
        <w:u w:val="none"/>
      </w:rPr>
    </w:lvl>
    <w:lvl w:ilvl="1" w:tplc="041B0001">
      <w:start w:val="1"/>
      <w:numFmt w:val="bullet"/>
      <w:lvlText w:val=""/>
      <w:lvlJc w:val="left"/>
      <w:pPr>
        <w:ind w:left="2148" w:hanging="360"/>
      </w:pPr>
      <w:rPr>
        <w:rFonts w:ascii="Symbol" w:hAnsi="Symbol" w:hint="default"/>
      </w:rPr>
    </w:lvl>
    <w:lvl w:ilvl="2" w:tplc="041B0003">
      <w:start w:val="1"/>
      <w:numFmt w:val="bullet"/>
      <w:lvlText w:val="o"/>
      <w:lvlJc w:val="left"/>
      <w:pPr>
        <w:ind w:left="2868" w:hanging="360"/>
      </w:pPr>
      <w:rPr>
        <w:rFonts w:ascii="Courier New" w:hAnsi="Courier New" w:cs="Courier New"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8" w15:restartNumberingAfterBreak="0">
    <w:nsid w:val="70A23615"/>
    <w:multiLevelType w:val="hybridMultilevel"/>
    <w:tmpl w:val="24D2E81E"/>
    <w:lvl w:ilvl="0" w:tplc="0405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70B825B7"/>
    <w:multiLevelType w:val="hybridMultilevel"/>
    <w:tmpl w:val="34D2B862"/>
    <w:lvl w:ilvl="0" w:tplc="A790BEE6">
      <w:numFmt w:val="bullet"/>
      <w:lvlText w:val="-"/>
      <w:lvlJc w:val="left"/>
      <w:pPr>
        <w:ind w:left="720" w:hanging="360"/>
      </w:pPr>
      <w:rPr>
        <w:rFonts w:ascii="Calibri" w:eastAsia="Times New Roman" w:hAnsi="Calibri"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60" w15:restartNumberingAfterBreak="0">
    <w:nsid w:val="71F80EDF"/>
    <w:multiLevelType w:val="hybridMultilevel"/>
    <w:tmpl w:val="66CE6CE8"/>
    <w:lvl w:ilvl="0" w:tplc="BBFC3520">
      <w:start w:val="3"/>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1" w15:restartNumberingAfterBreak="0">
    <w:nsid w:val="73251CD2"/>
    <w:multiLevelType w:val="hybridMultilevel"/>
    <w:tmpl w:val="D8CA6FE4"/>
    <w:name w:val="List Number 1"/>
    <w:lvl w:ilvl="0" w:tplc="8D7A0948">
      <w:start w:val="1"/>
      <w:numFmt w:val="bullet"/>
      <w:lvlText w:val=""/>
      <w:lvlJc w:val="left"/>
      <w:pPr>
        <w:tabs>
          <w:tab w:val="num" w:pos="284"/>
        </w:tabs>
        <w:ind w:left="1276" w:hanging="284"/>
      </w:pPr>
      <w:rPr>
        <w:rFonts w:ascii="Symbol" w:hAnsi="Symbol" w:hint="default"/>
        <w:color w:val="auto"/>
      </w:rPr>
    </w:lvl>
    <w:lvl w:ilvl="1" w:tplc="50263282">
      <w:numFmt w:val="bullet"/>
      <w:lvlText w:val="-"/>
      <w:lvlJc w:val="left"/>
      <w:pPr>
        <w:tabs>
          <w:tab w:val="num" w:pos="1440"/>
        </w:tabs>
        <w:ind w:left="1440" w:hanging="360"/>
      </w:pPr>
      <w:rPr>
        <w:rFonts w:ascii="Times New Roman" w:eastAsia="Times New Roman" w:hAnsi="Times New Roman" w:hint="default"/>
      </w:rPr>
    </w:lvl>
    <w:lvl w:ilvl="2" w:tplc="1568A5AE" w:tentative="1">
      <w:start w:val="1"/>
      <w:numFmt w:val="bullet"/>
      <w:lvlText w:val=""/>
      <w:lvlJc w:val="left"/>
      <w:pPr>
        <w:tabs>
          <w:tab w:val="num" w:pos="2160"/>
        </w:tabs>
        <w:ind w:left="2160" w:hanging="360"/>
      </w:pPr>
      <w:rPr>
        <w:rFonts w:ascii="Wingdings" w:hAnsi="Wingdings" w:hint="default"/>
      </w:rPr>
    </w:lvl>
    <w:lvl w:ilvl="3" w:tplc="B024CC7A" w:tentative="1">
      <w:start w:val="1"/>
      <w:numFmt w:val="bullet"/>
      <w:lvlText w:val=""/>
      <w:lvlJc w:val="left"/>
      <w:pPr>
        <w:tabs>
          <w:tab w:val="num" w:pos="2880"/>
        </w:tabs>
        <w:ind w:left="2880" w:hanging="360"/>
      </w:pPr>
      <w:rPr>
        <w:rFonts w:ascii="Symbol" w:hAnsi="Symbol" w:hint="default"/>
      </w:rPr>
    </w:lvl>
    <w:lvl w:ilvl="4" w:tplc="1B80574C" w:tentative="1">
      <w:start w:val="1"/>
      <w:numFmt w:val="bullet"/>
      <w:lvlText w:val="o"/>
      <w:lvlJc w:val="left"/>
      <w:pPr>
        <w:tabs>
          <w:tab w:val="num" w:pos="3600"/>
        </w:tabs>
        <w:ind w:left="3600" w:hanging="360"/>
      </w:pPr>
      <w:rPr>
        <w:rFonts w:ascii="Courier New" w:hAnsi="Courier New" w:hint="default"/>
      </w:rPr>
    </w:lvl>
    <w:lvl w:ilvl="5" w:tplc="67BE54FC" w:tentative="1">
      <w:start w:val="1"/>
      <w:numFmt w:val="bullet"/>
      <w:lvlText w:val=""/>
      <w:lvlJc w:val="left"/>
      <w:pPr>
        <w:tabs>
          <w:tab w:val="num" w:pos="4320"/>
        </w:tabs>
        <w:ind w:left="4320" w:hanging="360"/>
      </w:pPr>
      <w:rPr>
        <w:rFonts w:ascii="Wingdings" w:hAnsi="Wingdings" w:hint="default"/>
      </w:rPr>
    </w:lvl>
    <w:lvl w:ilvl="6" w:tplc="AAB44400" w:tentative="1">
      <w:start w:val="1"/>
      <w:numFmt w:val="bullet"/>
      <w:lvlText w:val=""/>
      <w:lvlJc w:val="left"/>
      <w:pPr>
        <w:tabs>
          <w:tab w:val="num" w:pos="5040"/>
        </w:tabs>
        <w:ind w:left="5040" w:hanging="360"/>
      </w:pPr>
      <w:rPr>
        <w:rFonts w:ascii="Symbol" w:hAnsi="Symbol" w:hint="default"/>
      </w:rPr>
    </w:lvl>
    <w:lvl w:ilvl="7" w:tplc="4586B76E" w:tentative="1">
      <w:start w:val="1"/>
      <w:numFmt w:val="bullet"/>
      <w:lvlText w:val="o"/>
      <w:lvlJc w:val="left"/>
      <w:pPr>
        <w:tabs>
          <w:tab w:val="num" w:pos="5760"/>
        </w:tabs>
        <w:ind w:left="5760" w:hanging="360"/>
      </w:pPr>
      <w:rPr>
        <w:rFonts w:ascii="Courier New" w:hAnsi="Courier New" w:hint="default"/>
      </w:rPr>
    </w:lvl>
    <w:lvl w:ilvl="8" w:tplc="763EA6C6"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47E6318"/>
    <w:multiLevelType w:val="hybridMultilevel"/>
    <w:tmpl w:val="B0B83992"/>
    <w:lvl w:ilvl="0" w:tplc="CDEEC280">
      <w:numFmt w:val="bullet"/>
      <w:lvlText w:val="-"/>
      <w:lvlJc w:val="left"/>
      <w:pPr>
        <w:ind w:left="720" w:hanging="360"/>
      </w:pPr>
      <w:rPr>
        <w:rFonts w:ascii="Arial" w:eastAsia="Times New Roman" w:hAnsi="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76626BE3"/>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64" w15:restartNumberingAfterBreak="0">
    <w:nsid w:val="76F20161"/>
    <w:multiLevelType w:val="multilevel"/>
    <w:tmpl w:val="6226D154"/>
    <w:styleLink w:val="ListeUeberschriften"/>
    <w:lvl w:ilvl="0">
      <w:start w:val="1"/>
      <w:numFmt w:val="decimal"/>
      <w:lvlText w:val="%1. "/>
      <w:lvlJc w:val="left"/>
      <w:pPr>
        <w:tabs>
          <w:tab w:val="num" w:pos="142"/>
        </w:tabs>
        <w:ind w:left="0" w:firstLine="0"/>
      </w:pPr>
      <w:rPr>
        <w:rFonts w:hint="default"/>
      </w:rPr>
    </w:lvl>
    <w:lvl w:ilvl="1">
      <w:start w:val="1"/>
      <w:numFmt w:val="decimal"/>
      <w:lvlText w:val="%1.%2 "/>
      <w:lvlJc w:val="left"/>
      <w:pPr>
        <w:tabs>
          <w:tab w:val="num" w:pos="142"/>
        </w:tabs>
        <w:ind w:left="0" w:firstLine="0"/>
      </w:pPr>
      <w:rPr>
        <w:rFonts w:hint="default"/>
      </w:rPr>
    </w:lvl>
    <w:lvl w:ilvl="2">
      <w:start w:val="1"/>
      <w:numFmt w:val="decimal"/>
      <w:lvlText w:val="%1.%2.%3 "/>
      <w:lvlJc w:val="left"/>
      <w:pPr>
        <w:tabs>
          <w:tab w:val="num" w:pos="142"/>
        </w:tabs>
        <w:ind w:left="0" w:firstLine="0"/>
      </w:pPr>
      <w:rPr>
        <w:rFonts w:hint="default"/>
      </w:rPr>
    </w:lvl>
    <w:lvl w:ilvl="3">
      <w:start w:val="1"/>
      <w:numFmt w:val="decimal"/>
      <w:lvlText w:val="Príloha %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5" w15:restartNumberingAfterBreak="0">
    <w:nsid w:val="799E63E8"/>
    <w:multiLevelType w:val="hybridMultilevel"/>
    <w:tmpl w:val="FD52F8B6"/>
    <w:lvl w:ilvl="0" w:tplc="C7EC1C60">
      <w:numFmt w:val="bullet"/>
      <w:lvlText w:val="-"/>
      <w:lvlJc w:val="left"/>
      <w:pPr>
        <w:ind w:left="1428" w:hanging="360"/>
      </w:pPr>
      <w:rPr>
        <w:rFonts w:ascii="Calibri" w:eastAsiaTheme="minorHAnsi" w:hAnsi="Calibri" w:cs="Calibri" w:hint="default"/>
        <w:u w:val="none"/>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66" w15:restartNumberingAfterBreak="0">
    <w:nsid w:val="7E7B7980"/>
    <w:multiLevelType w:val="multilevel"/>
    <w:tmpl w:val="ADD2D976"/>
    <w:lvl w:ilvl="0">
      <w:start w:val="1"/>
      <w:numFmt w:val="decimal"/>
      <w:lvlText w:val="%1."/>
      <w:lvlJc w:val="left"/>
      <w:pPr>
        <w:ind w:left="360" w:hanging="360"/>
      </w:pPr>
      <w:rPr>
        <w:rFonts w:cs="Times New Roman"/>
        <w:b w:val="0"/>
      </w:rPr>
    </w:lvl>
    <w:lvl w:ilvl="1">
      <w:start w:val="6"/>
      <w:numFmt w:val="decimal"/>
      <w:isLgl/>
      <w:lvlText w:val="%1.%2"/>
      <w:lvlJc w:val="left"/>
      <w:pPr>
        <w:ind w:left="997" w:hanging="855"/>
      </w:pPr>
      <w:rPr>
        <w:rFonts w:hint="default"/>
      </w:rPr>
    </w:lvl>
    <w:lvl w:ilvl="2">
      <w:start w:val="1"/>
      <w:numFmt w:val="decimal"/>
      <w:isLgl/>
      <w:lvlText w:val="%1.%2.%3"/>
      <w:lvlJc w:val="left"/>
      <w:pPr>
        <w:ind w:left="997" w:hanging="855"/>
      </w:pPr>
      <w:rPr>
        <w:rFonts w:hint="default"/>
      </w:rPr>
    </w:lvl>
    <w:lvl w:ilvl="3">
      <w:start w:val="1"/>
      <w:numFmt w:val="decimal"/>
      <w:isLgl/>
      <w:lvlText w:val="%1.%2.%3.%4"/>
      <w:lvlJc w:val="left"/>
      <w:pPr>
        <w:ind w:left="997" w:hanging="855"/>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67" w15:restartNumberingAfterBreak="0">
    <w:nsid w:val="7F1F0DCB"/>
    <w:multiLevelType w:val="multilevel"/>
    <w:tmpl w:val="528E83F6"/>
    <w:name w:val="List Number 3"/>
    <w:lvl w:ilvl="0">
      <w:start w:val="1"/>
      <w:numFmt w:val="upperRoman"/>
      <w:lvlText w:val="%1."/>
      <w:lvlJc w:val="left"/>
      <w:pPr>
        <w:tabs>
          <w:tab w:val="num" w:pos="72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8" w15:restartNumberingAfterBreak="0">
    <w:nsid w:val="7FB06572"/>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num w:numId="1">
    <w:abstractNumId w:val="6"/>
  </w:num>
  <w:num w:numId="2">
    <w:abstractNumId w:val="41"/>
  </w:num>
  <w:num w:numId="3">
    <w:abstractNumId w:val="20"/>
  </w:num>
  <w:num w:numId="4">
    <w:abstractNumId w:val="54"/>
  </w:num>
  <w:num w:numId="5">
    <w:abstractNumId w:val="4"/>
  </w:num>
  <w:num w:numId="6">
    <w:abstractNumId w:val="26"/>
  </w:num>
  <w:num w:numId="7">
    <w:abstractNumId w:val="0"/>
  </w:num>
  <w:num w:numId="8">
    <w:abstractNumId w:val="44"/>
  </w:num>
  <w:num w:numId="9">
    <w:abstractNumId w:val="23"/>
  </w:num>
  <w:num w:numId="10">
    <w:abstractNumId w:val="62"/>
  </w:num>
  <w:num w:numId="11">
    <w:abstractNumId w:val="58"/>
  </w:num>
  <w:num w:numId="12">
    <w:abstractNumId w:val="51"/>
  </w:num>
  <w:num w:numId="13">
    <w:abstractNumId w:val="40"/>
  </w:num>
  <w:num w:numId="14">
    <w:abstractNumId w:val="42"/>
  </w:num>
  <w:num w:numId="15">
    <w:abstractNumId w:val="25"/>
  </w:num>
  <w:num w:numId="16">
    <w:abstractNumId w:val="30"/>
  </w:num>
  <w:num w:numId="17">
    <w:abstractNumId w:val="5"/>
  </w:num>
  <w:num w:numId="18">
    <w:abstractNumId w:val="19"/>
  </w:num>
  <w:num w:numId="19">
    <w:abstractNumId w:val="66"/>
  </w:num>
  <w:num w:numId="20">
    <w:abstractNumId w:val="8"/>
  </w:num>
  <w:num w:numId="21">
    <w:abstractNumId w:val="64"/>
  </w:num>
  <w:num w:numId="22">
    <w:abstractNumId w:val="24"/>
  </w:num>
  <w:num w:numId="23">
    <w:abstractNumId w:val="31"/>
  </w:num>
  <w:num w:numId="24">
    <w:abstractNumId w:val="55"/>
  </w:num>
  <w:num w:numId="25">
    <w:abstractNumId w:val="28"/>
  </w:num>
  <w:num w:numId="26">
    <w:abstractNumId w:val="7"/>
  </w:num>
  <w:num w:numId="27">
    <w:abstractNumId w:val="9"/>
  </w:num>
  <w:num w:numId="28">
    <w:abstractNumId w:val="49"/>
  </w:num>
  <w:num w:numId="29">
    <w:abstractNumId w:val="50"/>
  </w:num>
  <w:num w:numId="30">
    <w:abstractNumId w:val="14"/>
  </w:num>
  <w:num w:numId="31">
    <w:abstractNumId w:val="47"/>
  </w:num>
  <w:num w:numId="32">
    <w:abstractNumId w:val="16"/>
  </w:num>
  <w:num w:numId="33">
    <w:abstractNumId w:val="3"/>
  </w:num>
  <w:num w:numId="34">
    <w:abstractNumId w:val="38"/>
  </w:num>
  <w:num w:numId="35">
    <w:abstractNumId w:val="22"/>
  </w:num>
  <w:num w:numId="36">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53"/>
  </w:num>
  <w:num w:numId="39">
    <w:abstractNumId w:val="48"/>
  </w:num>
  <w:num w:numId="40">
    <w:abstractNumId w:val="6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num>
  <w:num w:numId="42">
    <w:abstractNumId w:val="52"/>
  </w:num>
  <w:num w:numId="43">
    <w:abstractNumId w:val="37"/>
  </w:num>
  <w:num w:numId="44">
    <w:abstractNumId w:val="45"/>
  </w:num>
  <w:num w:numId="45">
    <w:abstractNumId w:val="27"/>
  </w:num>
  <w:num w:numId="46">
    <w:abstractNumId w:val="57"/>
  </w:num>
  <w:num w:numId="47">
    <w:abstractNumId w:val="34"/>
  </w:num>
  <w:num w:numId="48">
    <w:abstractNumId w:val="65"/>
  </w:num>
  <w:num w:numId="49">
    <w:abstractNumId w:val="17"/>
  </w:num>
  <w:num w:numId="50">
    <w:abstractNumId w:val="21"/>
  </w:num>
  <w:num w:numId="51">
    <w:abstractNumId w:val="13"/>
  </w:num>
  <w:num w:numId="52">
    <w:abstractNumId w:val="43"/>
  </w:num>
  <w:num w:numId="53">
    <w:abstractNumId w:val="15"/>
  </w:num>
  <w:num w:numId="54">
    <w:abstractNumId w:val="39"/>
  </w:num>
  <w:num w:numId="55">
    <w:abstractNumId w:val="46"/>
  </w:num>
  <w:num w:numId="56">
    <w:abstractNumId w:val="29"/>
  </w:num>
  <w:num w:numId="57">
    <w:abstractNumId w:val="63"/>
  </w:num>
  <w:num w:numId="58">
    <w:abstractNumId w:val="0"/>
  </w:num>
  <w:num w:numId="59">
    <w:abstractNumId w:val="68"/>
  </w:num>
  <w:num w:numId="60">
    <w:abstractNumId w:val="11"/>
  </w:num>
  <w:num w:numId="61">
    <w:abstractNumId w:val="33"/>
  </w:num>
  <w:num w:numId="62">
    <w:abstractNumId w:val="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hideGrammaticalErrors/>
  <w:trackRevisions/>
  <w:defaultTabStop w:val="709"/>
  <w:autoHyphenation/>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679"/>
    <w:rsid w:val="00000B7E"/>
    <w:rsid w:val="00000CB3"/>
    <w:rsid w:val="000014D9"/>
    <w:rsid w:val="0000172E"/>
    <w:rsid w:val="00001992"/>
    <w:rsid w:val="00001E51"/>
    <w:rsid w:val="00002131"/>
    <w:rsid w:val="000025D9"/>
    <w:rsid w:val="00002752"/>
    <w:rsid w:val="0000292F"/>
    <w:rsid w:val="00002A54"/>
    <w:rsid w:val="00002C92"/>
    <w:rsid w:val="00002D56"/>
    <w:rsid w:val="000034B9"/>
    <w:rsid w:val="00004221"/>
    <w:rsid w:val="00004357"/>
    <w:rsid w:val="000045E5"/>
    <w:rsid w:val="00004932"/>
    <w:rsid w:val="00004A1B"/>
    <w:rsid w:val="00004BC8"/>
    <w:rsid w:val="00004F5D"/>
    <w:rsid w:val="0000544A"/>
    <w:rsid w:val="00005494"/>
    <w:rsid w:val="00005600"/>
    <w:rsid w:val="0000561C"/>
    <w:rsid w:val="00005A7C"/>
    <w:rsid w:val="00005CF7"/>
    <w:rsid w:val="000060D6"/>
    <w:rsid w:val="0000690A"/>
    <w:rsid w:val="00007322"/>
    <w:rsid w:val="00007B8C"/>
    <w:rsid w:val="00007EC7"/>
    <w:rsid w:val="00007F2C"/>
    <w:rsid w:val="00010025"/>
    <w:rsid w:val="00010522"/>
    <w:rsid w:val="000105BC"/>
    <w:rsid w:val="00010736"/>
    <w:rsid w:val="00011294"/>
    <w:rsid w:val="000116FF"/>
    <w:rsid w:val="000120C6"/>
    <w:rsid w:val="000126B3"/>
    <w:rsid w:val="00012B75"/>
    <w:rsid w:val="000137B8"/>
    <w:rsid w:val="00013922"/>
    <w:rsid w:val="0001393F"/>
    <w:rsid w:val="00013B01"/>
    <w:rsid w:val="00013C05"/>
    <w:rsid w:val="00013E41"/>
    <w:rsid w:val="00014591"/>
    <w:rsid w:val="000149D7"/>
    <w:rsid w:val="00014AF3"/>
    <w:rsid w:val="000153B2"/>
    <w:rsid w:val="00015C56"/>
    <w:rsid w:val="00015D5E"/>
    <w:rsid w:val="00016263"/>
    <w:rsid w:val="00016438"/>
    <w:rsid w:val="00016647"/>
    <w:rsid w:val="0001673E"/>
    <w:rsid w:val="00016791"/>
    <w:rsid w:val="00016903"/>
    <w:rsid w:val="00016BA0"/>
    <w:rsid w:val="00016CCD"/>
    <w:rsid w:val="00016E35"/>
    <w:rsid w:val="00017424"/>
    <w:rsid w:val="000179E1"/>
    <w:rsid w:val="00020006"/>
    <w:rsid w:val="00020393"/>
    <w:rsid w:val="000206EC"/>
    <w:rsid w:val="000207F5"/>
    <w:rsid w:val="00020BE4"/>
    <w:rsid w:val="00020C33"/>
    <w:rsid w:val="00021CC3"/>
    <w:rsid w:val="000221F3"/>
    <w:rsid w:val="00022619"/>
    <w:rsid w:val="00023400"/>
    <w:rsid w:val="00023922"/>
    <w:rsid w:val="00023A19"/>
    <w:rsid w:val="00023C92"/>
    <w:rsid w:val="00023F9F"/>
    <w:rsid w:val="0002405A"/>
    <w:rsid w:val="0002520B"/>
    <w:rsid w:val="00025A54"/>
    <w:rsid w:val="00025D2C"/>
    <w:rsid w:val="0002634D"/>
    <w:rsid w:val="0002638C"/>
    <w:rsid w:val="000264B6"/>
    <w:rsid w:val="000274AF"/>
    <w:rsid w:val="000279CF"/>
    <w:rsid w:val="000302A2"/>
    <w:rsid w:val="0003044F"/>
    <w:rsid w:val="00030674"/>
    <w:rsid w:val="0003267C"/>
    <w:rsid w:val="000326E9"/>
    <w:rsid w:val="00032AA8"/>
    <w:rsid w:val="000331D5"/>
    <w:rsid w:val="00034130"/>
    <w:rsid w:val="00034634"/>
    <w:rsid w:val="00034B3F"/>
    <w:rsid w:val="00034C58"/>
    <w:rsid w:val="000350CC"/>
    <w:rsid w:val="000350E4"/>
    <w:rsid w:val="0003546E"/>
    <w:rsid w:val="000357BD"/>
    <w:rsid w:val="00035CB9"/>
    <w:rsid w:val="00035D37"/>
    <w:rsid w:val="000362B5"/>
    <w:rsid w:val="00036BB3"/>
    <w:rsid w:val="00037012"/>
    <w:rsid w:val="000375ED"/>
    <w:rsid w:val="00037876"/>
    <w:rsid w:val="00037FBB"/>
    <w:rsid w:val="000400F9"/>
    <w:rsid w:val="00040703"/>
    <w:rsid w:val="0004073E"/>
    <w:rsid w:val="00040A49"/>
    <w:rsid w:val="000412F2"/>
    <w:rsid w:val="000413F8"/>
    <w:rsid w:val="0004213D"/>
    <w:rsid w:val="000423AC"/>
    <w:rsid w:val="0004258A"/>
    <w:rsid w:val="00042619"/>
    <w:rsid w:val="0004287B"/>
    <w:rsid w:val="00042C14"/>
    <w:rsid w:val="00042D0E"/>
    <w:rsid w:val="00044251"/>
    <w:rsid w:val="00045022"/>
    <w:rsid w:val="000454AA"/>
    <w:rsid w:val="000458BF"/>
    <w:rsid w:val="00046612"/>
    <w:rsid w:val="000468F9"/>
    <w:rsid w:val="00047D14"/>
    <w:rsid w:val="000502B2"/>
    <w:rsid w:val="00050509"/>
    <w:rsid w:val="00050A00"/>
    <w:rsid w:val="00051951"/>
    <w:rsid w:val="00051A6A"/>
    <w:rsid w:val="00051CCB"/>
    <w:rsid w:val="0005217B"/>
    <w:rsid w:val="0005273B"/>
    <w:rsid w:val="0005282E"/>
    <w:rsid w:val="00053A2F"/>
    <w:rsid w:val="00053BD4"/>
    <w:rsid w:val="00054039"/>
    <w:rsid w:val="000542CC"/>
    <w:rsid w:val="0005451E"/>
    <w:rsid w:val="000549C9"/>
    <w:rsid w:val="0005520B"/>
    <w:rsid w:val="00055748"/>
    <w:rsid w:val="00055A13"/>
    <w:rsid w:val="00055AD9"/>
    <w:rsid w:val="00055B79"/>
    <w:rsid w:val="00055E18"/>
    <w:rsid w:val="00055FB4"/>
    <w:rsid w:val="00056816"/>
    <w:rsid w:val="00057E65"/>
    <w:rsid w:val="00060324"/>
    <w:rsid w:val="00060CD4"/>
    <w:rsid w:val="00060DA9"/>
    <w:rsid w:val="00060E5D"/>
    <w:rsid w:val="00060F32"/>
    <w:rsid w:val="00061177"/>
    <w:rsid w:val="0006154D"/>
    <w:rsid w:val="00061A9D"/>
    <w:rsid w:val="00061AD1"/>
    <w:rsid w:val="00061AF9"/>
    <w:rsid w:val="0006257D"/>
    <w:rsid w:val="00062593"/>
    <w:rsid w:val="00062D39"/>
    <w:rsid w:val="00062FFC"/>
    <w:rsid w:val="0006459D"/>
    <w:rsid w:val="0006522A"/>
    <w:rsid w:val="00065248"/>
    <w:rsid w:val="000660B3"/>
    <w:rsid w:val="0006665B"/>
    <w:rsid w:val="000667DC"/>
    <w:rsid w:val="0006753B"/>
    <w:rsid w:val="0006759D"/>
    <w:rsid w:val="0007005B"/>
    <w:rsid w:val="000706AD"/>
    <w:rsid w:val="000707BD"/>
    <w:rsid w:val="0007112B"/>
    <w:rsid w:val="0007133A"/>
    <w:rsid w:val="00071796"/>
    <w:rsid w:val="00071C2D"/>
    <w:rsid w:val="00071DF0"/>
    <w:rsid w:val="00071F51"/>
    <w:rsid w:val="00072466"/>
    <w:rsid w:val="000725FA"/>
    <w:rsid w:val="000728B9"/>
    <w:rsid w:val="00073048"/>
    <w:rsid w:val="00073193"/>
    <w:rsid w:val="00073B14"/>
    <w:rsid w:val="00074AF0"/>
    <w:rsid w:val="000750E5"/>
    <w:rsid w:val="0007519B"/>
    <w:rsid w:val="0007540C"/>
    <w:rsid w:val="00075C0F"/>
    <w:rsid w:val="00076542"/>
    <w:rsid w:val="000766E5"/>
    <w:rsid w:val="00076987"/>
    <w:rsid w:val="00077485"/>
    <w:rsid w:val="000801B9"/>
    <w:rsid w:val="00080F9F"/>
    <w:rsid w:val="000813CD"/>
    <w:rsid w:val="000818C6"/>
    <w:rsid w:val="00082183"/>
    <w:rsid w:val="00082EDF"/>
    <w:rsid w:val="0008302F"/>
    <w:rsid w:val="00083CC4"/>
    <w:rsid w:val="00084E42"/>
    <w:rsid w:val="00084E81"/>
    <w:rsid w:val="00085469"/>
    <w:rsid w:val="000862A9"/>
    <w:rsid w:val="000863ED"/>
    <w:rsid w:val="000866BC"/>
    <w:rsid w:val="00087320"/>
    <w:rsid w:val="0008747E"/>
    <w:rsid w:val="00087930"/>
    <w:rsid w:val="00087F8B"/>
    <w:rsid w:val="00090114"/>
    <w:rsid w:val="0009027E"/>
    <w:rsid w:val="00090998"/>
    <w:rsid w:val="00090F09"/>
    <w:rsid w:val="000910F4"/>
    <w:rsid w:val="00091346"/>
    <w:rsid w:val="000916D8"/>
    <w:rsid w:val="00091833"/>
    <w:rsid w:val="00091908"/>
    <w:rsid w:val="00092596"/>
    <w:rsid w:val="0009268D"/>
    <w:rsid w:val="00092E15"/>
    <w:rsid w:val="00094BE5"/>
    <w:rsid w:val="00094D43"/>
    <w:rsid w:val="00094D6F"/>
    <w:rsid w:val="00094FC3"/>
    <w:rsid w:val="00095744"/>
    <w:rsid w:val="00095975"/>
    <w:rsid w:val="0009631C"/>
    <w:rsid w:val="00096823"/>
    <w:rsid w:val="00096DB6"/>
    <w:rsid w:val="00097567"/>
    <w:rsid w:val="000977A8"/>
    <w:rsid w:val="000A029E"/>
    <w:rsid w:val="000A1297"/>
    <w:rsid w:val="000A12D8"/>
    <w:rsid w:val="000A1778"/>
    <w:rsid w:val="000A18A8"/>
    <w:rsid w:val="000A19C2"/>
    <w:rsid w:val="000A2433"/>
    <w:rsid w:val="000A351C"/>
    <w:rsid w:val="000A46C2"/>
    <w:rsid w:val="000A4E72"/>
    <w:rsid w:val="000A5183"/>
    <w:rsid w:val="000A5697"/>
    <w:rsid w:val="000A5B6C"/>
    <w:rsid w:val="000A5BB1"/>
    <w:rsid w:val="000A683E"/>
    <w:rsid w:val="000A6877"/>
    <w:rsid w:val="000A6939"/>
    <w:rsid w:val="000A69A2"/>
    <w:rsid w:val="000A7142"/>
    <w:rsid w:val="000A7398"/>
    <w:rsid w:val="000A78AF"/>
    <w:rsid w:val="000B05DE"/>
    <w:rsid w:val="000B0A5C"/>
    <w:rsid w:val="000B0D0A"/>
    <w:rsid w:val="000B0E5D"/>
    <w:rsid w:val="000B141D"/>
    <w:rsid w:val="000B17AF"/>
    <w:rsid w:val="000B186E"/>
    <w:rsid w:val="000B1C73"/>
    <w:rsid w:val="000B1C84"/>
    <w:rsid w:val="000B288D"/>
    <w:rsid w:val="000B2BDF"/>
    <w:rsid w:val="000B2D08"/>
    <w:rsid w:val="000B417B"/>
    <w:rsid w:val="000B45F6"/>
    <w:rsid w:val="000B4794"/>
    <w:rsid w:val="000B4A1F"/>
    <w:rsid w:val="000B4B92"/>
    <w:rsid w:val="000B50FA"/>
    <w:rsid w:val="000B5159"/>
    <w:rsid w:val="000B55D6"/>
    <w:rsid w:val="000B5C22"/>
    <w:rsid w:val="000B66CF"/>
    <w:rsid w:val="000B6C1C"/>
    <w:rsid w:val="000B71B5"/>
    <w:rsid w:val="000B776C"/>
    <w:rsid w:val="000B78B6"/>
    <w:rsid w:val="000B7DC6"/>
    <w:rsid w:val="000C125A"/>
    <w:rsid w:val="000C1427"/>
    <w:rsid w:val="000C1771"/>
    <w:rsid w:val="000C1B2F"/>
    <w:rsid w:val="000C244E"/>
    <w:rsid w:val="000C30FA"/>
    <w:rsid w:val="000C35AF"/>
    <w:rsid w:val="000C4218"/>
    <w:rsid w:val="000C44CF"/>
    <w:rsid w:val="000C46C8"/>
    <w:rsid w:val="000C56AD"/>
    <w:rsid w:val="000C67FC"/>
    <w:rsid w:val="000C69D3"/>
    <w:rsid w:val="000C724E"/>
    <w:rsid w:val="000C7535"/>
    <w:rsid w:val="000C7636"/>
    <w:rsid w:val="000C7DF4"/>
    <w:rsid w:val="000C7E6E"/>
    <w:rsid w:val="000D0A25"/>
    <w:rsid w:val="000D1928"/>
    <w:rsid w:val="000D196B"/>
    <w:rsid w:val="000D2445"/>
    <w:rsid w:val="000D2A04"/>
    <w:rsid w:val="000D3119"/>
    <w:rsid w:val="000D32F2"/>
    <w:rsid w:val="000D386C"/>
    <w:rsid w:val="000D3999"/>
    <w:rsid w:val="000D3F1E"/>
    <w:rsid w:val="000D47C9"/>
    <w:rsid w:val="000D492E"/>
    <w:rsid w:val="000D4D4B"/>
    <w:rsid w:val="000D5293"/>
    <w:rsid w:val="000D532C"/>
    <w:rsid w:val="000D5406"/>
    <w:rsid w:val="000D5590"/>
    <w:rsid w:val="000D57FF"/>
    <w:rsid w:val="000D5A08"/>
    <w:rsid w:val="000D5A7B"/>
    <w:rsid w:val="000D5B00"/>
    <w:rsid w:val="000D5F2D"/>
    <w:rsid w:val="000D604F"/>
    <w:rsid w:val="000D67D0"/>
    <w:rsid w:val="000D6848"/>
    <w:rsid w:val="000D6A93"/>
    <w:rsid w:val="000D6C7C"/>
    <w:rsid w:val="000D6EA5"/>
    <w:rsid w:val="000D7433"/>
    <w:rsid w:val="000D7964"/>
    <w:rsid w:val="000D7AB3"/>
    <w:rsid w:val="000E0FB7"/>
    <w:rsid w:val="000E13FD"/>
    <w:rsid w:val="000E1524"/>
    <w:rsid w:val="000E1539"/>
    <w:rsid w:val="000E1C53"/>
    <w:rsid w:val="000E1D12"/>
    <w:rsid w:val="000E2522"/>
    <w:rsid w:val="000E26C1"/>
    <w:rsid w:val="000E31AC"/>
    <w:rsid w:val="000E33BF"/>
    <w:rsid w:val="000E36E2"/>
    <w:rsid w:val="000E393C"/>
    <w:rsid w:val="000E3BD9"/>
    <w:rsid w:val="000E44AD"/>
    <w:rsid w:val="000E451C"/>
    <w:rsid w:val="000E4904"/>
    <w:rsid w:val="000E5028"/>
    <w:rsid w:val="000E56B3"/>
    <w:rsid w:val="000E623F"/>
    <w:rsid w:val="000E640D"/>
    <w:rsid w:val="000E6B1D"/>
    <w:rsid w:val="000E728D"/>
    <w:rsid w:val="000E79E6"/>
    <w:rsid w:val="000E7EDD"/>
    <w:rsid w:val="000F0647"/>
    <w:rsid w:val="000F09CD"/>
    <w:rsid w:val="000F0ACE"/>
    <w:rsid w:val="000F0CB8"/>
    <w:rsid w:val="000F184A"/>
    <w:rsid w:val="000F1EB8"/>
    <w:rsid w:val="000F1FC9"/>
    <w:rsid w:val="000F2670"/>
    <w:rsid w:val="000F2E22"/>
    <w:rsid w:val="000F355E"/>
    <w:rsid w:val="000F3C4F"/>
    <w:rsid w:val="000F41DC"/>
    <w:rsid w:val="000F4827"/>
    <w:rsid w:val="000F5883"/>
    <w:rsid w:val="000F6708"/>
    <w:rsid w:val="000F704D"/>
    <w:rsid w:val="000F77C6"/>
    <w:rsid w:val="000F79EA"/>
    <w:rsid w:val="001004E4"/>
    <w:rsid w:val="00100522"/>
    <w:rsid w:val="001005DB"/>
    <w:rsid w:val="00100670"/>
    <w:rsid w:val="001014CA"/>
    <w:rsid w:val="00101D44"/>
    <w:rsid w:val="00102217"/>
    <w:rsid w:val="001025CD"/>
    <w:rsid w:val="0010267A"/>
    <w:rsid w:val="00102B5D"/>
    <w:rsid w:val="00102BDB"/>
    <w:rsid w:val="00102F97"/>
    <w:rsid w:val="001032C5"/>
    <w:rsid w:val="001033B2"/>
    <w:rsid w:val="00103D07"/>
    <w:rsid w:val="00103F8C"/>
    <w:rsid w:val="00104E6F"/>
    <w:rsid w:val="00104F4F"/>
    <w:rsid w:val="001050C6"/>
    <w:rsid w:val="00105480"/>
    <w:rsid w:val="001057FA"/>
    <w:rsid w:val="001063C8"/>
    <w:rsid w:val="00106719"/>
    <w:rsid w:val="00106854"/>
    <w:rsid w:val="00106F5E"/>
    <w:rsid w:val="0010703D"/>
    <w:rsid w:val="00107219"/>
    <w:rsid w:val="00107484"/>
    <w:rsid w:val="00107BBA"/>
    <w:rsid w:val="00107ECD"/>
    <w:rsid w:val="0011048A"/>
    <w:rsid w:val="00111103"/>
    <w:rsid w:val="0011165B"/>
    <w:rsid w:val="00111828"/>
    <w:rsid w:val="001118BD"/>
    <w:rsid w:val="001118F4"/>
    <w:rsid w:val="00111A81"/>
    <w:rsid w:val="00111B5E"/>
    <w:rsid w:val="00111EF4"/>
    <w:rsid w:val="00112812"/>
    <w:rsid w:val="00112989"/>
    <w:rsid w:val="00112A96"/>
    <w:rsid w:val="0011306D"/>
    <w:rsid w:val="001131FD"/>
    <w:rsid w:val="00113355"/>
    <w:rsid w:val="00113A0E"/>
    <w:rsid w:val="00113A87"/>
    <w:rsid w:val="00113D4C"/>
    <w:rsid w:val="00113F00"/>
    <w:rsid w:val="001140C5"/>
    <w:rsid w:val="00114260"/>
    <w:rsid w:val="001143FE"/>
    <w:rsid w:val="0011475B"/>
    <w:rsid w:val="0011480D"/>
    <w:rsid w:val="00114E8A"/>
    <w:rsid w:val="00115048"/>
    <w:rsid w:val="0011505A"/>
    <w:rsid w:val="00115982"/>
    <w:rsid w:val="001159BE"/>
    <w:rsid w:val="00115B9B"/>
    <w:rsid w:val="00115C2F"/>
    <w:rsid w:val="001163E3"/>
    <w:rsid w:val="001165C8"/>
    <w:rsid w:val="001166CD"/>
    <w:rsid w:val="00116A5D"/>
    <w:rsid w:val="00116CAE"/>
    <w:rsid w:val="00117AB9"/>
    <w:rsid w:val="00120C7A"/>
    <w:rsid w:val="0012223A"/>
    <w:rsid w:val="00123164"/>
    <w:rsid w:val="00123408"/>
    <w:rsid w:val="00123840"/>
    <w:rsid w:val="001244B7"/>
    <w:rsid w:val="001244F2"/>
    <w:rsid w:val="0012484D"/>
    <w:rsid w:val="00124922"/>
    <w:rsid w:val="0012499D"/>
    <w:rsid w:val="00124D3F"/>
    <w:rsid w:val="00125053"/>
    <w:rsid w:val="0012560B"/>
    <w:rsid w:val="00125B99"/>
    <w:rsid w:val="00125CB9"/>
    <w:rsid w:val="00125DB3"/>
    <w:rsid w:val="001262F3"/>
    <w:rsid w:val="00126DD4"/>
    <w:rsid w:val="001273B0"/>
    <w:rsid w:val="0012760E"/>
    <w:rsid w:val="00127EE2"/>
    <w:rsid w:val="00130579"/>
    <w:rsid w:val="001305C8"/>
    <w:rsid w:val="00130613"/>
    <w:rsid w:val="00131193"/>
    <w:rsid w:val="00131284"/>
    <w:rsid w:val="001313D9"/>
    <w:rsid w:val="001324EF"/>
    <w:rsid w:val="0013271E"/>
    <w:rsid w:val="00133007"/>
    <w:rsid w:val="00133693"/>
    <w:rsid w:val="00133DC1"/>
    <w:rsid w:val="00133FCD"/>
    <w:rsid w:val="001347F5"/>
    <w:rsid w:val="00134830"/>
    <w:rsid w:val="00134D4D"/>
    <w:rsid w:val="00134DA1"/>
    <w:rsid w:val="00134F8C"/>
    <w:rsid w:val="00135FCB"/>
    <w:rsid w:val="00136025"/>
    <w:rsid w:val="00136177"/>
    <w:rsid w:val="00136888"/>
    <w:rsid w:val="00137229"/>
    <w:rsid w:val="00137899"/>
    <w:rsid w:val="00137BA8"/>
    <w:rsid w:val="00137BF7"/>
    <w:rsid w:val="00137FF3"/>
    <w:rsid w:val="00140021"/>
    <w:rsid w:val="001404AD"/>
    <w:rsid w:val="00140EDF"/>
    <w:rsid w:val="00141AE0"/>
    <w:rsid w:val="00142207"/>
    <w:rsid w:val="001425C8"/>
    <w:rsid w:val="0014335F"/>
    <w:rsid w:val="001434F1"/>
    <w:rsid w:val="00143E31"/>
    <w:rsid w:val="00144008"/>
    <w:rsid w:val="001440CB"/>
    <w:rsid w:val="0014426B"/>
    <w:rsid w:val="0014432B"/>
    <w:rsid w:val="0014435B"/>
    <w:rsid w:val="001446FE"/>
    <w:rsid w:val="0014483B"/>
    <w:rsid w:val="00144E93"/>
    <w:rsid w:val="00145E3A"/>
    <w:rsid w:val="001463EA"/>
    <w:rsid w:val="00146529"/>
    <w:rsid w:val="001477A3"/>
    <w:rsid w:val="00147942"/>
    <w:rsid w:val="00147AD9"/>
    <w:rsid w:val="00150A64"/>
    <w:rsid w:val="001513B5"/>
    <w:rsid w:val="00151DA8"/>
    <w:rsid w:val="001523DA"/>
    <w:rsid w:val="00152614"/>
    <w:rsid w:val="00152BDF"/>
    <w:rsid w:val="00153248"/>
    <w:rsid w:val="0015342A"/>
    <w:rsid w:val="0015361A"/>
    <w:rsid w:val="00154461"/>
    <w:rsid w:val="00154AFB"/>
    <w:rsid w:val="00154B61"/>
    <w:rsid w:val="00154BFB"/>
    <w:rsid w:val="00154FFE"/>
    <w:rsid w:val="00155289"/>
    <w:rsid w:val="00155A59"/>
    <w:rsid w:val="0015618F"/>
    <w:rsid w:val="00156386"/>
    <w:rsid w:val="00156521"/>
    <w:rsid w:val="00156774"/>
    <w:rsid w:val="0015718F"/>
    <w:rsid w:val="0015740F"/>
    <w:rsid w:val="00160089"/>
    <w:rsid w:val="00160975"/>
    <w:rsid w:val="00160C5B"/>
    <w:rsid w:val="00161210"/>
    <w:rsid w:val="00161527"/>
    <w:rsid w:val="001617B5"/>
    <w:rsid w:val="00161C27"/>
    <w:rsid w:val="00162206"/>
    <w:rsid w:val="001628E7"/>
    <w:rsid w:val="001632B5"/>
    <w:rsid w:val="001636E5"/>
    <w:rsid w:val="001636FA"/>
    <w:rsid w:val="0016404D"/>
    <w:rsid w:val="00164050"/>
    <w:rsid w:val="00164E3E"/>
    <w:rsid w:val="00165020"/>
    <w:rsid w:val="001654BA"/>
    <w:rsid w:val="0016565D"/>
    <w:rsid w:val="00165E71"/>
    <w:rsid w:val="00165E8E"/>
    <w:rsid w:val="00166476"/>
    <w:rsid w:val="001664C9"/>
    <w:rsid w:val="00166520"/>
    <w:rsid w:val="0016679F"/>
    <w:rsid w:val="00166D24"/>
    <w:rsid w:val="00166FAB"/>
    <w:rsid w:val="001670A1"/>
    <w:rsid w:val="0016712F"/>
    <w:rsid w:val="001675AE"/>
    <w:rsid w:val="0016761F"/>
    <w:rsid w:val="00167627"/>
    <w:rsid w:val="00167CBD"/>
    <w:rsid w:val="00167FCF"/>
    <w:rsid w:val="0017048A"/>
    <w:rsid w:val="001709B4"/>
    <w:rsid w:val="00171445"/>
    <w:rsid w:val="00171708"/>
    <w:rsid w:val="001718C4"/>
    <w:rsid w:val="00171DE8"/>
    <w:rsid w:val="00172957"/>
    <w:rsid w:val="00172A86"/>
    <w:rsid w:val="00173080"/>
    <w:rsid w:val="00173428"/>
    <w:rsid w:val="00173437"/>
    <w:rsid w:val="00173AFC"/>
    <w:rsid w:val="00173D84"/>
    <w:rsid w:val="00173E35"/>
    <w:rsid w:val="00174363"/>
    <w:rsid w:val="00174A09"/>
    <w:rsid w:val="00174A99"/>
    <w:rsid w:val="00175670"/>
    <w:rsid w:val="00175EFF"/>
    <w:rsid w:val="00175F75"/>
    <w:rsid w:val="00176C75"/>
    <w:rsid w:val="0017711A"/>
    <w:rsid w:val="00177252"/>
    <w:rsid w:val="00177696"/>
    <w:rsid w:val="00177E37"/>
    <w:rsid w:val="0018010E"/>
    <w:rsid w:val="00180F94"/>
    <w:rsid w:val="00181311"/>
    <w:rsid w:val="00181610"/>
    <w:rsid w:val="00181C36"/>
    <w:rsid w:val="00181FC6"/>
    <w:rsid w:val="00182E00"/>
    <w:rsid w:val="0018334C"/>
    <w:rsid w:val="00183509"/>
    <w:rsid w:val="00183C79"/>
    <w:rsid w:val="00183FF3"/>
    <w:rsid w:val="00184B73"/>
    <w:rsid w:val="00186457"/>
    <w:rsid w:val="00187988"/>
    <w:rsid w:val="001900AA"/>
    <w:rsid w:val="001903F4"/>
    <w:rsid w:val="00190B9C"/>
    <w:rsid w:val="00191C6D"/>
    <w:rsid w:val="00191E17"/>
    <w:rsid w:val="0019227B"/>
    <w:rsid w:val="001926B8"/>
    <w:rsid w:val="0019278C"/>
    <w:rsid w:val="0019286B"/>
    <w:rsid w:val="0019300C"/>
    <w:rsid w:val="00193093"/>
    <w:rsid w:val="00193B4A"/>
    <w:rsid w:val="00193FA1"/>
    <w:rsid w:val="001943DC"/>
    <w:rsid w:val="00194635"/>
    <w:rsid w:val="00194846"/>
    <w:rsid w:val="00194B3D"/>
    <w:rsid w:val="001951D9"/>
    <w:rsid w:val="00195A51"/>
    <w:rsid w:val="00195FD0"/>
    <w:rsid w:val="00196B7B"/>
    <w:rsid w:val="00196E93"/>
    <w:rsid w:val="001A0025"/>
    <w:rsid w:val="001A10CD"/>
    <w:rsid w:val="001A1317"/>
    <w:rsid w:val="001A1E15"/>
    <w:rsid w:val="001A1F7C"/>
    <w:rsid w:val="001A2461"/>
    <w:rsid w:val="001A24BD"/>
    <w:rsid w:val="001A39BC"/>
    <w:rsid w:val="001A3A5A"/>
    <w:rsid w:val="001A3B59"/>
    <w:rsid w:val="001A3BCF"/>
    <w:rsid w:val="001A3D5B"/>
    <w:rsid w:val="001A3FD1"/>
    <w:rsid w:val="001A47E9"/>
    <w:rsid w:val="001A4AE4"/>
    <w:rsid w:val="001A4CBA"/>
    <w:rsid w:val="001A4FAE"/>
    <w:rsid w:val="001A5310"/>
    <w:rsid w:val="001A53A4"/>
    <w:rsid w:val="001A5D27"/>
    <w:rsid w:val="001A5E93"/>
    <w:rsid w:val="001A7770"/>
    <w:rsid w:val="001B0112"/>
    <w:rsid w:val="001B058E"/>
    <w:rsid w:val="001B1860"/>
    <w:rsid w:val="001B1FF7"/>
    <w:rsid w:val="001B2463"/>
    <w:rsid w:val="001B2CD3"/>
    <w:rsid w:val="001B3A95"/>
    <w:rsid w:val="001B4321"/>
    <w:rsid w:val="001B437B"/>
    <w:rsid w:val="001B4C42"/>
    <w:rsid w:val="001B4D75"/>
    <w:rsid w:val="001B5541"/>
    <w:rsid w:val="001B5579"/>
    <w:rsid w:val="001B7169"/>
    <w:rsid w:val="001B7248"/>
    <w:rsid w:val="001B7AA3"/>
    <w:rsid w:val="001B7CB3"/>
    <w:rsid w:val="001B7D04"/>
    <w:rsid w:val="001B7FCF"/>
    <w:rsid w:val="001C0320"/>
    <w:rsid w:val="001C1250"/>
    <w:rsid w:val="001C1A89"/>
    <w:rsid w:val="001C1AD1"/>
    <w:rsid w:val="001C2732"/>
    <w:rsid w:val="001C2A6B"/>
    <w:rsid w:val="001C311E"/>
    <w:rsid w:val="001C32D0"/>
    <w:rsid w:val="001C37B2"/>
    <w:rsid w:val="001C3A59"/>
    <w:rsid w:val="001C3ACF"/>
    <w:rsid w:val="001C442F"/>
    <w:rsid w:val="001C445A"/>
    <w:rsid w:val="001C4B7E"/>
    <w:rsid w:val="001C4D1F"/>
    <w:rsid w:val="001C55A7"/>
    <w:rsid w:val="001C5C92"/>
    <w:rsid w:val="001C62C9"/>
    <w:rsid w:val="001C633C"/>
    <w:rsid w:val="001C663C"/>
    <w:rsid w:val="001C6808"/>
    <w:rsid w:val="001C6D41"/>
    <w:rsid w:val="001C70B6"/>
    <w:rsid w:val="001C778F"/>
    <w:rsid w:val="001C7DC6"/>
    <w:rsid w:val="001D01A6"/>
    <w:rsid w:val="001D01F2"/>
    <w:rsid w:val="001D02F8"/>
    <w:rsid w:val="001D03E4"/>
    <w:rsid w:val="001D0CF2"/>
    <w:rsid w:val="001D0E4E"/>
    <w:rsid w:val="001D0F96"/>
    <w:rsid w:val="001D10D4"/>
    <w:rsid w:val="001D12D4"/>
    <w:rsid w:val="001D1C0B"/>
    <w:rsid w:val="001D21D0"/>
    <w:rsid w:val="001D22C6"/>
    <w:rsid w:val="001D23B3"/>
    <w:rsid w:val="001D2455"/>
    <w:rsid w:val="001D27A1"/>
    <w:rsid w:val="001D27B1"/>
    <w:rsid w:val="001D2DB2"/>
    <w:rsid w:val="001D2E62"/>
    <w:rsid w:val="001D30A6"/>
    <w:rsid w:val="001D34D1"/>
    <w:rsid w:val="001D4228"/>
    <w:rsid w:val="001D4C07"/>
    <w:rsid w:val="001D4DD4"/>
    <w:rsid w:val="001D5364"/>
    <w:rsid w:val="001D5606"/>
    <w:rsid w:val="001D5987"/>
    <w:rsid w:val="001D63B4"/>
    <w:rsid w:val="001D6574"/>
    <w:rsid w:val="001D6E43"/>
    <w:rsid w:val="001D7162"/>
    <w:rsid w:val="001D7293"/>
    <w:rsid w:val="001D72A8"/>
    <w:rsid w:val="001D7615"/>
    <w:rsid w:val="001D7748"/>
    <w:rsid w:val="001D7F42"/>
    <w:rsid w:val="001E061E"/>
    <w:rsid w:val="001E07DC"/>
    <w:rsid w:val="001E0E8C"/>
    <w:rsid w:val="001E2302"/>
    <w:rsid w:val="001E23B3"/>
    <w:rsid w:val="001E2521"/>
    <w:rsid w:val="001E2EB6"/>
    <w:rsid w:val="001E2FAF"/>
    <w:rsid w:val="001E4671"/>
    <w:rsid w:val="001E496E"/>
    <w:rsid w:val="001E497B"/>
    <w:rsid w:val="001E4EB2"/>
    <w:rsid w:val="001E4EBC"/>
    <w:rsid w:val="001E57A8"/>
    <w:rsid w:val="001E6542"/>
    <w:rsid w:val="001E69BF"/>
    <w:rsid w:val="001E6A57"/>
    <w:rsid w:val="001E6D32"/>
    <w:rsid w:val="001F024F"/>
    <w:rsid w:val="001F04AB"/>
    <w:rsid w:val="001F0D64"/>
    <w:rsid w:val="001F0DBB"/>
    <w:rsid w:val="001F155E"/>
    <w:rsid w:val="001F1992"/>
    <w:rsid w:val="001F19D8"/>
    <w:rsid w:val="001F29D2"/>
    <w:rsid w:val="001F2E46"/>
    <w:rsid w:val="001F2F77"/>
    <w:rsid w:val="001F3E59"/>
    <w:rsid w:val="001F4304"/>
    <w:rsid w:val="001F4E68"/>
    <w:rsid w:val="001F529F"/>
    <w:rsid w:val="001F530A"/>
    <w:rsid w:val="001F53EA"/>
    <w:rsid w:val="001F554F"/>
    <w:rsid w:val="001F5ABC"/>
    <w:rsid w:val="001F5DFB"/>
    <w:rsid w:val="001F691E"/>
    <w:rsid w:val="001F6FD8"/>
    <w:rsid w:val="002003C7"/>
    <w:rsid w:val="00200478"/>
    <w:rsid w:val="00200E27"/>
    <w:rsid w:val="00200E37"/>
    <w:rsid w:val="00200E68"/>
    <w:rsid w:val="002017D2"/>
    <w:rsid w:val="00201AC6"/>
    <w:rsid w:val="00203B35"/>
    <w:rsid w:val="002045D1"/>
    <w:rsid w:val="0020464C"/>
    <w:rsid w:val="00204A0D"/>
    <w:rsid w:val="00204B5E"/>
    <w:rsid w:val="00205029"/>
    <w:rsid w:val="002050AE"/>
    <w:rsid w:val="002052CB"/>
    <w:rsid w:val="00205681"/>
    <w:rsid w:val="0020580F"/>
    <w:rsid w:val="00205E63"/>
    <w:rsid w:val="002069F0"/>
    <w:rsid w:val="00206FB7"/>
    <w:rsid w:val="00207567"/>
    <w:rsid w:val="00207C75"/>
    <w:rsid w:val="00207F81"/>
    <w:rsid w:val="00210E4C"/>
    <w:rsid w:val="002124BD"/>
    <w:rsid w:val="00213156"/>
    <w:rsid w:val="002135E3"/>
    <w:rsid w:val="00213D69"/>
    <w:rsid w:val="002144C0"/>
    <w:rsid w:val="002149D6"/>
    <w:rsid w:val="0021547B"/>
    <w:rsid w:val="002154ED"/>
    <w:rsid w:val="00215904"/>
    <w:rsid w:val="00215B28"/>
    <w:rsid w:val="00215D69"/>
    <w:rsid w:val="0021600C"/>
    <w:rsid w:val="002177A9"/>
    <w:rsid w:val="0021781C"/>
    <w:rsid w:val="002178DA"/>
    <w:rsid w:val="00217E95"/>
    <w:rsid w:val="00220AC8"/>
    <w:rsid w:val="00220C2F"/>
    <w:rsid w:val="00220D19"/>
    <w:rsid w:val="002211A9"/>
    <w:rsid w:val="002211D0"/>
    <w:rsid w:val="00221358"/>
    <w:rsid w:val="00221A95"/>
    <w:rsid w:val="00221B70"/>
    <w:rsid w:val="00222A04"/>
    <w:rsid w:val="00222B01"/>
    <w:rsid w:val="00222D4E"/>
    <w:rsid w:val="00222EAB"/>
    <w:rsid w:val="00223422"/>
    <w:rsid w:val="002234E3"/>
    <w:rsid w:val="00223910"/>
    <w:rsid w:val="00223C88"/>
    <w:rsid w:val="00224211"/>
    <w:rsid w:val="00224296"/>
    <w:rsid w:val="002242EE"/>
    <w:rsid w:val="00224457"/>
    <w:rsid w:val="002247B9"/>
    <w:rsid w:val="00224C25"/>
    <w:rsid w:val="00224C8E"/>
    <w:rsid w:val="00224EF3"/>
    <w:rsid w:val="00224FFF"/>
    <w:rsid w:val="0022509B"/>
    <w:rsid w:val="002261FD"/>
    <w:rsid w:val="00226F8D"/>
    <w:rsid w:val="00227925"/>
    <w:rsid w:val="00227D59"/>
    <w:rsid w:val="002301D7"/>
    <w:rsid w:val="00230869"/>
    <w:rsid w:val="002308F8"/>
    <w:rsid w:val="00230904"/>
    <w:rsid w:val="00231068"/>
    <w:rsid w:val="0023175E"/>
    <w:rsid w:val="00231EAF"/>
    <w:rsid w:val="002320A9"/>
    <w:rsid w:val="0023221B"/>
    <w:rsid w:val="00232584"/>
    <w:rsid w:val="00232B7A"/>
    <w:rsid w:val="00232ED4"/>
    <w:rsid w:val="00232FA9"/>
    <w:rsid w:val="00233751"/>
    <w:rsid w:val="00233CB3"/>
    <w:rsid w:val="00234444"/>
    <w:rsid w:val="00234A54"/>
    <w:rsid w:val="002352C0"/>
    <w:rsid w:val="00235AF1"/>
    <w:rsid w:val="00236570"/>
    <w:rsid w:val="0023719E"/>
    <w:rsid w:val="00237339"/>
    <w:rsid w:val="00237374"/>
    <w:rsid w:val="0023776D"/>
    <w:rsid w:val="0023786F"/>
    <w:rsid w:val="00237AE7"/>
    <w:rsid w:val="00237D35"/>
    <w:rsid w:val="00241205"/>
    <w:rsid w:val="00241243"/>
    <w:rsid w:val="00241636"/>
    <w:rsid w:val="00242B06"/>
    <w:rsid w:val="00242DFA"/>
    <w:rsid w:val="00244199"/>
    <w:rsid w:val="002441E6"/>
    <w:rsid w:val="002443FD"/>
    <w:rsid w:val="00244845"/>
    <w:rsid w:val="00244D5A"/>
    <w:rsid w:val="00245005"/>
    <w:rsid w:val="0024566E"/>
    <w:rsid w:val="00245A84"/>
    <w:rsid w:val="00245B2E"/>
    <w:rsid w:val="00245E5D"/>
    <w:rsid w:val="00246207"/>
    <w:rsid w:val="002462D9"/>
    <w:rsid w:val="002465BF"/>
    <w:rsid w:val="00246ABB"/>
    <w:rsid w:val="00246D3F"/>
    <w:rsid w:val="00247A14"/>
    <w:rsid w:val="00247C1D"/>
    <w:rsid w:val="00250329"/>
    <w:rsid w:val="002508FC"/>
    <w:rsid w:val="00250A8D"/>
    <w:rsid w:val="00251EB8"/>
    <w:rsid w:val="00252AF8"/>
    <w:rsid w:val="00252B50"/>
    <w:rsid w:val="002533AA"/>
    <w:rsid w:val="00253C64"/>
    <w:rsid w:val="00255E05"/>
    <w:rsid w:val="00255ECB"/>
    <w:rsid w:val="00256380"/>
    <w:rsid w:val="00256444"/>
    <w:rsid w:val="00256707"/>
    <w:rsid w:val="00256FBD"/>
    <w:rsid w:val="00257772"/>
    <w:rsid w:val="00257C8D"/>
    <w:rsid w:val="00257EE2"/>
    <w:rsid w:val="00260593"/>
    <w:rsid w:val="0026098B"/>
    <w:rsid w:val="00260ADE"/>
    <w:rsid w:val="00262340"/>
    <w:rsid w:val="0026240B"/>
    <w:rsid w:val="00262934"/>
    <w:rsid w:val="00263184"/>
    <w:rsid w:val="002634DE"/>
    <w:rsid w:val="00263A37"/>
    <w:rsid w:val="002642C6"/>
    <w:rsid w:val="00264414"/>
    <w:rsid w:val="00264B25"/>
    <w:rsid w:val="00264D12"/>
    <w:rsid w:val="00264FBF"/>
    <w:rsid w:val="00265298"/>
    <w:rsid w:val="0026538F"/>
    <w:rsid w:val="002659F6"/>
    <w:rsid w:val="0026653B"/>
    <w:rsid w:val="00266B24"/>
    <w:rsid w:val="00266CE3"/>
    <w:rsid w:val="00267245"/>
    <w:rsid w:val="00267777"/>
    <w:rsid w:val="002704E6"/>
    <w:rsid w:val="00270905"/>
    <w:rsid w:val="00271BC3"/>
    <w:rsid w:val="00272D9A"/>
    <w:rsid w:val="0027322F"/>
    <w:rsid w:val="0027330C"/>
    <w:rsid w:val="00273D40"/>
    <w:rsid w:val="00273F2C"/>
    <w:rsid w:val="002741F7"/>
    <w:rsid w:val="0027430E"/>
    <w:rsid w:val="002747CA"/>
    <w:rsid w:val="00274A32"/>
    <w:rsid w:val="00274DAB"/>
    <w:rsid w:val="00275373"/>
    <w:rsid w:val="00275475"/>
    <w:rsid w:val="00275674"/>
    <w:rsid w:val="00275AF9"/>
    <w:rsid w:val="00275EA2"/>
    <w:rsid w:val="0027665A"/>
    <w:rsid w:val="002766B7"/>
    <w:rsid w:val="002769AD"/>
    <w:rsid w:val="00276EF4"/>
    <w:rsid w:val="00277483"/>
    <w:rsid w:val="00280217"/>
    <w:rsid w:val="002805C2"/>
    <w:rsid w:val="00280727"/>
    <w:rsid w:val="00281192"/>
    <w:rsid w:val="0028156B"/>
    <w:rsid w:val="00281DC6"/>
    <w:rsid w:val="00281E54"/>
    <w:rsid w:val="00281EB0"/>
    <w:rsid w:val="0028212E"/>
    <w:rsid w:val="002823D7"/>
    <w:rsid w:val="00282953"/>
    <w:rsid w:val="00283994"/>
    <w:rsid w:val="00284094"/>
    <w:rsid w:val="00284885"/>
    <w:rsid w:val="00284F94"/>
    <w:rsid w:val="002851C5"/>
    <w:rsid w:val="00285414"/>
    <w:rsid w:val="002866BD"/>
    <w:rsid w:val="002866F2"/>
    <w:rsid w:val="002868F2"/>
    <w:rsid w:val="00286A07"/>
    <w:rsid w:val="00286BED"/>
    <w:rsid w:val="00287269"/>
    <w:rsid w:val="00287A8B"/>
    <w:rsid w:val="00287FCD"/>
    <w:rsid w:val="00290FB6"/>
    <w:rsid w:val="00291826"/>
    <w:rsid w:val="00291BD2"/>
    <w:rsid w:val="002920F1"/>
    <w:rsid w:val="00292908"/>
    <w:rsid w:val="00293440"/>
    <w:rsid w:val="002936FA"/>
    <w:rsid w:val="00293732"/>
    <w:rsid w:val="00293856"/>
    <w:rsid w:val="002939D4"/>
    <w:rsid w:val="002941AE"/>
    <w:rsid w:val="00294232"/>
    <w:rsid w:val="002942EF"/>
    <w:rsid w:val="00294E50"/>
    <w:rsid w:val="002951F6"/>
    <w:rsid w:val="0029558A"/>
    <w:rsid w:val="002955FE"/>
    <w:rsid w:val="002959F0"/>
    <w:rsid w:val="00296778"/>
    <w:rsid w:val="002967B7"/>
    <w:rsid w:val="002968AE"/>
    <w:rsid w:val="00296C46"/>
    <w:rsid w:val="00297288"/>
    <w:rsid w:val="002974F2"/>
    <w:rsid w:val="00297519"/>
    <w:rsid w:val="0029780F"/>
    <w:rsid w:val="002979C3"/>
    <w:rsid w:val="002A05B7"/>
    <w:rsid w:val="002A0A2B"/>
    <w:rsid w:val="002A1192"/>
    <w:rsid w:val="002A1611"/>
    <w:rsid w:val="002A1635"/>
    <w:rsid w:val="002A184A"/>
    <w:rsid w:val="002A1CDC"/>
    <w:rsid w:val="002A21FA"/>
    <w:rsid w:val="002A3D3D"/>
    <w:rsid w:val="002A4648"/>
    <w:rsid w:val="002A4CA1"/>
    <w:rsid w:val="002A56E8"/>
    <w:rsid w:val="002A5783"/>
    <w:rsid w:val="002A5E77"/>
    <w:rsid w:val="002A66DD"/>
    <w:rsid w:val="002A6A10"/>
    <w:rsid w:val="002A7651"/>
    <w:rsid w:val="002A7B6F"/>
    <w:rsid w:val="002B079D"/>
    <w:rsid w:val="002B0A9B"/>
    <w:rsid w:val="002B1B45"/>
    <w:rsid w:val="002B1FF1"/>
    <w:rsid w:val="002B21B5"/>
    <w:rsid w:val="002B2219"/>
    <w:rsid w:val="002B30CF"/>
    <w:rsid w:val="002B34F1"/>
    <w:rsid w:val="002B36F5"/>
    <w:rsid w:val="002B3D9C"/>
    <w:rsid w:val="002B4347"/>
    <w:rsid w:val="002B4E9C"/>
    <w:rsid w:val="002B4F68"/>
    <w:rsid w:val="002B53D3"/>
    <w:rsid w:val="002B5E67"/>
    <w:rsid w:val="002B6783"/>
    <w:rsid w:val="002B7666"/>
    <w:rsid w:val="002B767E"/>
    <w:rsid w:val="002B7806"/>
    <w:rsid w:val="002B7E08"/>
    <w:rsid w:val="002C035D"/>
    <w:rsid w:val="002C057F"/>
    <w:rsid w:val="002C104F"/>
    <w:rsid w:val="002C14F2"/>
    <w:rsid w:val="002C195B"/>
    <w:rsid w:val="002C1AFF"/>
    <w:rsid w:val="002C2A5A"/>
    <w:rsid w:val="002C2B45"/>
    <w:rsid w:val="002C3FCB"/>
    <w:rsid w:val="002C4931"/>
    <w:rsid w:val="002C4E68"/>
    <w:rsid w:val="002C740F"/>
    <w:rsid w:val="002C75A6"/>
    <w:rsid w:val="002D0232"/>
    <w:rsid w:val="002D0478"/>
    <w:rsid w:val="002D04A5"/>
    <w:rsid w:val="002D0A53"/>
    <w:rsid w:val="002D0AB3"/>
    <w:rsid w:val="002D10C8"/>
    <w:rsid w:val="002D11CE"/>
    <w:rsid w:val="002D234B"/>
    <w:rsid w:val="002D3066"/>
    <w:rsid w:val="002D3C3C"/>
    <w:rsid w:val="002D3F7A"/>
    <w:rsid w:val="002D4EF5"/>
    <w:rsid w:val="002D5BD2"/>
    <w:rsid w:val="002D5C2A"/>
    <w:rsid w:val="002D5F9B"/>
    <w:rsid w:val="002D6133"/>
    <w:rsid w:val="002D6188"/>
    <w:rsid w:val="002D7466"/>
    <w:rsid w:val="002D7A71"/>
    <w:rsid w:val="002E006F"/>
    <w:rsid w:val="002E0785"/>
    <w:rsid w:val="002E08EC"/>
    <w:rsid w:val="002E0A29"/>
    <w:rsid w:val="002E0A74"/>
    <w:rsid w:val="002E0F03"/>
    <w:rsid w:val="002E0FF3"/>
    <w:rsid w:val="002E12EB"/>
    <w:rsid w:val="002E1620"/>
    <w:rsid w:val="002E20F7"/>
    <w:rsid w:val="002E23E8"/>
    <w:rsid w:val="002E25B9"/>
    <w:rsid w:val="002E35F9"/>
    <w:rsid w:val="002E3AF9"/>
    <w:rsid w:val="002E3FF9"/>
    <w:rsid w:val="002E46EA"/>
    <w:rsid w:val="002E4D77"/>
    <w:rsid w:val="002E5054"/>
    <w:rsid w:val="002E533C"/>
    <w:rsid w:val="002E53F8"/>
    <w:rsid w:val="002E5782"/>
    <w:rsid w:val="002E5868"/>
    <w:rsid w:val="002E5CAC"/>
    <w:rsid w:val="002E5E52"/>
    <w:rsid w:val="002E614E"/>
    <w:rsid w:val="002E7075"/>
    <w:rsid w:val="002E71E1"/>
    <w:rsid w:val="002E765B"/>
    <w:rsid w:val="002E76CE"/>
    <w:rsid w:val="002E7D76"/>
    <w:rsid w:val="002F0EA4"/>
    <w:rsid w:val="002F10E6"/>
    <w:rsid w:val="002F1238"/>
    <w:rsid w:val="002F1306"/>
    <w:rsid w:val="002F1609"/>
    <w:rsid w:val="002F1A35"/>
    <w:rsid w:val="002F1D03"/>
    <w:rsid w:val="002F2474"/>
    <w:rsid w:val="002F2BAE"/>
    <w:rsid w:val="002F33AB"/>
    <w:rsid w:val="002F3428"/>
    <w:rsid w:val="002F3679"/>
    <w:rsid w:val="002F367E"/>
    <w:rsid w:val="002F399C"/>
    <w:rsid w:val="002F39F8"/>
    <w:rsid w:val="002F40BE"/>
    <w:rsid w:val="002F42DF"/>
    <w:rsid w:val="002F4887"/>
    <w:rsid w:val="002F4A2F"/>
    <w:rsid w:val="002F50E0"/>
    <w:rsid w:val="002F52A6"/>
    <w:rsid w:val="002F5359"/>
    <w:rsid w:val="002F5C8C"/>
    <w:rsid w:val="002F736F"/>
    <w:rsid w:val="002F7F92"/>
    <w:rsid w:val="0030011F"/>
    <w:rsid w:val="003012CC"/>
    <w:rsid w:val="00302AC3"/>
    <w:rsid w:val="00303523"/>
    <w:rsid w:val="00303FA7"/>
    <w:rsid w:val="0030406E"/>
    <w:rsid w:val="003043AE"/>
    <w:rsid w:val="00304F2C"/>
    <w:rsid w:val="00305080"/>
    <w:rsid w:val="00305137"/>
    <w:rsid w:val="0030544F"/>
    <w:rsid w:val="0030585E"/>
    <w:rsid w:val="00305B86"/>
    <w:rsid w:val="003062A7"/>
    <w:rsid w:val="00306B86"/>
    <w:rsid w:val="00306C1F"/>
    <w:rsid w:val="00307CD6"/>
    <w:rsid w:val="00307EB5"/>
    <w:rsid w:val="003109DA"/>
    <w:rsid w:val="00310FFF"/>
    <w:rsid w:val="003119DC"/>
    <w:rsid w:val="00312011"/>
    <w:rsid w:val="00312226"/>
    <w:rsid w:val="00313A09"/>
    <w:rsid w:val="00313A69"/>
    <w:rsid w:val="00313B47"/>
    <w:rsid w:val="00313BD9"/>
    <w:rsid w:val="00314093"/>
    <w:rsid w:val="0031473D"/>
    <w:rsid w:val="003149F0"/>
    <w:rsid w:val="003150F5"/>
    <w:rsid w:val="00315396"/>
    <w:rsid w:val="00315D17"/>
    <w:rsid w:val="00315EF9"/>
    <w:rsid w:val="00315F07"/>
    <w:rsid w:val="00315FEC"/>
    <w:rsid w:val="00316069"/>
    <w:rsid w:val="0031608F"/>
    <w:rsid w:val="00316D1D"/>
    <w:rsid w:val="00316E04"/>
    <w:rsid w:val="00316EDD"/>
    <w:rsid w:val="0031700F"/>
    <w:rsid w:val="00317117"/>
    <w:rsid w:val="00317DD6"/>
    <w:rsid w:val="00320F2A"/>
    <w:rsid w:val="00321A69"/>
    <w:rsid w:val="00321DF8"/>
    <w:rsid w:val="00322611"/>
    <w:rsid w:val="00322860"/>
    <w:rsid w:val="0032292B"/>
    <w:rsid w:val="00322C54"/>
    <w:rsid w:val="00323100"/>
    <w:rsid w:val="003231C6"/>
    <w:rsid w:val="0032372D"/>
    <w:rsid w:val="00323C33"/>
    <w:rsid w:val="00323C4C"/>
    <w:rsid w:val="00324525"/>
    <w:rsid w:val="00324E4D"/>
    <w:rsid w:val="00325670"/>
    <w:rsid w:val="00325C06"/>
    <w:rsid w:val="00326F47"/>
    <w:rsid w:val="00327D7C"/>
    <w:rsid w:val="00330221"/>
    <w:rsid w:val="0033117D"/>
    <w:rsid w:val="003311C9"/>
    <w:rsid w:val="003319E7"/>
    <w:rsid w:val="00331BF8"/>
    <w:rsid w:val="00333BBA"/>
    <w:rsid w:val="00333FE9"/>
    <w:rsid w:val="00334108"/>
    <w:rsid w:val="003345E0"/>
    <w:rsid w:val="0033538B"/>
    <w:rsid w:val="003362A3"/>
    <w:rsid w:val="003364C6"/>
    <w:rsid w:val="00336839"/>
    <w:rsid w:val="00337224"/>
    <w:rsid w:val="00337632"/>
    <w:rsid w:val="0034011C"/>
    <w:rsid w:val="00340F38"/>
    <w:rsid w:val="00341839"/>
    <w:rsid w:val="00341B75"/>
    <w:rsid w:val="00341D07"/>
    <w:rsid w:val="00341D78"/>
    <w:rsid w:val="00341F74"/>
    <w:rsid w:val="00342156"/>
    <w:rsid w:val="0034230F"/>
    <w:rsid w:val="003424A9"/>
    <w:rsid w:val="0034267D"/>
    <w:rsid w:val="003431F4"/>
    <w:rsid w:val="00343CD4"/>
    <w:rsid w:val="00343E3F"/>
    <w:rsid w:val="00343FF6"/>
    <w:rsid w:val="00345305"/>
    <w:rsid w:val="00345551"/>
    <w:rsid w:val="00345D29"/>
    <w:rsid w:val="003465C3"/>
    <w:rsid w:val="00346B28"/>
    <w:rsid w:val="00346DA0"/>
    <w:rsid w:val="00346EA1"/>
    <w:rsid w:val="0034713F"/>
    <w:rsid w:val="003472D4"/>
    <w:rsid w:val="0034758B"/>
    <w:rsid w:val="00347A2E"/>
    <w:rsid w:val="00347C3E"/>
    <w:rsid w:val="003500BD"/>
    <w:rsid w:val="00350483"/>
    <w:rsid w:val="00351896"/>
    <w:rsid w:val="00352721"/>
    <w:rsid w:val="00352CDF"/>
    <w:rsid w:val="00353132"/>
    <w:rsid w:val="003531A6"/>
    <w:rsid w:val="00353561"/>
    <w:rsid w:val="00353730"/>
    <w:rsid w:val="00353820"/>
    <w:rsid w:val="00354466"/>
    <w:rsid w:val="003549EA"/>
    <w:rsid w:val="00354F7B"/>
    <w:rsid w:val="00355029"/>
    <w:rsid w:val="00355E39"/>
    <w:rsid w:val="00356419"/>
    <w:rsid w:val="003564B5"/>
    <w:rsid w:val="00356CD5"/>
    <w:rsid w:val="00357BC1"/>
    <w:rsid w:val="00357C25"/>
    <w:rsid w:val="00357EE0"/>
    <w:rsid w:val="00357F23"/>
    <w:rsid w:val="0036056D"/>
    <w:rsid w:val="003606A6"/>
    <w:rsid w:val="00360BF8"/>
    <w:rsid w:val="00360FFF"/>
    <w:rsid w:val="0036143D"/>
    <w:rsid w:val="003614AC"/>
    <w:rsid w:val="00361CB1"/>
    <w:rsid w:val="00362409"/>
    <w:rsid w:val="00362AF3"/>
    <w:rsid w:val="00362AF5"/>
    <w:rsid w:val="00362C2D"/>
    <w:rsid w:val="00362E07"/>
    <w:rsid w:val="0036370C"/>
    <w:rsid w:val="0036458A"/>
    <w:rsid w:val="0036463E"/>
    <w:rsid w:val="00364D50"/>
    <w:rsid w:val="00364D51"/>
    <w:rsid w:val="00364FFF"/>
    <w:rsid w:val="00365338"/>
    <w:rsid w:val="003656D7"/>
    <w:rsid w:val="00365FC5"/>
    <w:rsid w:val="00366473"/>
    <w:rsid w:val="003665CD"/>
    <w:rsid w:val="00366859"/>
    <w:rsid w:val="003674E0"/>
    <w:rsid w:val="003675BD"/>
    <w:rsid w:val="00367D57"/>
    <w:rsid w:val="00370D4A"/>
    <w:rsid w:val="00371171"/>
    <w:rsid w:val="0037130B"/>
    <w:rsid w:val="0037162C"/>
    <w:rsid w:val="00371C2B"/>
    <w:rsid w:val="00371CA0"/>
    <w:rsid w:val="00371E42"/>
    <w:rsid w:val="00372F59"/>
    <w:rsid w:val="00373278"/>
    <w:rsid w:val="00373487"/>
    <w:rsid w:val="00373BE9"/>
    <w:rsid w:val="00373D2A"/>
    <w:rsid w:val="00373E7D"/>
    <w:rsid w:val="0037416B"/>
    <w:rsid w:val="003742D7"/>
    <w:rsid w:val="0037430C"/>
    <w:rsid w:val="003747B6"/>
    <w:rsid w:val="00374A79"/>
    <w:rsid w:val="00374DEE"/>
    <w:rsid w:val="00374F2A"/>
    <w:rsid w:val="00375252"/>
    <w:rsid w:val="0037532E"/>
    <w:rsid w:val="003753B4"/>
    <w:rsid w:val="00375AD2"/>
    <w:rsid w:val="00375BBF"/>
    <w:rsid w:val="00376505"/>
    <w:rsid w:val="00376729"/>
    <w:rsid w:val="0037693F"/>
    <w:rsid w:val="00376B0A"/>
    <w:rsid w:val="00376BC1"/>
    <w:rsid w:val="00376E61"/>
    <w:rsid w:val="00377894"/>
    <w:rsid w:val="00377FA4"/>
    <w:rsid w:val="003805EB"/>
    <w:rsid w:val="00381208"/>
    <w:rsid w:val="003817AD"/>
    <w:rsid w:val="00381993"/>
    <w:rsid w:val="00381B5F"/>
    <w:rsid w:val="00381F77"/>
    <w:rsid w:val="00382DD6"/>
    <w:rsid w:val="00382EBF"/>
    <w:rsid w:val="00383144"/>
    <w:rsid w:val="003839FF"/>
    <w:rsid w:val="00384400"/>
    <w:rsid w:val="00384782"/>
    <w:rsid w:val="003848E1"/>
    <w:rsid w:val="003850FC"/>
    <w:rsid w:val="00385341"/>
    <w:rsid w:val="00385729"/>
    <w:rsid w:val="00386404"/>
    <w:rsid w:val="00386607"/>
    <w:rsid w:val="003873C9"/>
    <w:rsid w:val="00387A09"/>
    <w:rsid w:val="00387AD4"/>
    <w:rsid w:val="0039007E"/>
    <w:rsid w:val="00390082"/>
    <w:rsid w:val="00390241"/>
    <w:rsid w:val="003902A6"/>
    <w:rsid w:val="00391265"/>
    <w:rsid w:val="003912E6"/>
    <w:rsid w:val="00391C9E"/>
    <w:rsid w:val="00392B4F"/>
    <w:rsid w:val="00392C66"/>
    <w:rsid w:val="00392F54"/>
    <w:rsid w:val="0039300F"/>
    <w:rsid w:val="00393107"/>
    <w:rsid w:val="003932F5"/>
    <w:rsid w:val="003932FB"/>
    <w:rsid w:val="00393E17"/>
    <w:rsid w:val="00393F7A"/>
    <w:rsid w:val="003941BB"/>
    <w:rsid w:val="00394346"/>
    <w:rsid w:val="00394700"/>
    <w:rsid w:val="00395D4D"/>
    <w:rsid w:val="0039677E"/>
    <w:rsid w:val="0039688B"/>
    <w:rsid w:val="0039698E"/>
    <w:rsid w:val="00396BFA"/>
    <w:rsid w:val="00396D50"/>
    <w:rsid w:val="00396E28"/>
    <w:rsid w:val="00396EAC"/>
    <w:rsid w:val="003A0739"/>
    <w:rsid w:val="003A0BC9"/>
    <w:rsid w:val="003A0C41"/>
    <w:rsid w:val="003A1EBB"/>
    <w:rsid w:val="003A207E"/>
    <w:rsid w:val="003A208B"/>
    <w:rsid w:val="003A2AA8"/>
    <w:rsid w:val="003A2BDB"/>
    <w:rsid w:val="003A35DA"/>
    <w:rsid w:val="003A392E"/>
    <w:rsid w:val="003A3B94"/>
    <w:rsid w:val="003A4390"/>
    <w:rsid w:val="003A4B24"/>
    <w:rsid w:val="003A57A6"/>
    <w:rsid w:val="003A5A17"/>
    <w:rsid w:val="003A5B18"/>
    <w:rsid w:val="003A6172"/>
    <w:rsid w:val="003A658A"/>
    <w:rsid w:val="003A668F"/>
    <w:rsid w:val="003A6CBA"/>
    <w:rsid w:val="003A7EB2"/>
    <w:rsid w:val="003B082F"/>
    <w:rsid w:val="003B08D2"/>
    <w:rsid w:val="003B0EC2"/>
    <w:rsid w:val="003B10E0"/>
    <w:rsid w:val="003B16DD"/>
    <w:rsid w:val="003B1BB3"/>
    <w:rsid w:val="003B279E"/>
    <w:rsid w:val="003B377C"/>
    <w:rsid w:val="003B3879"/>
    <w:rsid w:val="003B3D7F"/>
    <w:rsid w:val="003B3E15"/>
    <w:rsid w:val="003B5189"/>
    <w:rsid w:val="003B592A"/>
    <w:rsid w:val="003B5D7F"/>
    <w:rsid w:val="003B5DAF"/>
    <w:rsid w:val="003B5E71"/>
    <w:rsid w:val="003B6557"/>
    <w:rsid w:val="003B6734"/>
    <w:rsid w:val="003B6876"/>
    <w:rsid w:val="003B68DD"/>
    <w:rsid w:val="003B711D"/>
    <w:rsid w:val="003B74B0"/>
    <w:rsid w:val="003B76B3"/>
    <w:rsid w:val="003B78E8"/>
    <w:rsid w:val="003C009B"/>
    <w:rsid w:val="003C0464"/>
    <w:rsid w:val="003C068B"/>
    <w:rsid w:val="003C077D"/>
    <w:rsid w:val="003C1765"/>
    <w:rsid w:val="003C1899"/>
    <w:rsid w:val="003C20E5"/>
    <w:rsid w:val="003C289C"/>
    <w:rsid w:val="003C3158"/>
    <w:rsid w:val="003C31E3"/>
    <w:rsid w:val="003C3761"/>
    <w:rsid w:val="003C4A38"/>
    <w:rsid w:val="003C52D9"/>
    <w:rsid w:val="003C5B93"/>
    <w:rsid w:val="003C63ED"/>
    <w:rsid w:val="003C728A"/>
    <w:rsid w:val="003C7337"/>
    <w:rsid w:val="003C7E1F"/>
    <w:rsid w:val="003D01DD"/>
    <w:rsid w:val="003D02A4"/>
    <w:rsid w:val="003D0359"/>
    <w:rsid w:val="003D0AC8"/>
    <w:rsid w:val="003D1196"/>
    <w:rsid w:val="003D2030"/>
    <w:rsid w:val="003D20D5"/>
    <w:rsid w:val="003D20E6"/>
    <w:rsid w:val="003D25B9"/>
    <w:rsid w:val="003D25C1"/>
    <w:rsid w:val="003D323B"/>
    <w:rsid w:val="003D4131"/>
    <w:rsid w:val="003D44AD"/>
    <w:rsid w:val="003D4878"/>
    <w:rsid w:val="003D4895"/>
    <w:rsid w:val="003D4BF3"/>
    <w:rsid w:val="003D514C"/>
    <w:rsid w:val="003D5178"/>
    <w:rsid w:val="003D5930"/>
    <w:rsid w:val="003D5D76"/>
    <w:rsid w:val="003D5F9D"/>
    <w:rsid w:val="003D60AC"/>
    <w:rsid w:val="003D680A"/>
    <w:rsid w:val="003D7E74"/>
    <w:rsid w:val="003E0187"/>
    <w:rsid w:val="003E022E"/>
    <w:rsid w:val="003E039A"/>
    <w:rsid w:val="003E09E1"/>
    <w:rsid w:val="003E17B5"/>
    <w:rsid w:val="003E2355"/>
    <w:rsid w:val="003E2FC6"/>
    <w:rsid w:val="003E3363"/>
    <w:rsid w:val="003E3399"/>
    <w:rsid w:val="003E33F4"/>
    <w:rsid w:val="003E3ACB"/>
    <w:rsid w:val="003E3B67"/>
    <w:rsid w:val="003E3B74"/>
    <w:rsid w:val="003E3D9F"/>
    <w:rsid w:val="003E4188"/>
    <w:rsid w:val="003E4241"/>
    <w:rsid w:val="003E5170"/>
    <w:rsid w:val="003E53F1"/>
    <w:rsid w:val="003E5593"/>
    <w:rsid w:val="003E5AB4"/>
    <w:rsid w:val="003E5F70"/>
    <w:rsid w:val="003E670B"/>
    <w:rsid w:val="003E6E8B"/>
    <w:rsid w:val="003E70B4"/>
    <w:rsid w:val="003E731F"/>
    <w:rsid w:val="003E7451"/>
    <w:rsid w:val="003E746D"/>
    <w:rsid w:val="003E7AE0"/>
    <w:rsid w:val="003F0C08"/>
    <w:rsid w:val="003F13C9"/>
    <w:rsid w:val="003F15E0"/>
    <w:rsid w:val="003F179E"/>
    <w:rsid w:val="003F21CE"/>
    <w:rsid w:val="003F249C"/>
    <w:rsid w:val="003F2875"/>
    <w:rsid w:val="003F2ABE"/>
    <w:rsid w:val="003F2B3C"/>
    <w:rsid w:val="003F2BDD"/>
    <w:rsid w:val="003F2FAD"/>
    <w:rsid w:val="003F3592"/>
    <w:rsid w:val="003F3635"/>
    <w:rsid w:val="003F4DE5"/>
    <w:rsid w:val="003F4F54"/>
    <w:rsid w:val="003F60BF"/>
    <w:rsid w:val="003F62B6"/>
    <w:rsid w:val="003F67AC"/>
    <w:rsid w:val="003F6957"/>
    <w:rsid w:val="003F6B3F"/>
    <w:rsid w:val="003F6B54"/>
    <w:rsid w:val="003F6BC7"/>
    <w:rsid w:val="003F7A97"/>
    <w:rsid w:val="003F7DE6"/>
    <w:rsid w:val="004002A7"/>
    <w:rsid w:val="004009BD"/>
    <w:rsid w:val="004009F1"/>
    <w:rsid w:val="00400A0B"/>
    <w:rsid w:val="00400B7A"/>
    <w:rsid w:val="004010CA"/>
    <w:rsid w:val="004010DB"/>
    <w:rsid w:val="00401152"/>
    <w:rsid w:val="00401252"/>
    <w:rsid w:val="0040150D"/>
    <w:rsid w:val="0040170E"/>
    <w:rsid w:val="0040266B"/>
    <w:rsid w:val="0040288F"/>
    <w:rsid w:val="00402A7B"/>
    <w:rsid w:val="00402B84"/>
    <w:rsid w:val="00402BCB"/>
    <w:rsid w:val="00402C50"/>
    <w:rsid w:val="00402D0E"/>
    <w:rsid w:val="0040303E"/>
    <w:rsid w:val="00403262"/>
    <w:rsid w:val="0040374D"/>
    <w:rsid w:val="0040399E"/>
    <w:rsid w:val="00403BB5"/>
    <w:rsid w:val="00404008"/>
    <w:rsid w:val="004040EC"/>
    <w:rsid w:val="0040425F"/>
    <w:rsid w:val="00404EA9"/>
    <w:rsid w:val="00405642"/>
    <w:rsid w:val="004058FC"/>
    <w:rsid w:val="00405AAC"/>
    <w:rsid w:val="00405ADE"/>
    <w:rsid w:val="00407465"/>
    <w:rsid w:val="00407B33"/>
    <w:rsid w:val="00410F37"/>
    <w:rsid w:val="0041116A"/>
    <w:rsid w:val="004118FD"/>
    <w:rsid w:val="00411FA0"/>
    <w:rsid w:val="00413432"/>
    <w:rsid w:val="004138EC"/>
    <w:rsid w:val="00413C66"/>
    <w:rsid w:val="00414455"/>
    <w:rsid w:val="00414ABC"/>
    <w:rsid w:val="00414D87"/>
    <w:rsid w:val="00414D97"/>
    <w:rsid w:val="00415D71"/>
    <w:rsid w:val="00415F94"/>
    <w:rsid w:val="00416087"/>
    <w:rsid w:val="00416277"/>
    <w:rsid w:val="0041687E"/>
    <w:rsid w:val="00416981"/>
    <w:rsid w:val="0041796E"/>
    <w:rsid w:val="00417A4D"/>
    <w:rsid w:val="00417DD2"/>
    <w:rsid w:val="004208FA"/>
    <w:rsid w:val="00420C9A"/>
    <w:rsid w:val="00420ECB"/>
    <w:rsid w:val="0042110E"/>
    <w:rsid w:val="004211E6"/>
    <w:rsid w:val="004212CA"/>
    <w:rsid w:val="00421DD6"/>
    <w:rsid w:val="00421F73"/>
    <w:rsid w:val="0042256D"/>
    <w:rsid w:val="0042331B"/>
    <w:rsid w:val="004238C6"/>
    <w:rsid w:val="00423C9F"/>
    <w:rsid w:val="00424242"/>
    <w:rsid w:val="0042427B"/>
    <w:rsid w:val="0042427F"/>
    <w:rsid w:val="0042454C"/>
    <w:rsid w:val="00424905"/>
    <w:rsid w:val="00424D20"/>
    <w:rsid w:val="00425241"/>
    <w:rsid w:val="0042539E"/>
    <w:rsid w:val="004253B7"/>
    <w:rsid w:val="004267F2"/>
    <w:rsid w:val="00426AEC"/>
    <w:rsid w:val="0042792C"/>
    <w:rsid w:val="00427D3C"/>
    <w:rsid w:val="00427DF8"/>
    <w:rsid w:val="00430565"/>
    <w:rsid w:val="00430A7A"/>
    <w:rsid w:val="00430E02"/>
    <w:rsid w:val="00431193"/>
    <w:rsid w:val="004311CD"/>
    <w:rsid w:val="00431BAE"/>
    <w:rsid w:val="004320A2"/>
    <w:rsid w:val="00432263"/>
    <w:rsid w:val="004324F3"/>
    <w:rsid w:val="00432FB4"/>
    <w:rsid w:val="004331D8"/>
    <w:rsid w:val="00433902"/>
    <w:rsid w:val="004342F1"/>
    <w:rsid w:val="00434883"/>
    <w:rsid w:val="00434BB4"/>
    <w:rsid w:val="00434CD4"/>
    <w:rsid w:val="004356F0"/>
    <w:rsid w:val="0043694A"/>
    <w:rsid w:val="00436D42"/>
    <w:rsid w:val="00437B1B"/>
    <w:rsid w:val="00437C89"/>
    <w:rsid w:val="00437FD7"/>
    <w:rsid w:val="004401D1"/>
    <w:rsid w:val="0044041C"/>
    <w:rsid w:val="00440A28"/>
    <w:rsid w:val="00440E8C"/>
    <w:rsid w:val="00440FEA"/>
    <w:rsid w:val="00441DAC"/>
    <w:rsid w:val="00442127"/>
    <w:rsid w:val="0044236B"/>
    <w:rsid w:val="00442A7A"/>
    <w:rsid w:val="00442CEE"/>
    <w:rsid w:val="004430B2"/>
    <w:rsid w:val="00445278"/>
    <w:rsid w:val="0044550B"/>
    <w:rsid w:val="00445B40"/>
    <w:rsid w:val="004464C9"/>
    <w:rsid w:val="00446D5C"/>
    <w:rsid w:val="0044716B"/>
    <w:rsid w:val="00447759"/>
    <w:rsid w:val="00447C30"/>
    <w:rsid w:val="00447C31"/>
    <w:rsid w:val="00447CA7"/>
    <w:rsid w:val="00450220"/>
    <w:rsid w:val="00450AA4"/>
    <w:rsid w:val="00451873"/>
    <w:rsid w:val="00451CF4"/>
    <w:rsid w:val="00451E51"/>
    <w:rsid w:val="0045218B"/>
    <w:rsid w:val="0045239B"/>
    <w:rsid w:val="0045244D"/>
    <w:rsid w:val="004524E3"/>
    <w:rsid w:val="004532E6"/>
    <w:rsid w:val="004533C6"/>
    <w:rsid w:val="00453495"/>
    <w:rsid w:val="0045373D"/>
    <w:rsid w:val="00453E22"/>
    <w:rsid w:val="00454868"/>
    <w:rsid w:val="004559F6"/>
    <w:rsid w:val="00455F28"/>
    <w:rsid w:val="0045643C"/>
    <w:rsid w:val="004575D5"/>
    <w:rsid w:val="004578D2"/>
    <w:rsid w:val="00460144"/>
    <w:rsid w:val="004610E9"/>
    <w:rsid w:val="00461135"/>
    <w:rsid w:val="00462328"/>
    <w:rsid w:val="004628BC"/>
    <w:rsid w:val="004630D2"/>
    <w:rsid w:val="004631EE"/>
    <w:rsid w:val="00463E68"/>
    <w:rsid w:val="00463E71"/>
    <w:rsid w:val="0046557B"/>
    <w:rsid w:val="004659F7"/>
    <w:rsid w:val="0046637B"/>
    <w:rsid w:val="00466718"/>
    <w:rsid w:val="00466B67"/>
    <w:rsid w:val="00467650"/>
    <w:rsid w:val="00467922"/>
    <w:rsid w:val="00467CA8"/>
    <w:rsid w:val="004704F9"/>
    <w:rsid w:val="0047057A"/>
    <w:rsid w:val="0047078C"/>
    <w:rsid w:val="004708C6"/>
    <w:rsid w:val="00470BA5"/>
    <w:rsid w:val="00470EE7"/>
    <w:rsid w:val="00471531"/>
    <w:rsid w:val="00471895"/>
    <w:rsid w:val="0047194F"/>
    <w:rsid w:val="00471AEB"/>
    <w:rsid w:val="00471C8F"/>
    <w:rsid w:val="00472106"/>
    <w:rsid w:val="0047225A"/>
    <w:rsid w:val="00472614"/>
    <w:rsid w:val="00472644"/>
    <w:rsid w:val="00472AEE"/>
    <w:rsid w:val="00472BB7"/>
    <w:rsid w:val="0047310F"/>
    <w:rsid w:val="004735C8"/>
    <w:rsid w:val="00473840"/>
    <w:rsid w:val="00473B9D"/>
    <w:rsid w:val="00474041"/>
    <w:rsid w:val="004744F6"/>
    <w:rsid w:val="004748B9"/>
    <w:rsid w:val="00474CFE"/>
    <w:rsid w:val="00474D81"/>
    <w:rsid w:val="00475513"/>
    <w:rsid w:val="00475A8A"/>
    <w:rsid w:val="00475B86"/>
    <w:rsid w:val="00475D17"/>
    <w:rsid w:val="00476D05"/>
    <w:rsid w:val="00480127"/>
    <w:rsid w:val="004803CE"/>
    <w:rsid w:val="004804B8"/>
    <w:rsid w:val="004804C2"/>
    <w:rsid w:val="0048068F"/>
    <w:rsid w:val="00480780"/>
    <w:rsid w:val="004809F8"/>
    <w:rsid w:val="0048148A"/>
    <w:rsid w:val="0048175B"/>
    <w:rsid w:val="00481CB1"/>
    <w:rsid w:val="004823CF"/>
    <w:rsid w:val="00482432"/>
    <w:rsid w:val="004828CB"/>
    <w:rsid w:val="00482EB6"/>
    <w:rsid w:val="0048351E"/>
    <w:rsid w:val="004838A6"/>
    <w:rsid w:val="00484534"/>
    <w:rsid w:val="00485387"/>
    <w:rsid w:val="004853AA"/>
    <w:rsid w:val="00485443"/>
    <w:rsid w:val="004855E0"/>
    <w:rsid w:val="0048597E"/>
    <w:rsid w:val="00485DB4"/>
    <w:rsid w:val="00485FFE"/>
    <w:rsid w:val="00486AA5"/>
    <w:rsid w:val="00486E92"/>
    <w:rsid w:val="004874ED"/>
    <w:rsid w:val="00487EE3"/>
    <w:rsid w:val="004912EA"/>
    <w:rsid w:val="004913D5"/>
    <w:rsid w:val="0049192B"/>
    <w:rsid w:val="0049264F"/>
    <w:rsid w:val="0049269E"/>
    <w:rsid w:val="004927A9"/>
    <w:rsid w:val="004939CF"/>
    <w:rsid w:val="00493FAA"/>
    <w:rsid w:val="00494311"/>
    <w:rsid w:val="0049460E"/>
    <w:rsid w:val="00494804"/>
    <w:rsid w:val="00494895"/>
    <w:rsid w:val="00494B06"/>
    <w:rsid w:val="00494B2F"/>
    <w:rsid w:val="004959FC"/>
    <w:rsid w:val="00495C7B"/>
    <w:rsid w:val="0049605F"/>
    <w:rsid w:val="004972AC"/>
    <w:rsid w:val="00497FD5"/>
    <w:rsid w:val="004A06B3"/>
    <w:rsid w:val="004A0868"/>
    <w:rsid w:val="004A0AD5"/>
    <w:rsid w:val="004A14CD"/>
    <w:rsid w:val="004A2082"/>
    <w:rsid w:val="004A26EF"/>
    <w:rsid w:val="004A2746"/>
    <w:rsid w:val="004A2D28"/>
    <w:rsid w:val="004A2DB4"/>
    <w:rsid w:val="004A2F74"/>
    <w:rsid w:val="004A3763"/>
    <w:rsid w:val="004A4437"/>
    <w:rsid w:val="004A5634"/>
    <w:rsid w:val="004A579A"/>
    <w:rsid w:val="004A5C95"/>
    <w:rsid w:val="004A69E2"/>
    <w:rsid w:val="004A6B57"/>
    <w:rsid w:val="004A72CC"/>
    <w:rsid w:val="004A7403"/>
    <w:rsid w:val="004A740E"/>
    <w:rsid w:val="004A7CCA"/>
    <w:rsid w:val="004B0139"/>
    <w:rsid w:val="004B0226"/>
    <w:rsid w:val="004B022B"/>
    <w:rsid w:val="004B0943"/>
    <w:rsid w:val="004B0AB7"/>
    <w:rsid w:val="004B0FE5"/>
    <w:rsid w:val="004B12F5"/>
    <w:rsid w:val="004B156E"/>
    <w:rsid w:val="004B1B41"/>
    <w:rsid w:val="004B1C28"/>
    <w:rsid w:val="004B223F"/>
    <w:rsid w:val="004B296A"/>
    <w:rsid w:val="004B3475"/>
    <w:rsid w:val="004B35A6"/>
    <w:rsid w:val="004B398F"/>
    <w:rsid w:val="004B43D7"/>
    <w:rsid w:val="004B493D"/>
    <w:rsid w:val="004B4F2C"/>
    <w:rsid w:val="004B5449"/>
    <w:rsid w:val="004B6485"/>
    <w:rsid w:val="004B6777"/>
    <w:rsid w:val="004B67BD"/>
    <w:rsid w:val="004C000D"/>
    <w:rsid w:val="004C0144"/>
    <w:rsid w:val="004C01F6"/>
    <w:rsid w:val="004C0E29"/>
    <w:rsid w:val="004C1231"/>
    <w:rsid w:val="004C14AB"/>
    <w:rsid w:val="004C15DE"/>
    <w:rsid w:val="004C171D"/>
    <w:rsid w:val="004C2136"/>
    <w:rsid w:val="004C260C"/>
    <w:rsid w:val="004C2BCF"/>
    <w:rsid w:val="004C2C54"/>
    <w:rsid w:val="004C2CCE"/>
    <w:rsid w:val="004C2CD0"/>
    <w:rsid w:val="004C2F3A"/>
    <w:rsid w:val="004C3260"/>
    <w:rsid w:val="004C3E72"/>
    <w:rsid w:val="004C406C"/>
    <w:rsid w:val="004C4225"/>
    <w:rsid w:val="004C438F"/>
    <w:rsid w:val="004C442D"/>
    <w:rsid w:val="004C46AF"/>
    <w:rsid w:val="004C534D"/>
    <w:rsid w:val="004C59A8"/>
    <w:rsid w:val="004C5C31"/>
    <w:rsid w:val="004C5D71"/>
    <w:rsid w:val="004C6430"/>
    <w:rsid w:val="004C64BE"/>
    <w:rsid w:val="004C686A"/>
    <w:rsid w:val="004C75F4"/>
    <w:rsid w:val="004C77F4"/>
    <w:rsid w:val="004C7A10"/>
    <w:rsid w:val="004C7A4D"/>
    <w:rsid w:val="004C7CFD"/>
    <w:rsid w:val="004C7E26"/>
    <w:rsid w:val="004D0184"/>
    <w:rsid w:val="004D01A2"/>
    <w:rsid w:val="004D0293"/>
    <w:rsid w:val="004D0BCB"/>
    <w:rsid w:val="004D1850"/>
    <w:rsid w:val="004D1FA9"/>
    <w:rsid w:val="004D1FFA"/>
    <w:rsid w:val="004D2025"/>
    <w:rsid w:val="004D20E5"/>
    <w:rsid w:val="004D2118"/>
    <w:rsid w:val="004D260A"/>
    <w:rsid w:val="004D2661"/>
    <w:rsid w:val="004D3391"/>
    <w:rsid w:val="004D35DA"/>
    <w:rsid w:val="004D3B85"/>
    <w:rsid w:val="004D4922"/>
    <w:rsid w:val="004D5A0A"/>
    <w:rsid w:val="004D5AD6"/>
    <w:rsid w:val="004D6D33"/>
    <w:rsid w:val="004D71E7"/>
    <w:rsid w:val="004D7A20"/>
    <w:rsid w:val="004D7ACF"/>
    <w:rsid w:val="004E06B6"/>
    <w:rsid w:val="004E09FB"/>
    <w:rsid w:val="004E0E79"/>
    <w:rsid w:val="004E0E7F"/>
    <w:rsid w:val="004E182E"/>
    <w:rsid w:val="004E1881"/>
    <w:rsid w:val="004E287A"/>
    <w:rsid w:val="004E2F2E"/>
    <w:rsid w:val="004E304B"/>
    <w:rsid w:val="004E3C72"/>
    <w:rsid w:val="004E3CFC"/>
    <w:rsid w:val="004E3D76"/>
    <w:rsid w:val="004E3DE6"/>
    <w:rsid w:val="004E3F32"/>
    <w:rsid w:val="004E475F"/>
    <w:rsid w:val="004E4801"/>
    <w:rsid w:val="004E4A84"/>
    <w:rsid w:val="004E4C00"/>
    <w:rsid w:val="004E50EE"/>
    <w:rsid w:val="004E51C1"/>
    <w:rsid w:val="004E59C9"/>
    <w:rsid w:val="004E6048"/>
    <w:rsid w:val="004E6169"/>
    <w:rsid w:val="004E6187"/>
    <w:rsid w:val="004E7614"/>
    <w:rsid w:val="004F0640"/>
    <w:rsid w:val="004F0822"/>
    <w:rsid w:val="004F0B54"/>
    <w:rsid w:val="004F0E27"/>
    <w:rsid w:val="004F196F"/>
    <w:rsid w:val="004F1A45"/>
    <w:rsid w:val="004F1A90"/>
    <w:rsid w:val="004F1E50"/>
    <w:rsid w:val="004F25CB"/>
    <w:rsid w:val="004F39A6"/>
    <w:rsid w:val="004F4F06"/>
    <w:rsid w:val="004F5613"/>
    <w:rsid w:val="004F63B8"/>
    <w:rsid w:val="004F64DC"/>
    <w:rsid w:val="004F6E42"/>
    <w:rsid w:val="004F6F2F"/>
    <w:rsid w:val="004F7289"/>
    <w:rsid w:val="004F768B"/>
    <w:rsid w:val="004F77E1"/>
    <w:rsid w:val="0050002C"/>
    <w:rsid w:val="00500226"/>
    <w:rsid w:val="0050026C"/>
    <w:rsid w:val="0050032A"/>
    <w:rsid w:val="00500D93"/>
    <w:rsid w:val="00501449"/>
    <w:rsid w:val="005018A4"/>
    <w:rsid w:val="00501D22"/>
    <w:rsid w:val="00501EE1"/>
    <w:rsid w:val="005021C3"/>
    <w:rsid w:val="00502200"/>
    <w:rsid w:val="00502385"/>
    <w:rsid w:val="005027B0"/>
    <w:rsid w:val="00502837"/>
    <w:rsid w:val="00502C46"/>
    <w:rsid w:val="00503AC9"/>
    <w:rsid w:val="00503B2B"/>
    <w:rsid w:val="00503BF0"/>
    <w:rsid w:val="005042D5"/>
    <w:rsid w:val="00504392"/>
    <w:rsid w:val="0050440A"/>
    <w:rsid w:val="00504E3E"/>
    <w:rsid w:val="00506279"/>
    <w:rsid w:val="0050639C"/>
    <w:rsid w:val="005064EC"/>
    <w:rsid w:val="0050654C"/>
    <w:rsid w:val="00506AA9"/>
    <w:rsid w:val="005071AE"/>
    <w:rsid w:val="00507404"/>
    <w:rsid w:val="00507493"/>
    <w:rsid w:val="0050794C"/>
    <w:rsid w:val="00507C2F"/>
    <w:rsid w:val="00510165"/>
    <w:rsid w:val="0051024A"/>
    <w:rsid w:val="00510F36"/>
    <w:rsid w:val="00511316"/>
    <w:rsid w:val="005113E5"/>
    <w:rsid w:val="005119EF"/>
    <w:rsid w:val="00511B98"/>
    <w:rsid w:val="00511F64"/>
    <w:rsid w:val="00512561"/>
    <w:rsid w:val="00512AFA"/>
    <w:rsid w:val="00512D28"/>
    <w:rsid w:val="00512E6E"/>
    <w:rsid w:val="005139AD"/>
    <w:rsid w:val="00513C61"/>
    <w:rsid w:val="005144EB"/>
    <w:rsid w:val="005147FC"/>
    <w:rsid w:val="00514AAC"/>
    <w:rsid w:val="00514CE4"/>
    <w:rsid w:val="005160FD"/>
    <w:rsid w:val="00516202"/>
    <w:rsid w:val="00516304"/>
    <w:rsid w:val="00517F35"/>
    <w:rsid w:val="005218DE"/>
    <w:rsid w:val="0052282A"/>
    <w:rsid w:val="005234E3"/>
    <w:rsid w:val="005238E3"/>
    <w:rsid w:val="005247FA"/>
    <w:rsid w:val="00524B1D"/>
    <w:rsid w:val="00524B88"/>
    <w:rsid w:val="00524CFE"/>
    <w:rsid w:val="00525508"/>
    <w:rsid w:val="00526153"/>
    <w:rsid w:val="0052621E"/>
    <w:rsid w:val="005262A7"/>
    <w:rsid w:val="005266DB"/>
    <w:rsid w:val="00526FAE"/>
    <w:rsid w:val="005300FC"/>
    <w:rsid w:val="00530331"/>
    <w:rsid w:val="0053037A"/>
    <w:rsid w:val="0053069C"/>
    <w:rsid w:val="005309F8"/>
    <w:rsid w:val="00531053"/>
    <w:rsid w:val="005311A9"/>
    <w:rsid w:val="00531E3B"/>
    <w:rsid w:val="00532041"/>
    <w:rsid w:val="00532885"/>
    <w:rsid w:val="005329BB"/>
    <w:rsid w:val="005332EC"/>
    <w:rsid w:val="005336C6"/>
    <w:rsid w:val="00533D54"/>
    <w:rsid w:val="00533E0B"/>
    <w:rsid w:val="00533EE4"/>
    <w:rsid w:val="00533F46"/>
    <w:rsid w:val="0053425A"/>
    <w:rsid w:val="00534558"/>
    <w:rsid w:val="005345EC"/>
    <w:rsid w:val="00534AFD"/>
    <w:rsid w:val="00535012"/>
    <w:rsid w:val="00535073"/>
    <w:rsid w:val="005354E0"/>
    <w:rsid w:val="00535BEC"/>
    <w:rsid w:val="00535D60"/>
    <w:rsid w:val="005362AF"/>
    <w:rsid w:val="00537ED8"/>
    <w:rsid w:val="00540FBF"/>
    <w:rsid w:val="005412BB"/>
    <w:rsid w:val="00541C45"/>
    <w:rsid w:val="00542164"/>
    <w:rsid w:val="00542237"/>
    <w:rsid w:val="005425F7"/>
    <w:rsid w:val="00542676"/>
    <w:rsid w:val="00542FCF"/>
    <w:rsid w:val="00543A46"/>
    <w:rsid w:val="00543D5F"/>
    <w:rsid w:val="0054421B"/>
    <w:rsid w:val="0054472D"/>
    <w:rsid w:val="0054479F"/>
    <w:rsid w:val="00544A9C"/>
    <w:rsid w:val="00544AF6"/>
    <w:rsid w:val="00545218"/>
    <w:rsid w:val="0054585B"/>
    <w:rsid w:val="00545D8E"/>
    <w:rsid w:val="00545F39"/>
    <w:rsid w:val="005461AD"/>
    <w:rsid w:val="00546301"/>
    <w:rsid w:val="005464D7"/>
    <w:rsid w:val="00546A89"/>
    <w:rsid w:val="005500D9"/>
    <w:rsid w:val="0055027C"/>
    <w:rsid w:val="005509A9"/>
    <w:rsid w:val="005509EF"/>
    <w:rsid w:val="00551431"/>
    <w:rsid w:val="005514EB"/>
    <w:rsid w:val="00551E22"/>
    <w:rsid w:val="00551E7C"/>
    <w:rsid w:val="0055293A"/>
    <w:rsid w:val="00553523"/>
    <w:rsid w:val="00553BF1"/>
    <w:rsid w:val="00554769"/>
    <w:rsid w:val="00554D36"/>
    <w:rsid w:val="00554DB2"/>
    <w:rsid w:val="005552D2"/>
    <w:rsid w:val="0055530B"/>
    <w:rsid w:val="00555333"/>
    <w:rsid w:val="00555562"/>
    <w:rsid w:val="00555816"/>
    <w:rsid w:val="00555BFE"/>
    <w:rsid w:val="00555CB5"/>
    <w:rsid w:val="005563C1"/>
    <w:rsid w:val="005569DA"/>
    <w:rsid w:val="00556E19"/>
    <w:rsid w:val="00557CB2"/>
    <w:rsid w:val="005602DD"/>
    <w:rsid w:val="0056125B"/>
    <w:rsid w:val="0056187D"/>
    <w:rsid w:val="00561E18"/>
    <w:rsid w:val="00562023"/>
    <w:rsid w:val="0056214D"/>
    <w:rsid w:val="00562534"/>
    <w:rsid w:val="00562950"/>
    <w:rsid w:val="00562A93"/>
    <w:rsid w:val="00562B85"/>
    <w:rsid w:val="0056333C"/>
    <w:rsid w:val="005633DD"/>
    <w:rsid w:val="00563654"/>
    <w:rsid w:val="00563943"/>
    <w:rsid w:val="00563B9E"/>
    <w:rsid w:val="0056498F"/>
    <w:rsid w:val="00564AAC"/>
    <w:rsid w:val="00564C51"/>
    <w:rsid w:val="00564CDA"/>
    <w:rsid w:val="005658E5"/>
    <w:rsid w:val="00565C42"/>
    <w:rsid w:val="005660C4"/>
    <w:rsid w:val="005664E5"/>
    <w:rsid w:val="00566856"/>
    <w:rsid w:val="00567449"/>
    <w:rsid w:val="00567453"/>
    <w:rsid w:val="00567782"/>
    <w:rsid w:val="0057009F"/>
    <w:rsid w:val="0057080A"/>
    <w:rsid w:val="0057100E"/>
    <w:rsid w:val="00571159"/>
    <w:rsid w:val="005716A5"/>
    <w:rsid w:val="00571873"/>
    <w:rsid w:val="0057219F"/>
    <w:rsid w:val="00572CCD"/>
    <w:rsid w:val="00572EAA"/>
    <w:rsid w:val="00573C29"/>
    <w:rsid w:val="0057465D"/>
    <w:rsid w:val="00574CDA"/>
    <w:rsid w:val="00575434"/>
    <w:rsid w:val="005757AD"/>
    <w:rsid w:val="00575963"/>
    <w:rsid w:val="00575D5D"/>
    <w:rsid w:val="00575DE1"/>
    <w:rsid w:val="00576241"/>
    <w:rsid w:val="00576D9D"/>
    <w:rsid w:val="00576FEE"/>
    <w:rsid w:val="00577647"/>
    <w:rsid w:val="00577E3F"/>
    <w:rsid w:val="00577E80"/>
    <w:rsid w:val="00580843"/>
    <w:rsid w:val="005809E5"/>
    <w:rsid w:val="00580C22"/>
    <w:rsid w:val="00580FE9"/>
    <w:rsid w:val="00581489"/>
    <w:rsid w:val="0058151A"/>
    <w:rsid w:val="00582231"/>
    <w:rsid w:val="0058246D"/>
    <w:rsid w:val="005827B3"/>
    <w:rsid w:val="005833EF"/>
    <w:rsid w:val="00583628"/>
    <w:rsid w:val="005836FC"/>
    <w:rsid w:val="00583DE8"/>
    <w:rsid w:val="005846CB"/>
    <w:rsid w:val="00584DF4"/>
    <w:rsid w:val="00584EF2"/>
    <w:rsid w:val="0058516C"/>
    <w:rsid w:val="00585208"/>
    <w:rsid w:val="00586292"/>
    <w:rsid w:val="0058647A"/>
    <w:rsid w:val="005865B7"/>
    <w:rsid w:val="005865CF"/>
    <w:rsid w:val="0058697B"/>
    <w:rsid w:val="0058726E"/>
    <w:rsid w:val="005873ED"/>
    <w:rsid w:val="00587A30"/>
    <w:rsid w:val="00587F65"/>
    <w:rsid w:val="00587F87"/>
    <w:rsid w:val="0059016D"/>
    <w:rsid w:val="00590E65"/>
    <w:rsid w:val="0059130D"/>
    <w:rsid w:val="00591331"/>
    <w:rsid w:val="00591346"/>
    <w:rsid w:val="00591397"/>
    <w:rsid w:val="00591406"/>
    <w:rsid w:val="005916AD"/>
    <w:rsid w:val="00591721"/>
    <w:rsid w:val="00591ADC"/>
    <w:rsid w:val="00591AFC"/>
    <w:rsid w:val="00591C66"/>
    <w:rsid w:val="00592126"/>
    <w:rsid w:val="00592C0B"/>
    <w:rsid w:val="00592F4F"/>
    <w:rsid w:val="005935A5"/>
    <w:rsid w:val="00593708"/>
    <w:rsid w:val="00593726"/>
    <w:rsid w:val="005938B8"/>
    <w:rsid w:val="00593D48"/>
    <w:rsid w:val="00593E27"/>
    <w:rsid w:val="00593E3B"/>
    <w:rsid w:val="00593F11"/>
    <w:rsid w:val="00594760"/>
    <w:rsid w:val="005951DE"/>
    <w:rsid w:val="00595E05"/>
    <w:rsid w:val="005960BD"/>
    <w:rsid w:val="0059685E"/>
    <w:rsid w:val="00596ABB"/>
    <w:rsid w:val="00597219"/>
    <w:rsid w:val="00597A3B"/>
    <w:rsid w:val="00597EED"/>
    <w:rsid w:val="005A00D2"/>
    <w:rsid w:val="005A05C8"/>
    <w:rsid w:val="005A07EC"/>
    <w:rsid w:val="005A172B"/>
    <w:rsid w:val="005A18FC"/>
    <w:rsid w:val="005A1D91"/>
    <w:rsid w:val="005A289A"/>
    <w:rsid w:val="005A28DC"/>
    <w:rsid w:val="005A2AB2"/>
    <w:rsid w:val="005A2F42"/>
    <w:rsid w:val="005A55FA"/>
    <w:rsid w:val="005A5775"/>
    <w:rsid w:val="005A5FA3"/>
    <w:rsid w:val="005A61D6"/>
    <w:rsid w:val="005A6CB8"/>
    <w:rsid w:val="005A6F48"/>
    <w:rsid w:val="005A7337"/>
    <w:rsid w:val="005A7672"/>
    <w:rsid w:val="005A7C64"/>
    <w:rsid w:val="005B0025"/>
    <w:rsid w:val="005B0138"/>
    <w:rsid w:val="005B2A2D"/>
    <w:rsid w:val="005B2E39"/>
    <w:rsid w:val="005B2F2D"/>
    <w:rsid w:val="005B3164"/>
    <w:rsid w:val="005B3919"/>
    <w:rsid w:val="005B3C10"/>
    <w:rsid w:val="005B3D5E"/>
    <w:rsid w:val="005B4197"/>
    <w:rsid w:val="005B4327"/>
    <w:rsid w:val="005B5A33"/>
    <w:rsid w:val="005B63D5"/>
    <w:rsid w:val="005B68BD"/>
    <w:rsid w:val="005B6ED6"/>
    <w:rsid w:val="005B7399"/>
    <w:rsid w:val="005B760D"/>
    <w:rsid w:val="005B7C23"/>
    <w:rsid w:val="005C07CE"/>
    <w:rsid w:val="005C08D0"/>
    <w:rsid w:val="005C0B6C"/>
    <w:rsid w:val="005C198E"/>
    <w:rsid w:val="005C2689"/>
    <w:rsid w:val="005C2C99"/>
    <w:rsid w:val="005C30E3"/>
    <w:rsid w:val="005C3830"/>
    <w:rsid w:val="005C39C5"/>
    <w:rsid w:val="005C4024"/>
    <w:rsid w:val="005C5533"/>
    <w:rsid w:val="005C55CC"/>
    <w:rsid w:val="005C5B08"/>
    <w:rsid w:val="005C5F67"/>
    <w:rsid w:val="005C66EA"/>
    <w:rsid w:val="005C676E"/>
    <w:rsid w:val="005C7411"/>
    <w:rsid w:val="005C7655"/>
    <w:rsid w:val="005C7CF0"/>
    <w:rsid w:val="005C7D17"/>
    <w:rsid w:val="005D02F7"/>
    <w:rsid w:val="005D0D48"/>
    <w:rsid w:val="005D11D9"/>
    <w:rsid w:val="005D11FF"/>
    <w:rsid w:val="005D1357"/>
    <w:rsid w:val="005D16A4"/>
    <w:rsid w:val="005D1AAA"/>
    <w:rsid w:val="005D1B77"/>
    <w:rsid w:val="005D2832"/>
    <w:rsid w:val="005D29B0"/>
    <w:rsid w:val="005D2A30"/>
    <w:rsid w:val="005D2D06"/>
    <w:rsid w:val="005D2FE9"/>
    <w:rsid w:val="005D33DF"/>
    <w:rsid w:val="005D3A44"/>
    <w:rsid w:val="005D3A4F"/>
    <w:rsid w:val="005D3E36"/>
    <w:rsid w:val="005D41F7"/>
    <w:rsid w:val="005D4560"/>
    <w:rsid w:val="005D469A"/>
    <w:rsid w:val="005D4A51"/>
    <w:rsid w:val="005D5244"/>
    <w:rsid w:val="005D5400"/>
    <w:rsid w:val="005D621E"/>
    <w:rsid w:val="005D6563"/>
    <w:rsid w:val="005D66D9"/>
    <w:rsid w:val="005D6895"/>
    <w:rsid w:val="005D6B91"/>
    <w:rsid w:val="005D79F8"/>
    <w:rsid w:val="005D7C55"/>
    <w:rsid w:val="005E0CA1"/>
    <w:rsid w:val="005E0D18"/>
    <w:rsid w:val="005E0D4D"/>
    <w:rsid w:val="005E0D82"/>
    <w:rsid w:val="005E1E93"/>
    <w:rsid w:val="005E2464"/>
    <w:rsid w:val="005E27D4"/>
    <w:rsid w:val="005E3727"/>
    <w:rsid w:val="005E3AEF"/>
    <w:rsid w:val="005E3EE8"/>
    <w:rsid w:val="005E3FBD"/>
    <w:rsid w:val="005E400E"/>
    <w:rsid w:val="005E4468"/>
    <w:rsid w:val="005E4BAE"/>
    <w:rsid w:val="005E4F1B"/>
    <w:rsid w:val="005E52CB"/>
    <w:rsid w:val="005E5418"/>
    <w:rsid w:val="005E59A6"/>
    <w:rsid w:val="005E5FCD"/>
    <w:rsid w:val="005E69C7"/>
    <w:rsid w:val="005E717B"/>
    <w:rsid w:val="005E71A0"/>
    <w:rsid w:val="005F06D6"/>
    <w:rsid w:val="005F0778"/>
    <w:rsid w:val="005F0986"/>
    <w:rsid w:val="005F0AA8"/>
    <w:rsid w:val="005F150D"/>
    <w:rsid w:val="005F15C1"/>
    <w:rsid w:val="005F1631"/>
    <w:rsid w:val="005F174A"/>
    <w:rsid w:val="005F1A9D"/>
    <w:rsid w:val="005F1CDC"/>
    <w:rsid w:val="005F228D"/>
    <w:rsid w:val="005F2C0F"/>
    <w:rsid w:val="005F2F9C"/>
    <w:rsid w:val="005F3E05"/>
    <w:rsid w:val="005F3E81"/>
    <w:rsid w:val="005F4448"/>
    <w:rsid w:val="005F4489"/>
    <w:rsid w:val="005F4B59"/>
    <w:rsid w:val="005F4CB7"/>
    <w:rsid w:val="005F5766"/>
    <w:rsid w:val="005F5923"/>
    <w:rsid w:val="005F62E8"/>
    <w:rsid w:val="005F6691"/>
    <w:rsid w:val="005F6ACE"/>
    <w:rsid w:val="005F7481"/>
    <w:rsid w:val="005F788C"/>
    <w:rsid w:val="005F7895"/>
    <w:rsid w:val="005F7B75"/>
    <w:rsid w:val="005F7D80"/>
    <w:rsid w:val="005F7ECE"/>
    <w:rsid w:val="005F7F12"/>
    <w:rsid w:val="00600052"/>
    <w:rsid w:val="00600649"/>
    <w:rsid w:val="0060086F"/>
    <w:rsid w:val="00600B57"/>
    <w:rsid w:val="00600DE3"/>
    <w:rsid w:val="00601898"/>
    <w:rsid w:val="00601B25"/>
    <w:rsid w:val="006022E6"/>
    <w:rsid w:val="006029E1"/>
    <w:rsid w:val="00603324"/>
    <w:rsid w:val="006037D8"/>
    <w:rsid w:val="00603856"/>
    <w:rsid w:val="0060405C"/>
    <w:rsid w:val="00604438"/>
    <w:rsid w:val="00604856"/>
    <w:rsid w:val="00604B41"/>
    <w:rsid w:val="0060528E"/>
    <w:rsid w:val="00605791"/>
    <w:rsid w:val="0060629B"/>
    <w:rsid w:val="00606C0E"/>
    <w:rsid w:val="006070C1"/>
    <w:rsid w:val="0060715B"/>
    <w:rsid w:val="006071DA"/>
    <w:rsid w:val="00607C1B"/>
    <w:rsid w:val="00610F87"/>
    <w:rsid w:val="00611643"/>
    <w:rsid w:val="00611686"/>
    <w:rsid w:val="00612494"/>
    <w:rsid w:val="00612544"/>
    <w:rsid w:val="00612730"/>
    <w:rsid w:val="006128CB"/>
    <w:rsid w:val="00613B23"/>
    <w:rsid w:val="006142CF"/>
    <w:rsid w:val="0061458E"/>
    <w:rsid w:val="00614E5D"/>
    <w:rsid w:val="00615459"/>
    <w:rsid w:val="006155B5"/>
    <w:rsid w:val="00615694"/>
    <w:rsid w:val="006157D4"/>
    <w:rsid w:val="0061591C"/>
    <w:rsid w:val="00615F94"/>
    <w:rsid w:val="00616510"/>
    <w:rsid w:val="0061667C"/>
    <w:rsid w:val="006169BB"/>
    <w:rsid w:val="00616E31"/>
    <w:rsid w:val="00617380"/>
    <w:rsid w:val="00617596"/>
    <w:rsid w:val="00617801"/>
    <w:rsid w:val="0061794D"/>
    <w:rsid w:val="00617E41"/>
    <w:rsid w:val="00617E6C"/>
    <w:rsid w:val="00621565"/>
    <w:rsid w:val="006217FB"/>
    <w:rsid w:val="00621A0F"/>
    <w:rsid w:val="00621A74"/>
    <w:rsid w:val="0062208B"/>
    <w:rsid w:val="00622C5B"/>
    <w:rsid w:val="00622D66"/>
    <w:rsid w:val="00622E7C"/>
    <w:rsid w:val="00623786"/>
    <w:rsid w:val="00623EA7"/>
    <w:rsid w:val="00623EF6"/>
    <w:rsid w:val="006241BA"/>
    <w:rsid w:val="00624D1B"/>
    <w:rsid w:val="00624DBB"/>
    <w:rsid w:val="00625D5B"/>
    <w:rsid w:val="00625EF0"/>
    <w:rsid w:val="006261A0"/>
    <w:rsid w:val="006263CB"/>
    <w:rsid w:val="00626BFA"/>
    <w:rsid w:val="006275BA"/>
    <w:rsid w:val="00630473"/>
    <w:rsid w:val="0063119A"/>
    <w:rsid w:val="006312CB"/>
    <w:rsid w:val="00631C1A"/>
    <w:rsid w:val="0063204D"/>
    <w:rsid w:val="00632980"/>
    <w:rsid w:val="00632DA0"/>
    <w:rsid w:val="00632DA3"/>
    <w:rsid w:val="0063388D"/>
    <w:rsid w:val="00633F7A"/>
    <w:rsid w:val="00633FC5"/>
    <w:rsid w:val="0063444E"/>
    <w:rsid w:val="006353D8"/>
    <w:rsid w:val="006356C8"/>
    <w:rsid w:val="006359D8"/>
    <w:rsid w:val="006365C7"/>
    <w:rsid w:val="00636768"/>
    <w:rsid w:val="00636F00"/>
    <w:rsid w:val="00637153"/>
    <w:rsid w:val="0063751E"/>
    <w:rsid w:val="006375E3"/>
    <w:rsid w:val="00637605"/>
    <w:rsid w:val="00637D62"/>
    <w:rsid w:val="00640C1B"/>
    <w:rsid w:val="00640EBD"/>
    <w:rsid w:val="0064145C"/>
    <w:rsid w:val="0064154C"/>
    <w:rsid w:val="006416B6"/>
    <w:rsid w:val="006417B6"/>
    <w:rsid w:val="00641E50"/>
    <w:rsid w:val="00641E7B"/>
    <w:rsid w:val="00641F1B"/>
    <w:rsid w:val="006422EC"/>
    <w:rsid w:val="00642471"/>
    <w:rsid w:val="00642500"/>
    <w:rsid w:val="00642507"/>
    <w:rsid w:val="006425E8"/>
    <w:rsid w:val="0064281E"/>
    <w:rsid w:val="0064285E"/>
    <w:rsid w:val="00642AC3"/>
    <w:rsid w:val="006440C9"/>
    <w:rsid w:val="0064472A"/>
    <w:rsid w:val="00645337"/>
    <w:rsid w:val="00645ECB"/>
    <w:rsid w:val="0064656F"/>
    <w:rsid w:val="00646FFA"/>
    <w:rsid w:val="00647C94"/>
    <w:rsid w:val="006501EE"/>
    <w:rsid w:val="00650364"/>
    <w:rsid w:val="00650514"/>
    <w:rsid w:val="00650EAC"/>
    <w:rsid w:val="00651061"/>
    <w:rsid w:val="0065155E"/>
    <w:rsid w:val="00651723"/>
    <w:rsid w:val="0065224D"/>
    <w:rsid w:val="00652279"/>
    <w:rsid w:val="00652284"/>
    <w:rsid w:val="00652325"/>
    <w:rsid w:val="0065238F"/>
    <w:rsid w:val="006523B3"/>
    <w:rsid w:val="00652C7C"/>
    <w:rsid w:val="006532C5"/>
    <w:rsid w:val="006534BD"/>
    <w:rsid w:val="00653CD8"/>
    <w:rsid w:val="00653D7E"/>
    <w:rsid w:val="006555AC"/>
    <w:rsid w:val="00655DEA"/>
    <w:rsid w:val="00656977"/>
    <w:rsid w:val="00656A34"/>
    <w:rsid w:val="00656BB7"/>
    <w:rsid w:val="00656D51"/>
    <w:rsid w:val="00656D6D"/>
    <w:rsid w:val="00657483"/>
    <w:rsid w:val="00657BD9"/>
    <w:rsid w:val="00657F0D"/>
    <w:rsid w:val="00660662"/>
    <w:rsid w:val="00660A65"/>
    <w:rsid w:val="00661556"/>
    <w:rsid w:val="0066291E"/>
    <w:rsid w:val="00662E45"/>
    <w:rsid w:val="006630DF"/>
    <w:rsid w:val="006635A8"/>
    <w:rsid w:val="00663B04"/>
    <w:rsid w:val="0066438C"/>
    <w:rsid w:val="006643B8"/>
    <w:rsid w:val="0066440D"/>
    <w:rsid w:val="00664C79"/>
    <w:rsid w:val="00664DCD"/>
    <w:rsid w:val="00665557"/>
    <w:rsid w:val="006659BC"/>
    <w:rsid w:val="00665A3D"/>
    <w:rsid w:val="00665A72"/>
    <w:rsid w:val="00665A84"/>
    <w:rsid w:val="00665BC1"/>
    <w:rsid w:val="00665F2C"/>
    <w:rsid w:val="00666FDD"/>
    <w:rsid w:val="00667D2E"/>
    <w:rsid w:val="00667D8B"/>
    <w:rsid w:val="00670577"/>
    <w:rsid w:val="0067069B"/>
    <w:rsid w:val="00670774"/>
    <w:rsid w:val="0067159C"/>
    <w:rsid w:val="006715A2"/>
    <w:rsid w:val="00671815"/>
    <w:rsid w:val="006722D0"/>
    <w:rsid w:val="00672D3D"/>
    <w:rsid w:val="00673778"/>
    <w:rsid w:val="00673AD3"/>
    <w:rsid w:val="00673DD6"/>
    <w:rsid w:val="00674859"/>
    <w:rsid w:val="006749D8"/>
    <w:rsid w:val="00674A96"/>
    <w:rsid w:val="00674C08"/>
    <w:rsid w:val="00675031"/>
    <w:rsid w:val="00675368"/>
    <w:rsid w:val="0067549E"/>
    <w:rsid w:val="006759BB"/>
    <w:rsid w:val="00675A25"/>
    <w:rsid w:val="00675F2A"/>
    <w:rsid w:val="0067664C"/>
    <w:rsid w:val="00676707"/>
    <w:rsid w:val="00676833"/>
    <w:rsid w:val="006771D5"/>
    <w:rsid w:val="00677782"/>
    <w:rsid w:val="0067796C"/>
    <w:rsid w:val="006800EE"/>
    <w:rsid w:val="006801BA"/>
    <w:rsid w:val="0068064F"/>
    <w:rsid w:val="00680B41"/>
    <w:rsid w:val="00680D28"/>
    <w:rsid w:val="0068172E"/>
    <w:rsid w:val="00681C6C"/>
    <w:rsid w:val="0068220E"/>
    <w:rsid w:val="006822A2"/>
    <w:rsid w:val="0068243D"/>
    <w:rsid w:val="00683521"/>
    <w:rsid w:val="0068353E"/>
    <w:rsid w:val="00683578"/>
    <w:rsid w:val="006848F1"/>
    <w:rsid w:val="00685BCC"/>
    <w:rsid w:val="00685C39"/>
    <w:rsid w:val="00686084"/>
    <w:rsid w:val="006865BB"/>
    <w:rsid w:val="00687696"/>
    <w:rsid w:val="00687C0F"/>
    <w:rsid w:val="00687C64"/>
    <w:rsid w:val="00687E18"/>
    <w:rsid w:val="00690418"/>
    <w:rsid w:val="0069081F"/>
    <w:rsid w:val="006908CE"/>
    <w:rsid w:val="00690E15"/>
    <w:rsid w:val="00691197"/>
    <w:rsid w:val="00691E4A"/>
    <w:rsid w:val="00692193"/>
    <w:rsid w:val="00692712"/>
    <w:rsid w:val="00692746"/>
    <w:rsid w:val="006928FA"/>
    <w:rsid w:val="00693138"/>
    <w:rsid w:val="00693BB3"/>
    <w:rsid w:val="00693FBE"/>
    <w:rsid w:val="006958DA"/>
    <w:rsid w:val="006958E4"/>
    <w:rsid w:val="006960BD"/>
    <w:rsid w:val="0069631F"/>
    <w:rsid w:val="0069659C"/>
    <w:rsid w:val="00696B6D"/>
    <w:rsid w:val="00696D76"/>
    <w:rsid w:val="00697E87"/>
    <w:rsid w:val="006A03A3"/>
    <w:rsid w:val="006A0E4A"/>
    <w:rsid w:val="006A17EF"/>
    <w:rsid w:val="006A251B"/>
    <w:rsid w:val="006A26E7"/>
    <w:rsid w:val="006A2EA9"/>
    <w:rsid w:val="006A30F5"/>
    <w:rsid w:val="006A3645"/>
    <w:rsid w:val="006A3C1B"/>
    <w:rsid w:val="006A4825"/>
    <w:rsid w:val="006A5A78"/>
    <w:rsid w:val="006A67D8"/>
    <w:rsid w:val="006A6CCC"/>
    <w:rsid w:val="006A79DC"/>
    <w:rsid w:val="006A7CA1"/>
    <w:rsid w:val="006B0B9C"/>
    <w:rsid w:val="006B0C26"/>
    <w:rsid w:val="006B11FC"/>
    <w:rsid w:val="006B1EAC"/>
    <w:rsid w:val="006B1FE4"/>
    <w:rsid w:val="006B23B5"/>
    <w:rsid w:val="006B2893"/>
    <w:rsid w:val="006B2A6D"/>
    <w:rsid w:val="006B2DB5"/>
    <w:rsid w:val="006B34C4"/>
    <w:rsid w:val="006B4860"/>
    <w:rsid w:val="006B4B32"/>
    <w:rsid w:val="006B5E1B"/>
    <w:rsid w:val="006B6A11"/>
    <w:rsid w:val="006B6E07"/>
    <w:rsid w:val="006B745B"/>
    <w:rsid w:val="006B78FC"/>
    <w:rsid w:val="006B7B13"/>
    <w:rsid w:val="006B7D6C"/>
    <w:rsid w:val="006C0328"/>
    <w:rsid w:val="006C07F0"/>
    <w:rsid w:val="006C12BE"/>
    <w:rsid w:val="006C1947"/>
    <w:rsid w:val="006C1E5B"/>
    <w:rsid w:val="006C1FEA"/>
    <w:rsid w:val="006C2255"/>
    <w:rsid w:val="006C268F"/>
    <w:rsid w:val="006C415B"/>
    <w:rsid w:val="006C49C7"/>
    <w:rsid w:val="006C4AC8"/>
    <w:rsid w:val="006C5487"/>
    <w:rsid w:val="006C5DF2"/>
    <w:rsid w:val="006C6562"/>
    <w:rsid w:val="006C656B"/>
    <w:rsid w:val="006C66FD"/>
    <w:rsid w:val="006C6B4A"/>
    <w:rsid w:val="006C6B89"/>
    <w:rsid w:val="006C6EF2"/>
    <w:rsid w:val="006C6FEA"/>
    <w:rsid w:val="006C7061"/>
    <w:rsid w:val="006C716F"/>
    <w:rsid w:val="006C725D"/>
    <w:rsid w:val="006C7707"/>
    <w:rsid w:val="006C7E9E"/>
    <w:rsid w:val="006D0080"/>
    <w:rsid w:val="006D068A"/>
    <w:rsid w:val="006D0B99"/>
    <w:rsid w:val="006D0E88"/>
    <w:rsid w:val="006D18AA"/>
    <w:rsid w:val="006D31DB"/>
    <w:rsid w:val="006D355B"/>
    <w:rsid w:val="006D4275"/>
    <w:rsid w:val="006D4A74"/>
    <w:rsid w:val="006D5065"/>
    <w:rsid w:val="006D6093"/>
    <w:rsid w:val="006D7202"/>
    <w:rsid w:val="006D72AB"/>
    <w:rsid w:val="006D73B8"/>
    <w:rsid w:val="006D75C1"/>
    <w:rsid w:val="006E1570"/>
    <w:rsid w:val="006E1904"/>
    <w:rsid w:val="006E2315"/>
    <w:rsid w:val="006E237B"/>
    <w:rsid w:val="006E248D"/>
    <w:rsid w:val="006E3191"/>
    <w:rsid w:val="006E3323"/>
    <w:rsid w:val="006E33CA"/>
    <w:rsid w:val="006E3CD5"/>
    <w:rsid w:val="006E41E3"/>
    <w:rsid w:val="006E4670"/>
    <w:rsid w:val="006E4CD0"/>
    <w:rsid w:val="006E5127"/>
    <w:rsid w:val="006E55B9"/>
    <w:rsid w:val="006E572E"/>
    <w:rsid w:val="006E63C4"/>
    <w:rsid w:val="006E6C29"/>
    <w:rsid w:val="006E74BA"/>
    <w:rsid w:val="006E7579"/>
    <w:rsid w:val="006E783D"/>
    <w:rsid w:val="006F0143"/>
    <w:rsid w:val="006F0477"/>
    <w:rsid w:val="006F0A0D"/>
    <w:rsid w:val="006F0CA3"/>
    <w:rsid w:val="006F121B"/>
    <w:rsid w:val="006F13E3"/>
    <w:rsid w:val="006F1AAD"/>
    <w:rsid w:val="006F3114"/>
    <w:rsid w:val="006F3402"/>
    <w:rsid w:val="006F35FB"/>
    <w:rsid w:val="006F3776"/>
    <w:rsid w:val="006F3844"/>
    <w:rsid w:val="006F3A12"/>
    <w:rsid w:val="006F4D58"/>
    <w:rsid w:val="006F514F"/>
    <w:rsid w:val="006F597A"/>
    <w:rsid w:val="006F603D"/>
    <w:rsid w:val="006F643C"/>
    <w:rsid w:val="006F64C9"/>
    <w:rsid w:val="006F6880"/>
    <w:rsid w:val="006F71E7"/>
    <w:rsid w:val="006F7B22"/>
    <w:rsid w:val="006F7D70"/>
    <w:rsid w:val="0070021D"/>
    <w:rsid w:val="0070028E"/>
    <w:rsid w:val="00700694"/>
    <w:rsid w:val="00701F38"/>
    <w:rsid w:val="00702BDE"/>
    <w:rsid w:val="00703198"/>
    <w:rsid w:val="00703434"/>
    <w:rsid w:val="00703FA9"/>
    <w:rsid w:val="00704635"/>
    <w:rsid w:val="00705C4C"/>
    <w:rsid w:val="00705EF3"/>
    <w:rsid w:val="00705F95"/>
    <w:rsid w:val="0070635A"/>
    <w:rsid w:val="00706633"/>
    <w:rsid w:val="00706791"/>
    <w:rsid w:val="007067C9"/>
    <w:rsid w:val="00706DB8"/>
    <w:rsid w:val="00707150"/>
    <w:rsid w:val="007120BD"/>
    <w:rsid w:val="00712A09"/>
    <w:rsid w:val="00712F8C"/>
    <w:rsid w:val="00713416"/>
    <w:rsid w:val="00713463"/>
    <w:rsid w:val="00713610"/>
    <w:rsid w:val="007138B3"/>
    <w:rsid w:val="00713D20"/>
    <w:rsid w:val="00714404"/>
    <w:rsid w:val="00714499"/>
    <w:rsid w:val="007149F6"/>
    <w:rsid w:val="00714C48"/>
    <w:rsid w:val="00715303"/>
    <w:rsid w:val="00715627"/>
    <w:rsid w:val="0071570D"/>
    <w:rsid w:val="00715C3B"/>
    <w:rsid w:val="007161FA"/>
    <w:rsid w:val="007164A4"/>
    <w:rsid w:val="00716532"/>
    <w:rsid w:val="00716AE5"/>
    <w:rsid w:val="00716AF1"/>
    <w:rsid w:val="00716D91"/>
    <w:rsid w:val="007175A1"/>
    <w:rsid w:val="00717CDB"/>
    <w:rsid w:val="00721532"/>
    <w:rsid w:val="007215B4"/>
    <w:rsid w:val="00721743"/>
    <w:rsid w:val="00721C2F"/>
    <w:rsid w:val="00721CDA"/>
    <w:rsid w:val="00721F4B"/>
    <w:rsid w:val="00722035"/>
    <w:rsid w:val="00722085"/>
    <w:rsid w:val="007220D9"/>
    <w:rsid w:val="007222DF"/>
    <w:rsid w:val="007223E7"/>
    <w:rsid w:val="00723292"/>
    <w:rsid w:val="007233E6"/>
    <w:rsid w:val="007234C7"/>
    <w:rsid w:val="007239CA"/>
    <w:rsid w:val="00723B22"/>
    <w:rsid w:val="00725572"/>
    <w:rsid w:val="00725835"/>
    <w:rsid w:val="007267A1"/>
    <w:rsid w:val="0072750A"/>
    <w:rsid w:val="00727E30"/>
    <w:rsid w:val="00727E77"/>
    <w:rsid w:val="0073046A"/>
    <w:rsid w:val="00730D28"/>
    <w:rsid w:val="007311C5"/>
    <w:rsid w:val="00731F2C"/>
    <w:rsid w:val="0073269C"/>
    <w:rsid w:val="00733A8E"/>
    <w:rsid w:val="00733B7F"/>
    <w:rsid w:val="0073406B"/>
    <w:rsid w:val="00734197"/>
    <w:rsid w:val="00734380"/>
    <w:rsid w:val="0073453D"/>
    <w:rsid w:val="00735428"/>
    <w:rsid w:val="0073564C"/>
    <w:rsid w:val="00735C28"/>
    <w:rsid w:val="00735E1F"/>
    <w:rsid w:val="0073614E"/>
    <w:rsid w:val="007363AC"/>
    <w:rsid w:val="007364E0"/>
    <w:rsid w:val="00736970"/>
    <w:rsid w:val="00736E56"/>
    <w:rsid w:val="007370F1"/>
    <w:rsid w:val="007375D3"/>
    <w:rsid w:val="00737C8A"/>
    <w:rsid w:val="00740103"/>
    <w:rsid w:val="007404AF"/>
    <w:rsid w:val="007405B0"/>
    <w:rsid w:val="007408D5"/>
    <w:rsid w:val="00740E19"/>
    <w:rsid w:val="00741392"/>
    <w:rsid w:val="007414DF"/>
    <w:rsid w:val="007414F5"/>
    <w:rsid w:val="0074192A"/>
    <w:rsid w:val="00741D2A"/>
    <w:rsid w:val="00741FBB"/>
    <w:rsid w:val="00742011"/>
    <w:rsid w:val="00743B48"/>
    <w:rsid w:val="00743BDA"/>
    <w:rsid w:val="00743D6F"/>
    <w:rsid w:val="007444F5"/>
    <w:rsid w:val="0074506E"/>
    <w:rsid w:val="00745279"/>
    <w:rsid w:val="0074586C"/>
    <w:rsid w:val="00745FE3"/>
    <w:rsid w:val="007465FE"/>
    <w:rsid w:val="00746738"/>
    <w:rsid w:val="007468C8"/>
    <w:rsid w:val="0074772E"/>
    <w:rsid w:val="00750510"/>
    <w:rsid w:val="007508C5"/>
    <w:rsid w:val="007509F9"/>
    <w:rsid w:val="007512D1"/>
    <w:rsid w:val="0075148F"/>
    <w:rsid w:val="00751492"/>
    <w:rsid w:val="00751656"/>
    <w:rsid w:val="00751C52"/>
    <w:rsid w:val="00751E9C"/>
    <w:rsid w:val="00751F79"/>
    <w:rsid w:val="007520DC"/>
    <w:rsid w:val="00752508"/>
    <w:rsid w:val="007526C7"/>
    <w:rsid w:val="007527AF"/>
    <w:rsid w:val="007527E8"/>
    <w:rsid w:val="00753C02"/>
    <w:rsid w:val="00753F3D"/>
    <w:rsid w:val="0075510D"/>
    <w:rsid w:val="007551E5"/>
    <w:rsid w:val="00755C61"/>
    <w:rsid w:val="00755D25"/>
    <w:rsid w:val="00756543"/>
    <w:rsid w:val="00756586"/>
    <w:rsid w:val="00756C84"/>
    <w:rsid w:val="00756E20"/>
    <w:rsid w:val="00757474"/>
    <w:rsid w:val="00757F5D"/>
    <w:rsid w:val="00760208"/>
    <w:rsid w:val="007602F3"/>
    <w:rsid w:val="007604CF"/>
    <w:rsid w:val="00760D4E"/>
    <w:rsid w:val="00760D63"/>
    <w:rsid w:val="00760E3B"/>
    <w:rsid w:val="007611E7"/>
    <w:rsid w:val="0076144A"/>
    <w:rsid w:val="00762229"/>
    <w:rsid w:val="0076254D"/>
    <w:rsid w:val="00762A47"/>
    <w:rsid w:val="00763046"/>
    <w:rsid w:val="007637BF"/>
    <w:rsid w:val="00763D32"/>
    <w:rsid w:val="00763D67"/>
    <w:rsid w:val="00763E57"/>
    <w:rsid w:val="00764169"/>
    <w:rsid w:val="0076426A"/>
    <w:rsid w:val="007647F6"/>
    <w:rsid w:val="00764886"/>
    <w:rsid w:val="00765026"/>
    <w:rsid w:val="00765718"/>
    <w:rsid w:val="007659C6"/>
    <w:rsid w:val="00765A8E"/>
    <w:rsid w:val="00765DFE"/>
    <w:rsid w:val="007661D4"/>
    <w:rsid w:val="007665CC"/>
    <w:rsid w:val="00766826"/>
    <w:rsid w:val="00766A01"/>
    <w:rsid w:val="00766FD7"/>
    <w:rsid w:val="00767A3D"/>
    <w:rsid w:val="00767F7C"/>
    <w:rsid w:val="00770048"/>
    <w:rsid w:val="00770054"/>
    <w:rsid w:val="00770757"/>
    <w:rsid w:val="00770913"/>
    <w:rsid w:val="0077142D"/>
    <w:rsid w:val="0077179C"/>
    <w:rsid w:val="00772AE3"/>
    <w:rsid w:val="00772D04"/>
    <w:rsid w:val="00772DEF"/>
    <w:rsid w:val="00773465"/>
    <w:rsid w:val="007734E8"/>
    <w:rsid w:val="00773AA2"/>
    <w:rsid w:val="00773BD8"/>
    <w:rsid w:val="0077446B"/>
    <w:rsid w:val="00774D48"/>
    <w:rsid w:val="00775058"/>
    <w:rsid w:val="00775588"/>
    <w:rsid w:val="00775609"/>
    <w:rsid w:val="007757EC"/>
    <w:rsid w:val="00775A3A"/>
    <w:rsid w:val="0077604C"/>
    <w:rsid w:val="007760CC"/>
    <w:rsid w:val="007765F0"/>
    <w:rsid w:val="00776603"/>
    <w:rsid w:val="00777B16"/>
    <w:rsid w:val="0078025F"/>
    <w:rsid w:val="007804B5"/>
    <w:rsid w:val="00780663"/>
    <w:rsid w:val="007806FA"/>
    <w:rsid w:val="00780E28"/>
    <w:rsid w:val="00780EF3"/>
    <w:rsid w:val="007814BC"/>
    <w:rsid w:val="007814C6"/>
    <w:rsid w:val="00781F33"/>
    <w:rsid w:val="00782888"/>
    <w:rsid w:val="00782D87"/>
    <w:rsid w:val="007830CB"/>
    <w:rsid w:val="007833ED"/>
    <w:rsid w:val="00783510"/>
    <w:rsid w:val="007835AF"/>
    <w:rsid w:val="0078375E"/>
    <w:rsid w:val="007838D1"/>
    <w:rsid w:val="007842F3"/>
    <w:rsid w:val="00784381"/>
    <w:rsid w:val="00784384"/>
    <w:rsid w:val="00784780"/>
    <w:rsid w:val="00784B14"/>
    <w:rsid w:val="00784EB1"/>
    <w:rsid w:val="00785B2A"/>
    <w:rsid w:val="00785B7E"/>
    <w:rsid w:val="00785C04"/>
    <w:rsid w:val="00785D24"/>
    <w:rsid w:val="007867F7"/>
    <w:rsid w:val="007868AB"/>
    <w:rsid w:val="00787377"/>
    <w:rsid w:val="00787948"/>
    <w:rsid w:val="00787BA1"/>
    <w:rsid w:val="00787DCF"/>
    <w:rsid w:val="00790077"/>
    <w:rsid w:val="00790F0C"/>
    <w:rsid w:val="007914EC"/>
    <w:rsid w:val="0079216C"/>
    <w:rsid w:val="007923F9"/>
    <w:rsid w:val="0079284F"/>
    <w:rsid w:val="00792901"/>
    <w:rsid w:val="00792CD1"/>
    <w:rsid w:val="007933BF"/>
    <w:rsid w:val="0079349E"/>
    <w:rsid w:val="00793BC3"/>
    <w:rsid w:val="00793CF5"/>
    <w:rsid w:val="007940EC"/>
    <w:rsid w:val="0079466B"/>
    <w:rsid w:val="0079469B"/>
    <w:rsid w:val="00794D64"/>
    <w:rsid w:val="00795404"/>
    <w:rsid w:val="00795B71"/>
    <w:rsid w:val="00795BB1"/>
    <w:rsid w:val="00795F6E"/>
    <w:rsid w:val="00795F91"/>
    <w:rsid w:val="007963BE"/>
    <w:rsid w:val="00796CDB"/>
    <w:rsid w:val="00796FE6"/>
    <w:rsid w:val="00797AB3"/>
    <w:rsid w:val="007A0240"/>
    <w:rsid w:val="007A0A21"/>
    <w:rsid w:val="007A0A9A"/>
    <w:rsid w:val="007A1399"/>
    <w:rsid w:val="007A141C"/>
    <w:rsid w:val="007A1578"/>
    <w:rsid w:val="007A1757"/>
    <w:rsid w:val="007A1A73"/>
    <w:rsid w:val="007A285A"/>
    <w:rsid w:val="007A2868"/>
    <w:rsid w:val="007A29E3"/>
    <w:rsid w:val="007A2D36"/>
    <w:rsid w:val="007A30DF"/>
    <w:rsid w:val="007A3DF6"/>
    <w:rsid w:val="007A4011"/>
    <w:rsid w:val="007A417D"/>
    <w:rsid w:val="007A44BE"/>
    <w:rsid w:val="007A4D3E"/>
    <w:rsid w:val="007A5B86"/>
    <w:rsid w:val="007A6001"/>
    <w:rsid w:val="007A6772"/>
    <w:rsid w:val="007A6815"/>
    <w:rsid w:val="007A7677"/>
    <w:rsid w:val="007A79E4"/>
    <w:rsid w:val="007A7FE5"/>
    <w:rsid w:val="007B0A9A"/>
    <w:rsid w:val="007B0A9B"/>
    <w:rsid w:val="007B111A"/>
    <w:rsid w:val="007B24B2"/>
    <w:rsid w:val="007B2ABA"/>
    <w:rsid w:val="007B2D34"/>
    <w:rsid w:val="007B2F8D"/>
    <w:rsid w:val="007B3265"/>
    <w:rsid w:val="007B344B"/>
    <w:rsid w:val="007B3719"/>
    <w:rsid w:val="007B3DC7"/>
    <w:rsid w:val="007B3EF4"/>
    <w:rsid w:val="007B4F13"/>
    <w:rsid w:val="007B541F"/>
    <w:rsid w:val="007B5B27"/>
    <w:rsid w:val="007B6C71"/>
    <w:rsid w:val="007B6DF7"/>
    <w:rsid w:val="007B6E36"/>
    <w:rsid w:val="007B7012"/>
    <w:rsid w:val="007B73A8"/>
    <w:rsid w:val="007B7810"/>
    <w:rsid w:val="007B798C"/>
    <w:rsid w:val="007B7A9E"/>
    <w:rsid w:val="007C0EF3"/>
    <w:rsid w:val="007C0F9A"/>
    <w:rsid w:val="007C259E"/>
    <w:rsid w:val="007C3770"/>
    <w:rsid w:val="007C3D25"/>
    <w:rsid w:val="007C3E17"/>
    <w:rsid w:val="007C3E1D"/>
    <w:rsid w:val="007C3F5D"/>
    <w:rsid w:val="007C4677"/>
    <w:rsid w:val="007C5544"/>
    <w:rsid w:val="007C5DA2"/>
    <w:rsid w:val="007C6688"/>
    <w:rsid w:val="007C6A19"/>
    <w:rsid w:val="007C6AB1"/>
    <w:rsid w:val="007C6E24"/>
    <w:rsid w:val="007D0BDB"/>
    <w:rsid w:val="007D0C74"/>
    <w:rsid w:val="007D0DFB"/>
    <w:rsid w:val="007D1D0E"/>
    <w:rsid w:val="007D24A6"/>
    <w:rsid w:val="007D2549"/>
    <w:rsid w:val="007D2D1F"/>
    <w:rsid w:val="007D37A8"/>
    <w:rsid w:val="007D3A3B"/>
    <w:rsid w:val="007D3BF3"/>
    <w:rsid w:val="007D3F2D"/>
    <w:rsid w:val="007D4329"/>
    <w:rsid w:val="007D452B"/>
    <w:rsid w:val="007D491E"/>
    <w:rsid w:val="007D5158"/>
    <w:rsid w:val="007D59A7"/>
    <w:rsid w:val="007D5B9E"/>
    <w:rsid w:val="007D5CE5"/>
    <w:rsid w:val="007D5FFA"/>
    <w:rsid w:val="007D60CC"/>
    <w:rsid w:val="007D6591"/>
    <w:rsid w:val="007D673C"/>
    <w:rsid w:val="007D72BB"/>
    <w:rsid w:val="007D7BC1"/>
    <w:rsid w:val="007E022A"/>
    <w:rsid w:val="007E02F0"/>
    <w:rsid w:val="007E05CD"/>
    <w:rsid w:val="007E0F76"/>
    <w:rsid w:val="007E10DC"/>
    <w:rsid w:val="007E14BD"/>
    <w:rsid w:val="007E16F4"/>
    <w:rsid w:val="007E1B7B"/>
    <w:rsid w:val="007E1DE7"/>
    <w:rsid w:val="007E2107"/>
    <w:rsid w:val="007E2599"/>
    <w:rsid w:val="007E27FE"/>
    <w:rsid w:val="007E32CF"/>
    <w:rsid w:val="007E3CC7"/>
    <w:rsid w:val="007E4068"/>
    <w:rsid w:val="007E446F"/>
    <w:rsid w:val="007E4D19"/>
    <w:rsid w:val="007E4F69"/>
    <w:rsid w:val="007E5140"/>
    <w:rsid w:val="007E5269"/>
    <w:rsid w:val="007E549C"/>
    <w:rsid w:val="007E5626"/>
    <w:rsid w:val="007E569B"/>
    <w:rsid w:val="007E580E"/>
    <w:rsid w:val="007E5FF2"/>
    <w:rsid w:val="007E6A1C"/>
    <w:rsid w:val="007E6F12"/>
    <w:rsid w:val="007E7783"/>
    <w:rsid w:val="007E77C7"/>
    <w:rsid w:val="007E77D8"/>
    <w:rsid w:val="007E7C68"/>
    <w:rsid w:val="007F1114"/>
    <w:rsid w:val="007F1FF7"/>
    <w:rsid w:val="007F21EF"/>
    <w:rsid w:val="007F23E2"/>
    <w:rsid w:val="007F2443"/>
    <w:rsid w:val="007F29E2"/>
    <w:rsid w:val="007F3760"/>
    <w:rsid w:val="007F42CE"/>
    <w:rsid w:val="007F4B53"/>
    <w:rsid w:val="007F5BDA"/>
    <w:rsid w:val="007F5DD1"/>
    <w:rsid w:val="007F5DE5"/>
    <w:rsid w:val="007F5F0A"/>
    <w:rsid w:val="007F5F54"/>
    <w:rsid w:val="007F63DA"/>
    <w:rsid w:val="007F664B"/>
    <w:rsid w:val="007F6E88"/>
    <w:rsid w:val="007F7008"/>
    <w:rsid w:val="007F77D0"/>
    <w:rsid w:val="007F7A39"/>
    <w:rsid w:val="007F7DA5"/>
    <w:rsid w:val="0080041F"/>
    <w:rsid w:val="00800E04"/>
    <w:rsid w:val="00800EA6"/>
    <w:rsid w:val="00801101"/>
    <w:rsid w:val="00801282"/>
    <w:rsid w:val="00801A54"/>
    <w:rsid w:val="00801E69"/>
    <w:rsid w:val="00802522"/>
    <w:rsid w:val="0080259C"/>
    <w:rsid w:val="008027A1"/>
    <w:rsid w:val="008027C5"/>
    <w:rsid w:val="0080284F"/>
    <w:rsid w:val="00802BC1"/>
    <w:rsid w:val="00803B32"/>
    <w:rsid w:val="00803E31"/>
    <w:rsid w:val="00804537"/>
    <w:rsid w:val="00804726"/>
    <w:rsid w:val="00804A25"/>
    <w:rsid w:val="00804E8D"/>
    <w:rsid w:val="00805165"/>
    <w:rsid w:val="00805B3C"/>
    <w:rsid w:val="008064F0"/>
    <w:rsid w:val="00806914"/>
    <w:rsid w:val="00807420"/>
    <w:rsid w:val="00807773"/>
    <w:rsid w:val="00807E83"/>
    <w:rsid w:val="00807F46"/>
    <w:rsid w:val="008102CA"/>
    <w:rsid w:val="008102FC"/>
    <w:rsid w:val="00810649"/>
    <w:rsid w:val="00810665"/>
    <w:rsid w:val="00811201"/>
    <w:rsid w:val="00811335"/>
    <w:rsid w:val="008132F9"/>
    <w:rsid w:val="00813C61"/>
    <w:rsid w:val="00813D8B"/>
    <w:rsid w:val="00813ECA"/>
    <w:rsid w:val="0081451C"/>
    <w:rsid w:val="0081487F"/>
    <w:rsid w:val="008148D2"/>
    <w:rsid w:val="00814942"/>
    <w:rsid w:val="0081747A"/>
    <w:rsid w:val="00817866"/>
    <w:rsid w:val="008179F4"/>
    <w:rsid w:val="00820889"/>
    <w:rsid w:val="00820A80"/>
    <w:rsid w:val="00820F03"/>
    <w:rsid w:val="0082185B"/>
    <w:rsid w:val="00821E32"/>
    <w:rsid w:val="00821EE9"/>
    <w:rsid w:val="008223AB"/>
    <w:rsid w:val="008227E1"/>
    <w:rsid w:val="00822E1F"/>
    <w:rsid w:val="00823546"/>
    <w:rsid w:val="0082408B"/>
    <w:rsid w:val="00824106"/>
    <w:rsid w:val="008242AD"/>
    <w:rsid w:val="00824665"/>
    <w:rsid w:val="0082480E"/>
    <w:rsid w:val="008248D0"/>
    <w:rsid w:val="00824ADB"/>
    <w:rsid w:val="008265DF"/>
    <w:rsid w:val="008265EA"/>
    <w:rsid w:val="008265F1"/>
    <w:rsid w:val="00827580"/>
    <w:rsid w:val="008277F8"/>
    <w:rsid w:val="00827C73"/>
    <w:rsid w:val="0083039D"/>
    <w:rsid w:val="008304AF"/>
    <w:rsid w:val="00831341"/>
    <w:rsid w:val="00831383"/>
    <w:rsid w:val="00831495"/>
    <w:rsid w:val="00831E32"/>
    <w:rsid w:val="00831EF7"/>
    <w:rsid w:val="00832D77"/>
    <w:rsid w:val="0083377D"/>
    <w:rsid w:val="0083415C"/>
    <w:rsid w:val="00834583"/>
    <w:rsid w:val="008346BF"/>
    <w:rsid w:val="00834AE6"/>
    <w:rsid w:val="00835619"/>
    <w:rsid w:val="008359E9"/>
    <w:rsid w:val="00835A96"/>
    <w:rsid w:val="00835C16"/>
    <w:rsid w:val="0083604C"/>
    <w:rsid w:val="00836142"/>
    <w:rsid w:val="008369C3"/>
    <w:rsid w:val="008375C6"/>
    <w:rsid w:val="00840A5E"/>
    <w:rsid w:val="00840B5D"/>
    <w:rsid w:val="008414C9"/>
    <w:rsid w:val="00841969"/>
    <w:rsid w:val="00841DC2"/>
    <w:rsid w:val="00842237"/>
    <w:rsid w:val="008427F5"/>
    <w:rsid w:val="0084409A"/>
    <w:rsid w:val="0084461C"/>
    <w:rsid w:val="00844883"/>
    <w:rsid w:val="00844BEB"/>
    <w:rsid w:val="00845297"/>
    <w:rsid w:val="008452A4"/>
    <w:rsid w:val="00846543"/>
    <w:rsid w:val="008467DF"/>
    <w:rsid w:val="00846D03"/>
    <w:rsid w:val="0084706B"/>
    <w:rsid w:val="00847100"/>
    <w:rsid w:val="0084738E"/>
    <w:rsid w:val="00847B87"/>
    <w:rsid w:val="008513D9"/>
    <w:rsid w:val="008519F0"/>
    <w:rsid w:val="00851A94"/>
    <w:rsid w:val="00851C93"/>
    <w:rsid w:val="00852012"/>
    <w:rsid w:val="00852314"/>
    <w:rsid w:val="0085243B"/>
    <w:rsid w:val="00852711"/>
    <w:rsid w:val="0085428C"/>
    <w:rsid w:val="008548BB"/>
    <w:rsid w:val="00854BC4"/>
    <w:rsid w:val="00855521"/>
    <w:rsid w:val="00855660"/>
    <w:rsid w:val="00855F67"/>
    <w:rsid w:val="00856122"/>
    <w:rsid w:val="00856792"/>
    <w:rsid w:val="00856891"/>
    <w:rsid w:val="00856FD1"/>
    <w:rsid w:val="00857115"/>
    <w:rsid w:val="00857D8A"/>
    <w:rsid w:val="00860507"/>
    <w:rsid w:val="0086074A"/>
    <w:rsid w:val="008608E1"/>
    <w:rsid w:val="008609FA"/>
    <w:rsid w:val="00860D5F"/>
    <w:rsid w:val="008617F4"/>
    <w:rsid w:val="00861C5E"/>
    <w:rsid w:val="00861DA4"/>
    <w:rsid w:val="0086228F"/>
    <w:rsid w:val="00862352"/>
    <w:rsid w:val="008625B1"/>
    <w:rsid w:val="008629BC"/>
    <w:rsid w:val="00862F6F"/>
    <w:rsid w:val="00863352"/>
    <w:rsid w:val="00863362"/>
    <w:rsid w:val="00863867"/>
    <w:rsid w:val="00863A86"/>
    <w:rsid w:val="00863BAD"/>
    <w:rsid w:val="00863C51"/>
    <w:rsid w:val="00863C71"/>
    <w:rsid w:val="0086447E"/>
    <w:rsid w:val="00864CF0"/>
    <w:rsid w:val="00864FBA"/>
    <w:rsid w:val="008650C6"/>
    <w:rsid w:val="00865201"/>
    <w:rsid w:val="00865A6B"/>
    <w:rsid w:val="00865BC4"/>
    <w:rsid w:val="00865EC1"/>
    <w:rsid w:val="0086666E"/>
    <w:rsid w:val="008675B6"/>
    <w:rsid w:val="00867767"/>
    <w:rsid w:val="00867C7D"/>
    <w:rsid w:val="00870636"/>
    <w:rsid w:val="00870816"/>
    <w:rsid w:val="00871485"/>
    <w:rsid w:val="00871F49"/>
    <w:rsid w:val="00871FC3"/>
    <w:rsid w:val="008720E1"/>
    <w:rsid w:val="008726BD"/>
    <w:rsid w:val="00873247"/>
    <w:rsid w:val="00873496"/>
    <w:rsid w:val="0087354D"/>
    <w:rsid w:val="00873899"/>
    <w:rsid w:val="008738E1"/>
    <w:rsid w:val="008742E5"/>
    <w:rsid w:val="008744D6"/>
    <w:rsid w:val="00874FA0"/>
    <w:rsid w:val="0087558D"/>
    <w:rsid w:val="00875735"/>
    <w:rsid w:val="00876721"/>
    <w:rsid w:val="008768A2"/>
    <w:rsid w:val="00876F0D"/>
    <w:rsid w:val="00877910"/>
    <w:rsid w:val="00877BBF"/>
    <w:rsid w:val="008803EF"/>
    <w:rsid w:val="00880D87"/>
    <w:rsid w:val="00880F4E"/>
    <w:rsid w:val="008812CE"/>
    <w:rsid w:val="008812EC"/>
    <w:rsid w:val="0088181B"/>
    <w:rsid w:val="00881E1A"/>
    <w:rsid w:val="00881EA7"/>
    <w:rsid w:val="00881F1D"/>
    <w:rsid w:val="00882284"/>
    <w:rsid w:val="00882D39"/>
    <w:rsid w:val="00883628"/>
    <w:rsid w:val="00883BFB"/>
    <w:rsid w:val="00884A70"/>
    <w:rsid w:val="00884B2A"/>
    <w:rsid w:val="00885419"/>
    <w:rsid w:val="00885446"/>
    <w:rsid w:val="00885FA9"/>
    <w:rsid w:val="0088698C"/>
    <w:rsid w:val="008869CD"/>
    <w:rsid w:val="00886DC4"/>
    <w:rsid w:val="00887456"/>
    <w:rsid w:val="00890693"/>
    <w:rsid w:val="008906E3"/>
    <w:rsid w:val="00890EF4"/>
    <w:rsid w:val="00891216"/>
    <w:rsid w:val="00891498"/>
    <w:rsid w:val="00891B64"/>
    <w:rsid w:val="00895238"/>
    <w:rsid w:val="0089536E"/>
    <w:rsid w:val="00895533"/>
    <w:rsid w:val="00896722"/>
    <w:rsid w:val="0089695A"/>
    <w:rsid w:val="00896DF7"/>
    <w:rsid w:val="008972C6"/>
    <w:rsid w:val="0089759F"/>
    <w:rsid w:val="0089775F"/>
    <w:rsid w:val="008A0382"/>
    <w:rsid w:val="008A08E8"/>
    <w:rsid w:val="008A0977"/>
    <w:rsid w:val="008A0DBB"/>
    <w:rsid w:val="008A30DC"/>
    <w:rsid w:val="008A3462"/>
    <w:rsid w:val="008A367E"/>
    <w:rsid w:val="008A4126"/>
    <w:rsid w:val="008A418E"/>
    <w:rsid w:val="008A4273"/>
    <w:rsid w:val="008A46DA"/>
    <w:rsid w:val="008A4752"/>
    <w:rsid w:val="008A494D"/>
    <w:rsid w:val="008A4A51"/>
    <w:rsid w:val="008A4B35"/>
    <w:rsid w:val="008A57A5"/>
    <w:rsid w:val="008A5D9C"/>
    <w:rsid w:val="008A5EAE"/>
    <w:rsid w:val="008A6EE0"/>
    <w:rsid w:val="008A73F9"/>
    <w:rsid w:val="008A7CEA"/>
    <w:rsid w:val="008B02EE"/>
    <w:rsid w:val="008B0345"/>
    <w:rsid w:val="008B0C45"/>
    <w:rsid w:val="008B0C4E"/>
    <w:rsid w:val="008B1100"/>
    <w:rsid w:val="008B1D51"/>
    <w:rsid w:val="008B226F"/>
    <w:rsid w:val="008B298F"/>
    <w:rsid w:val="008B2E59"/>
    <w:rsid w:val="008B2EB9"/>
    <w:rsid w:val="008B322A"/>
    <w:rsid w:val="008B35C4"/>
    <w:rsid w:val="008B360A"/>
    <w:rsid w:val="008B4905"/>
    <w:rsid w:val="008B51CF"/>
    <w:rsid w:val="008B5A54"/>
    <w:rsid w:val="008B6075"/>
    <w:rsid w:val="008B609D"/>
    <w:rsid w:val="008B6ADB"/>
    <w:rsid w:val="008B6F9F"/>
    <w:rsid w:val="008B71CE"/>
    <w:rsid w:val="008B7DFE"/>
    <w:rsid w:val="008C05A2"/>
    <w:rsid w:val="008C1D49"/>
    <w:rsid w:val="008C1F59"/>
    <w:rsid w:val="008C2BE4"/>
    <w:rsid w:val="008C2D29"/>
    <w:rsid w:val="008C2DF4"/>
    <w:rsid w:val="008C462E"/>
    <w:rsid w:val="008C4EF3"/>
    <w:rsid w:val="008C53F7"/>
    <w:rsid w:val="008C5702"/>
    <w:rsid w:val="008C5F67"/>
    <w:rsid w:val="008C6AC0"/>
    <w:rsid w:val="008C6B67"/>
    <w:rsid w:val="008C6CDF"/>
    <w:rsid w:val="008C72DD"/>
    <w:rsid w:val="008C75CB"/>
    <w:rsid w:val="008C77CB"/>
    <w:rsid w:val="008C7875"/>
    <w:rsid w:val="008C79BA"/>
    <w:rsid w:val="008D0418"/>
    <w:rsid w:val="008D0E8A"/>
    <w:rsid w:val="008D0F3F"/>
    <w:rsid w:val="008D1356"/>
    <w:rsid w:val="008D1758"/>
    <w:rsid w:val="008D2607"/>
    <w:rsid w:val="008D2817"/>
    <w:rsid w:val="008D2A3E"/>
    <w:rsid w:val="008D4061"/>
    <w:rsid w:val="008D412A"/>
    <w:rsid w:val="008D45E2"/>
    <w:rsid w:val="008D4628"/>
    <w:rsid w:val="008D4C91"/>
    <w:rsid w:val="008D589F"/>
    <w:rsid w:val="008D5B61"/>
    <w:rsid w:val="008D6138"/>
    <w:rsid w:val="008D66DC"/>
    <w:rsid w:val="008D6CC6"/>
    <w:rsid w:val="008D6FC3"/>
    <w:rsid w:val="008D753B"/>
    <w:rsid w:val="008D7A47"/>
    <w:rsid w:val="008E1339"/>
    <w:rsid w:val="008E14CB"/>
    <w:rsid w:val="008E16D2"/>
    <w:rsid w:val="008E2486"/>
    <w:rsid w:val="008E272B"/>
    <w:rsid w:val="008E2C7C"/>
    <w:rsid w:val="008E3A4A"/>
    <w:rsid w:val="008E3CEA"/>
    <w:rsid w:val="008E431B"/>
    <w:rsid w:val="008E4B76"/>
    <w:rsid w:val="008E5286"/>
    <w:rsid w:val="008E5384"/>
    <w:rsid w:val="008E5682"/>
    <w:rsid w:val="008E63BE"/>
    <w:rsid w:val="008E7368"/>
    <w:rsid w:val="008F011A"/>
    <w:rsid w:val="008F0379"/>
    <w:rsid w:val="008F0C13"/>
    <w:rsid w:val="008F0F19"/>
    <w:rsid w:val="008F171C"/>
    <w:rsid w:val="008F178F"/>
    <w:rsid w:val="008F264E"/>
    <w:rsid w:val="008F2AA1"/>
    <w:rsid w:val="008F329D"/>
    <w:rsid w:val="008F3A8D"/>
    <w:rsid w:val="008F3C02"/>
    <w:rsid w:val="008F4365"/>
    <w:rsid w:val="008F4494"/>
    <w:rsid w:val="008F44B2"/>
    <w:rsid w:val="008F4684"/>
    <w:rsid w:val="008F4C48"/>
    <w:rsid w:val="008F5038"/>
    <w:rsid w:val="008F5343"/>
    <w:rsid w:val="008F541F"/>
    <w:rsid w:val="008F57EB"/>
    <w:rsid w:val="008F59FF"/>
    <w:rsid w:val="008F5A1E"/>
    <w:rsid w:val="008F5D8E"/>
    <w:rsid w:val="008F5ED4"/>
    <w:rsid w:val="008F6466"/>
    <w:rsid w:val="008F66FD"/>
    <w:rsid w:val="008F6BD6"/>
    <w:rsid w:val="008F745F"/>
    <w:rsid w:val="008F750D"/>
    <w:rsid w:val="008F7568"/>
    <w:rsid w:val="008F798D"/>
    <w:rsid w:val="008F799E"/>
    <w:rsid w:val="008F7C4F"/>
    <w:rsid w:val="008F7C7F"/>
    <w:rsid w:val="008F7C94"/>
    <w:rsid w:val="008F7ECA"/>
    <w:rsid w:val="00900167"/>
    <w:rsid w:val="009001B3"/>
    <w:rsid w:val="00900DFD"/>
    <w:rsid w:val="00900E7B"/>
    <w:rsid w:val="00900E9C"/>
    <w:rsid w:val="00901751"/>
    <w:rsid w:val="00901868"/>
    <w:rsid w:val="00902127"/>
    <w:rsid w:val="0090266E"/>
    <w:rsid w:val="00902CC7"/>
    <w:rsid w:val="00902FD1"/>
    <w:rsid w:val="009037B5"/>
    <w:rsid w:val="00903C29"/>
    <w:rsid w:val="00903E3A"/>
    <w:rsid w:val="00903F1C"/>
    <w:rsid w:val="009040B8"/>
    <w:rsid w:val="009045ED"/>
    <w:rsid w:val="00905A68"/>
    <w:rsid w:val="00906DA7"/>
    <w:rsid w:val="00906F32"/>
    <w:rsid w:val="00907164"/>
    <w:rsid w:val="00907A36"/>
    <w:rsid w:val="00907C79"/>
    <w:rsid w:val="009100DC"/>
    <w:rsid w:val="0091126F"/>
    <w:rsid w:val="009112FB"/>
    <w:rsid w:val="00911372"/>
    <w:rsid w:val="00911409"/>
    <w:rsid w:val="009124F6"/>
    <w:rsid w:val="009128AA"/>
    <w:rsid w:val="0091350B"/>
    <w:rsid w:val="0091354F"/>
    <w:rsid w:val="00913AE0"/>
    <w:rsid w:val="00913B2B"/>
    <w:rsid w:val="0091456E"/>
    <w:rsid w:val="0091491E"/>
    <w:rsid w:val="00914C84"/>
    <w:rsid w:val="00914D2F"/>
    <w:rsid w:val="009156FD"/>
    <w:rsid w:val="009166C2"/>
    <w:rsid w:val="00916B83"/>
    <w:rsid w:val="009171F8"/>
    <w:rsid w:val="0091726B"/>
    <w:rsid w:val="0091779D"/>
    <w:rsid w:val="009179CD"/>
    <w:rsid w:val="00917BE8"/>
    <w:rsid w:val="00917C76"/>
    <w:rsid w:val="00920296"/>
    <w:rsid w:val="009209EA"/>
    <w:rsid w:val="009211E1"/>
    <w:rsid w:val="009215F3"/>
    <w:rsid w:val="00921C72"/>
    <w:rsid w:val="00923821"/>
    <w:rsid w:val="00923EF1"/>
    <w:rsid w:val="00925725"/>
    <w:rsid w:val="00925A2B"/>
    <w:rsid w:val="00925DB0"/>
    <w:rsid w:val="00926793"/>
    <w:rsid w:val="00926A2D"/>
    <w:rsid w:val="00926D41"/>
    <w:rsid w:val="00926F4E"/>
    <w:rsid w:val="009270BF"/>
    <w:rsid w:val="0092720C"/>
    <w:rsid w:val="0092749D"/>
    <w:rsid w:val="00927B58"/>
    <w:rsid w:val="00930100"/>
    <w:rsid w:val="0093062F"/>
    <w:rsid w:val="00931087"/>
    <w:rsid w:val="009311FE"/>
    <w:rsid w:val="009314F3"/>
    <w:rsid w:val="009318F3"/>
    <w:rsid w:val="00931A5B"/>
    <w:rsid w:val="00931A74"/>
    <w:rsid w:val="00931D9D"/>
    <w:rsid w:val="00931EF0"/>
    <w:rsid w:val="009323CE"/>
    <w:rsid w:val="009328F8"/>
    <w:rsid w:val="00932C0F"/>
    <w:rsid w:val="00932D52"/>
    <w:rsid w:val="0093306F"/>
    <w:rsid w:val="0093317D"/>
    <w:rsid w:val="00933E93"/>
    <w:rsid w:val="00934131"/>
    <w:rsid w:val="009349BD"/>
    <w:rsid w:val="00934DE9"/>
    <w:rsid w:val="009350C0"/>
    <w:rsid w:val="009357AF"/>
    <w:rsid w:val="00936618"/>
    <w:rsid w:val="0093683C"/>
    <w:rsid w:val="00936BB3"/>
    <w:rsid w:val="0094031D"/>
    <w:rsid w:val="0094035A"/>
    <w:rsid w:val="009406FC"/>
    <w:rsid w:val="00941AA3"/>
    <w:rsid w:val="00941F20"/>
    <w:rsid w:val="00943258"/>
    <w:rsid w:val="009432F2"/>
    <w:rsid w:val="009435EE"/>
    <w:rsid w:val="00943B3A"/>
    <w:rsid w:val="00943DF5"/>
    <w:rsid w:val="00943FF5"/>
    <w:rsid w:val="00944FB8"/>
    <w:rsid w:val="00945989"/>
    <w:rsid w:val="00945C3D"/>
    <w:rsid w:val="00945DF8"/>
    <w:rsid w:val="009464FA"/>
    <w:rsid w:val="0094657B"/>
    <w:rsid w:val="009467A5"/>
    <w:rsid w:val="00946878"/>
    <w:rsid w:val="00946E19"/>
    <w:rsid w:val="00947A83"/>
    <w:rsid w:val="00947EC5"/>
    <w:rsid w:val="009507AB"/>
    <w:rsid w:val="0095099D"/>
    <w:rsid w:val="009514F8"/>
    <w:rsid w:val="00951F21"/>
    <w:rsid w:val="009522F7"/>
    <w:rsid w:val="009529CF"/>
    <w:rsid w:val="00952A8F"/>
    <w:rsid w:val="00952E1D"/>
    <w:rsid w:val="0095326A"/>
    <w:rsid w:val="009534C2"/>
    <w:rsid w:val="009534DD"/>
    <w:rsid w:val="00953609"/>
    <w:rsid w:val="009538EB"/>
    <w:rsid w:val="009542B8"/>
    <w:rsid w:val="00954D92"/>
    <w:rsid w:val="00954DC3"/>
    <w:rsid w:val="00955338"/>
    <w:rsid w:val="009562A1"/>
    <w:rsid w:val="009564DF"/>
    <w:rsid w:val="0095663D"/>
    <w:rsid w:val="009567CB"/>
    <w:rsid w:val="0095705E"/>
    <w:rsid w:val="009579A0"/>
    <w:rsid w:val="00957B4E"/>
    <w:rsid w:val="00957BAD"/>
    <w:rsid w:val="00960135"/>
    <w:rsid w:val="00960410"/>
    <w:rsid w:val="009606FB"/>
    <w:rsid w:val="00960D6F"/>
    <w:rsid w:val="00960F5A"/>
    <w:rsid w:val="009612D9"/>
    <w:rsid w:val="00961A80"/>
    <w:rsid w:val="00961CFF"/>
    <w:rsid w:val="00961F69"/>
    <w:rsid w:val="00962B0A"/>
    <w:rsid w:val="00962D99"/>
    <w:rsid w:val="00962FE3"/>
    <w:rsid w:val="00962FFA"/>
    <w:rsid w:val="00963568"/>
    <w:rsid w:val="0096396F"/>
    <w:rsid w:val="00963A18"/>
    <w:rsid w:val="009641F1"/>
    <w:rsid w:val="009642BA"/>
    <w:rsid w:val="009646B1"/>
    <w:rsid w:val="009649D1"/>
    <w:rsid w:val="00964AAB"/>
    <w:rsid w:val="00964AB8"/>
    <w:rsid w:val="00965274"/>
    <w:rsid w:val="00965DAF"/>
    <w:rsid w:val="0096608F"/>
    <w:rsid w:val="0096630F"/>
    <w:rsid w:val="0096765D"/>
    <w:rsid w:val="00967EC5"/>
    <w:rsid w:val="009701C3"/>
    <w:rsid w:val="00970D76"/>
    <w:rsid w:val="009712A9"/>
    <w:rsid w:val="009715B0"/>
    <w:rsid w:val="009715E6"/>
    <w:rsid w:val="00971CA8"/>
    <w:rsid w:val="00972D2F"/>
    <w:rsid w:val="009737A2"/>
    <w:rsid w:val="00973B61"/>
    <w:rsid w:val="00973DF7"/>
    <w:rsid w:val="00973EC9"/>
    <w:rsid w:val="00974998"/>
    <w:rsid w:val="00974B7F"/>
    <w:rsid w:val="0097551D"/>
    <w:rsid w:val="0097577F"/>
    <w:rsid w:val="00975FE2"/>
    <w:rsid w:val="0097698E"/>
    <w:rsid w:val="00976F74"/>
    <w:rsid w:val="00977025"/>
    <w:rsid w:val="00977322"/>
    <w:rsid w:val="00977678"/>
    <w:rsid w:val="009777B0"/>
    <w:rsid w:val="009803C2"/>
    <w:rsid w:val="009804EB"/>
    <w:rsid w:val="009807C0"/>
    <w:rsid w:val="009807FE"/>
    <w:rsid w:val="00980893"/>
    <w:rsid w:val="00980BE7"/>
    <w:rsid w:val="00980E76"/>
    <w:rsid w:val="009815BB"/>
    <w:rsid w:val="009816D6"/>
    <w:rsid w:val="00981FE7"/>
    <w:rsid w:val="00982E72"/>
    <w:rsid w:val="009832FB"/>
    <w:rsid w:val="009845D0"/>
    <w:rsid w:val="00984687"/>
    <w:rsid w:val="009847F5"/>
    <w:rsid w:val="00984B13"/>
    <w:rsid w:val="00984D4E"/>
    <w:rsid w:val="0098510E"/>
    <w:rsid w:val="0098530B"/>
    <w:rsid w:val="00985EAC"/>
    <w:rsid w:val="0098615F"/>
    <w:rsid w:val="00986963"/>
    <w:rsid w:val="00987308"/>
    <w:rsid w:val="009878C1"/>
    <w:rsid w:val="00987A42"/>
    <w:rsid w:val="00987CCD"/>
    <w:rsid w:val="00987F9B"/>
    <w:rsid w:val="009901B5"/>
    <w:rsid w:val="009911F0"/>
    <w:rsid w:val="00991761"/>
    <w:rsid w:val="00992CD3"/>
    <w:rsid w:val="00992D5A"/>
    <w:rsid w:val="00993048"/>
    <w:rsid w:val="00993AD4"/>
    <w:rsid w:val="00994759"/>
    <w:rsid w:val="009953A9"/>
    <w:rsid w:val="00995432"/>
    <w:rsid w:val="00996199"/>
    <w:rsid w:val="009968FE"/>
    <w:rsid w:val="00996B53"/>
    <w:rsid w:val="0099794E"/>
    <w:rsid w:val="0099796A"/>
    <w:rsid w:val="00997FAB"/>
    <w:rsid w:val="009A0169"/>
    <w:rsid w:val="009A0302"/>
    <w:rsid w:val="009A031B"/>
    <w:rsid w:val="009A0420"/>
    <w:rsid w:val="009A07ED"/>
    <w:rsid w:val="009A0A90"/>
    <w:rsid w:val="009A0DD5"/>
    <w:rsid w:val="009A14A2"/>
    <w:rsid w:val="009A153C"/>
    <w:rsid w:val="009A1572"/>
    <w:rsid w:val="009A1C49"/>
    <w:rsid w:val="009A1C8B"/>
    <w:rsid w:val="009A1FE5"/>
    <w:rsid w:val="009A2B70"/>
    <w:rsid w:val="009A486B"/>
    <w:rsid w:val="009A50DB"/>
    <w:rsid w:val="009A5383"/>
    <w:rsid w:val="009A53D1"/>
    <w:rsid w:val="009A543A"/>
    <w:rsid w:val="009A582F"/>
    <w:rsid w:val="009A5A13"/>
    <w:rsid w:val="009A5B18"/>
    <w:rsid w:val="009A6186"/>
    <w:rsid w:val="009A6207"/>
    <w:rsid w:val="009A76D6"/>
    <w:rsid w:val="009A78BD"/>
    <w:rsid w:val="009A7946"/>
    <w:rsid w:val="009A7BE8"/>
    <w:rsid w:val="009A7DF0"/>
    <w:rsid w:val="009B00E8"/>
    <w:rsid w:val="009B0C35"/>
    <w:rsid w:val="009B0C92"/>
    <w:rsid w:val="009B0E91"/>
    <w:rsid w:val="009B12B9"/>
    <w:rsid w:val="009B1843"/>
    <w:rsid w:val="009B239D"/>
    <w:rsid w:val="009B25E3"/>
    <w:rsid w:val="009B2AAA"/>
    <w:rsid w:val="009B3754"/>
    <w:rsid w:val="009B3836"/>
    <w:rsid w:val="009B49DD"/>
    <w:rsid w:val="009B4CF7"/>
    <w:rsid w:val="009B61FA"/>
    <w:rsid w:val="009B62D4"/>
    <w:rsid w:val="009B66ED"/>
    <w:rsid w:val="009B682D"/>
    <w:rsid w:val="009B6A51"/>
    <w:rsid w:val="009B6C2D"/>
    <w:rsid w:val="009B6DF9"/>
    <w:rsid w:val="009B7170"/>
    <w:rsid w:val="009B72D8"/>
    <w:rsid w:val="009B762A"/>
    <w:rsid w:val="009B764C"/>
    <w:rsid w:val="009B7A46"/>
    <w:rsid w:val="009B7CA8"/>
    <w:rsid w:val="009C004F"/>
    <w:rsid w:val="009C0227"/>
    <w:rsid w:val="009C05C1"/>
    <w:rsid w:val="009C1248"/>
    <w:rsid w:val="009C1DEE"/>
    <w:rsid w:val="009C2362"/>
    <w:rsid w:val="009C2EF5"/>
    <w:rsid w:val="009C317E"/>
    <w:rsid w:val="009C3745"/>
    <w:rsid w:val="009C3B21"/>
    <w:rsid w:val="009C4139"/>
    <w:rsid w:val="009C41D8"/>
    <w:rsid w:val="009C5BE0"/>
    <w:rsid w:val="009C5BE4"/>
    <w:rsid w:val="009C7966"/>
    <w:rsid w:val="009C7BFE"/>
    <w:rsid w:val="009C7CB0"/>
    <w:rsid w:val="009D00AB"/>
    <w:rsid w:val="009D079F"/>
    <w:rsid w:val="009D0B17"/>
    <w:rsid w:val="009D139C"/>
    <w:rsid w:val="009D1529"/>
    <w:rsid w:val="009D2258"/>
    <w:rsid w:val="009D22C9"/>
    <w:rsid w:val="009D237A"/>
    <w:rsid w:val="009D2AD6"/>
    <w:rsid w:val="009D2CF8"/>
    <w:rsid w:val="009D3474"/>
    <w:rsid w:val="009D4230"/>
    <w:rsid w:val="009D4E9F"/>
    <w:rsid w:val="009D50D3"/>
    <w:rsid w:val="009D5353"/>
    <w:rsid w:val="009D53AD"/>
    <w:rsid w:val="009D5E84"/>
    <w:rsid w:val="009D612E"/>
    <w:rsid w:val="009D61C9"/>
    <w:rsid w:val="009D6938"/>
    <w:rsid w:val="009D716B"/>
    <w:rsid w:val="009D7F9E"/>
    <w:rsid w:val="009E0A5B"/>
    <w:rsid w:val="009E0BDC"/>
    <w:rsid w:val="009E0D09"/>
    <w:rsid w:val="009E1254"/>
    <w:rsid w:val="009E18C7"/>
    <w:rsid w:val="009E1979"/>
    <w:rsid w:val="009E1A04"/>
    <w:rsid w:val="009E2677"/>
    <w:rsid w:val="009E27CF"/>
    <w:rsid w:val="009E4E1D"/>
    <w:rsid w:val="009E4ECF"/>
    <w:rsid w:val="009E5053"/>
    <w:rsid w:val="009E506A"/>
    <w:rsid w:val="009E51F9"/>
    <w:rsid w:val="009E5238"/>
    <w:rsid w:val="009E5445"/>
    <w:rsid w:val="009E55F5"/>
    <w:rsid w:val="009E5AFB"/>
    <w:rsid w:val="009E5BD5"/>
    <w:rsid w:val="009E6185"/>
    <w:rsid w:val="009E62FC"/>
    <w:rsid w:val="009E6629"/>
    <w:rsid w:val="009E7292"/>
    <w:rsid w:val="009E774D"/>
    <w:rsid w:val="009E7A18"/>
    <w:rsid w:val="009E7D5D"/>
    <w:rsid w:val="009F00FB"/>
    <w:rsid w:val="009F01F9"/>
    <w:rsid w:val="009F0310"/>
    <w:rsid w:val="009F0CDC"/>
    <w:rsid w:val="009F0D2D"/>
    <w:rsid w:val="009F1E3B"/>
    <w:rsid w:val="009F23CC"/>
    <w:rsid w:val="009F27DC"/>
    <w:rsid w:val="009F2806"/>
    <w:rsid w:val="009F352B"/>
    <w:rsid w:val="009F3A05"/>
    <w:rsid w:val="009F3C09"/>
    <w:rsid w:val="009F40BC"/>
    <w:rsid w:val="009F43B2"/>
    <w:rsid w:val="009F48A7"/>
    <w:rsid w:val="009F4A09"/>
    <w:rsid w:val="009F58EB"/>
    <w:rsid w:val="009F5C8D"/>
    <w:rsid w:val="009F66A2"/>
    <w:rsid w:val="009F7053"/>
    <w:rsid w:val="009F751A"/>
    <w:rsid w:val="009F7B79"/>
    <w:rsid w:val="00A00457"/>
    <w:rsid w:val="00A005CB"/>
    <w:rsid w:val="00A00F40"/>
    <w:rsid w:val="00A0194A"/>
    <w:rsid w:val="00A01C03"/>
    <w:rsid w:val="00A01C09"/>
    <w:rsid w:val="00A01EE3"/>
    <w:rsid w:val="00A021F3"/>
    <w:rsid w:val="00A0266D"/>
    <w:rsid w:val="00A02BDE"/>
    <w:rsid w:val="00A02DE3"/>
    <w:rsid w:val="00A03521"/>
    <w:rsid w:val="00A03C17"/>
    <w:rsid w:val="00A0427E"/>
    <w:rsid w:val="00A04F97"/>
    <w:rsid w:val="00A05285"/>
    <w:rsid w:val="00A05E5B"/>
    <w:rsid w:val="00A05F52"/>
    <w:rsid w:val="00A06950"/>
    <w:rsid w:val="00A0719C"/>
    <w:rsid w:val="00A07672"/>
    <w:rsid w:val="00A07D4A"/>
    <w:rsid w:val="00A102EF"/>
    <w:rsid w:val="00A1053D"/>
    <w:rsid w:val="00A10FAB"/>
    <w:rsid w:val="00A11011"/>
    <w:rsid w:val="00A114B8"/>
    <w:rsid w:val="00A11616"/>
    <w:rsid w:val="00A119F5"/>
    <w:rsid w:val="00A12151"/>
    <w:rsid w:val="00A1289C"/>
    <w:rsid w:val="00A129CC"/>
    <w:rsid w:val="00A12B01"/>
    <w:rsid w:val="00A12D1B"/>
    <w:rsid w:val="00A1345A"/>
    <w:rsid w:val="00A13D27"/>
    <w:rsid w:val="00A143F7"/>
    <w:rsid w:val="00A148BE"/>
    <w:rsid w:val="00A15726"/>
    <w:rsid w:val="00A1576B"/>
    <w:rsid w:val="00A158D1"/>
    <w:rsid w:val="00A15D17"/>
    <w:rsid w:val="00A15D1A"/>
    <w:rsid w:val="00A16302"/>
    <w:rsid w:val="00A16E1E"/>
    <w:rsid w:val="00A16E70"/>
    <w:rsid w:val="00A17203"/>
    <w:rsid w:val="00A17E6E"/>
    <w:rsid w:val="00A2039E"/>
    <w:rsid w:val="00A207F1"/>
    <w:rsid w:val="00A21BDE"/>
    <w:rsid w:val="00A2211C"/>
    <w:rsid w:val="00A22135"/>
    <w:rsid w:val="00A229AF"/>
    <w:rsid w:val="00A22BBD"/>
    <w:rsid w:val="00A2388A"/>
    <w:rsid w:val="00A23BE9"/>
    <w:rsid w:val="00A2433A"/>
    <w:rsid w:val="00A24453"/>
    <w:rsid w:val="00A25213"/>
    <w:rsid w:val="00A25A69"/>
    <w:rsid w:val="00A25CF3"/>
    <w:rsid w:val="00A26070"/>
    <w:rsid w:val="00A2646D"/>
    <w:rsid w:val="00A26873"/>
    <w:rsid w:val="00A26898"/>
    <w:rsid w:val="00A2704B"/>
    <w:rsid w:val="00A273DA"/>
    <w:rsid w:val="00A279D2"/>
    <w:rsid w:val="00A27B9F"/>
    <w:rsid w:val="00A30B6E"/>
    <w:rsid w:val="00A30E06"/>
    <w:rsid w:val="00A31023"/>
    <w:rsid w:val="00A3129A"/>
    <w:rsid w:val="00A312BE"/>
    <w:rsid w:val="00A3145B"/>
    <w:rsid w:val="00A322D5"/>
    <w:rsid w:val="00A3264A"/>
    <w:rsid w:val="00A32F9C"/>
    <w:rsid w:val="00A33166"/>
    <w:rsid w:val="00A33704"/>
    <w:rsid w:val="00A341A0"/>
    <w:rsid w:val="00A344A7"/>
    <w:rsid w:val="00A34C71"/>
    <w:rsid w:val="00A351E5"/>
    <w:rsid w:val="00A3614E"/>
    <w:rsid w:val="00A36266"/>
    <w:rsid w:val="00A3658C"/>
    <w:rsid w:val="00A365CC"/>
    <w:rsid w:val="00A36681"/>
    <w:rsid w:val="00A3694E"/>
    <w:rsid w:val="00A3695B"/>
    <w:rsid w:val="00A37078"/>
    <w:rsid w:val="00A3711B"/>
    <w:rsid w:val="00A3764A"/>
    <w:rsid w:val="00A37652"/>
    <w:rsid w:val="00A37842"/>
    <w:rsid w:val="00A404DB"/>
    <w:rsid w:val="00A4067F"/>
    <w:rsid w:val="00A406F7"/>
    <w:rsid w:val="00A40DAB"/>
    <w:rsid w:val="00A41CB5"/>
    <w:rsid w:val="00A41D77"/>
    <w:rsid w:val="00A42A82"/>
    <w:rsid w:val="00A43080"/>
    <w:rsid w:val="00A43C64"/>
    <w:rsid w:val="00A43E28"/>
    <w:rsid w:val="00A43E35"/>
    <w:rsid w:val="00A44343"/>
    <w:rsid w:val="00A4444B"/>
    <w:rsid w:val="00A44B9E"/>
    <w:rsid w:val="00A455B8"/>
    <w:rsid w:val="00A47250"/>
    <w:rsid w:val="00A473E9"/>
    <w:rsid w:val="00A47571"/>
    <w:rsid w:val="00A478F8"/>
    <w:rsid w:val="00A47E07"/>
    <w:rsid w:val="00A502DA"/>
    <w:rsid w:val="00A505B8"/>
    <w:rsid w:val="00A51291"/>
    <w:rsid w:val="00A51D68"/>
    <w:rsid w:val="00A520CB"/>
    <w:rsid w:val="00A5314F"/>
    <w:rsid w:val="00A532D4"/>
    <w:rsid w:val="00A5357C"/>
    <w:rsid w:val="00A546B3"/>
    <w:rsid w:val="00A5487E"/>
    <w:rsid w:val="00A5498D"/>
    <w:rsid w:val="00A5627D"/>
    <w:rsid w:val="00A563DB"/>
    <w:rsid w:val="00A564B1"/>
    <w:rsid w:val="00A566EB"/>
    <w:rsid w:val="00A56FBD"/>
    <w:rsid w:val="00A576F0"/>
    <w:rsid w:val="00A5771C"/>
    <w:rsid w:val="00A60BD4"/>
    <w:rsid w:val="00A6120F"/>
    <w:rsid w:val="00A61A41"/>
    <w:rsid w:val="00A6216F"/>
    <w:rsid w:val="00A6271F"/>
    <w:rsid w:val="00A62AEB"/>
    <w:rsid w:val="00A62DC3"/>
    <w:rsid w:val="00A62E4E"/>
    <w:rsid w:val="00A64153"/>
    <w:rsid w:val="00A642AF"/>
    <w:rsid w:val="00A6464F"/>
    <w:rsid w:val="00A64748"/>
    <w:rsid w:val="00A650B1"/>
    <w:rsid w:val="00A65507"/>
    <w:rsid w:val="00A65A99"/>
    <w:rsid w:val="00A66281"/>
    <w:rsid w:val="00A66BB9"/>
    <w:rsid w:val="00A6702E"/>
    <w:rsid w:val="00A67CF0"/>
    <w:rsid w:val="00A67DA0"/>
    <w:rsid w:val="00A67E7A"/>
    <w:rsid w:val="00A700A3"/>
    <w:rsid w:val="00A70204"/>
    <w:rsid w:val="00A70FB7"/>
    <w:rsid w:val="00A7108D"/>
    <w:rsid w:val="00A71321"/>
    <w:rsid w:val="00A71351"/>
    <w:rsid w:val="00A71457"/>
    <w:rsid w:val="00A715E2"/>
    <w:rsid w:val="00A71DE3"/>
    <w:rsid w:val="00A71E76"/>
    <w:rsid w:val="00A72629"/>
    <w:rsid w:val="00A73A44"/>
    <w:rsid w:val="00A73B5D"/>
    <w:rsid w:val="00A7426A"/>
    <w:rsid w:val="00A7476C"/>
    <w:rsid w:val="00A74CD1"/>
    <w:rsid w:val="00A751DC"/>
    <w:rsid w:val="00A75683"/>
    <w:rsid w:val="00A75B92"/>
    <w:rsid w:val="00A76295"/>
    <w:rsid w:val="00A76934"/>
    <w:rsid w:val="00A76B3E"/>
    <w:rsid w:val="00A76F8F"/>
    <w:rsid w:val="00A7799B"/>
    <w:rsid w:val="00A7799F"/>
    <w:rsid w:val="00A80291"/>
    <w:rsid w:val="00A809B2"/>
    <w:rsid w:val="00A80DB0"/>
    <w:rsid w:val="00A8160D"/>
    <w:rsid w:val="00A8181E"/>
    <w:rsid w:val="00A8191D"/>
    <w:rsid w:val="00A81FDC"/>
    <w:rsid w:val="00A82255"/>
    <w:rsid w:val="00A827E3"/>
    <w:rsid w:val="00A8338D"/>
    <w:rsid w:val="00A843EE"/>
    <w:rsid w:val="00A844AD"/>
    <w:rsid w:val="00A84564"/>
    <w:rsid w:val="00A84662"/>
    <w:rsid w:val="00A84D80"/>
    <w:rsid w:val="00A84E97"/>
    <w:rsid w:val="00A85A46"/>
    <w:rsid w:val="00A85C85"/>
    <w:rsid w:val="00A85C9C"/>
    <w:rsid w:val="00A8631E"/>
    <w:rsid w:val="00A86694"/>
    <w:rsid w:val="00A86DEE"/>
    <w:rsid w:val="00A87031"/>
    <w:rsid w:val="00A87C01"/>
    <w:rsid w:val="00A903E0"/>
    <w:rsid w:val="00A9055A"/>
    <w:rsid w:val="00A90C11"/>
    <w:rsid w:val="00A90D82"/>
    <w:rsid w:val="00A90E20"/>
    <w:rsid w:val="00A917EE"/>
    <w:rsid w:val="00A92C9D"/>
    <w:rsid w:val="00A92E7B"/>
    <w:rsid w:val="00A92F16"/>
    <w:rsid w:val="00A93235"/>
    <w:rsid w:val="00A93418"/>
    <w:rsid w:val="00A93880"/>
    <w:rsid w:val="00A94152"/>
    <w:rsid w:val="00A94993"/>
    <w:rsid w:val="00A950A6"/>
    <w:rsid w:val="00A95AB5"/>
    <w:rsid w:val="00A95E57"/>
    <w:rsid w:val="00A96426"/>
    <w:rsid w:val="00A96B42"/>
    <w:rsid w:val="00AA01E0"/>
    <w:rsid w:val="00AA08BA"/>
    <w:rsid w:val="00AA095E"/>
    <w:rsid w:val="00AA0A32"/>
    <w:rsid w:val="00AA13FC"/>
    <w:rsid w:val="00AA1ACE"/>
    <w:rsid w:val="00AA23DD"/>
    <w:rsid w:val="00AA2926"/>
    <w:rsid w:val="00AA2A43"/>
    <w:rsid w:val="00AA339E"/>
    <w:rsid w:val="00AA34FA"/>
    <w:rsid w:val="00AA36C0"/>
    <w:rsid w:val="00AA371B"/>
    <w:rsid w:val="00AA3D72"/>
    <w:rsid w:val="00AA42A8"/>
    <w:rsid w:val="00AA43AA"/>
    <w:rsid w:val="00AA4410"/>
    <w:rsid w:val="00AA4B29"/>
    <w:rsid w:val="00AA5017"/>
    <w:rsid w:val="00AA550D"/>
    <w:rsid w:val="00AA6804"/>
    <w:rsid w:val="00AA6B0A"/>
    <w:rsid w:val="00AA6D1E"/>
    <w:rsid w:val="00AA7521"/>
    <w:rsid w:val="00AA7A86"/>
    <w:rsid w:val="00AA7EC0"/>
    <w:rsid w:val="00AB0BEC"/>
    <w:rsid w:val="00AB0DE6"/>
    <w:rsid w:val="00AB0FE6"/>
    <w:rsid w:val="00AB14AC"/>
    <w:rsid w:val="00AB14EA"/>
    <w:rsid w:val="00AB273D"/>
    <w:rsid w:val="00AB2855"/>
    <w:rsid w:val="00AB2D54"/>
    <w:rsid w:val="00AB3137"/>
    <w:rsid w:val="00AB3BD3"/>
    <w:rsid w:val="00AB41D1"/>
    <w:rsid w:val="00AB434F"/>
    <w:rsid w:val="00AB5054"/>
    <w:rsid w:val="00AB52FC"/>
    <w:rsid w:val="00AB5D89"/>
    <w:rsid w:val="00AB5DB0"/>
    <w:rsid w:val="00AB5DF1"/>
    <w:rsid w:val="00AB6EF4"/>
    <w:rsid w:val="00AB6F21"/>
    <w:rsid w:val="00AB71DA"/>
    <w:rsid w:val="00AB751C"/>
    <w:rsid w:val="00AB76BE"/>
    <w:rsid w:val="00AB7D33"/>
    <w:rsid w:val="00AB7ECA"/>
    <w:rsid w:val="00AC2FBD"/>
    <w:rsid w:val="00AC35CC"/>
    <w:rsid w:val="00AC3EDE"/>
    <w:rsid w:val="00AC3F05"/>
    <w:rsid w:val="00AC425B"/>
    <w:rsid w:val="00AC45E6"/>
    <w:rsid w:val="00AC484D"/>
    <w:rsid w:val="00AC4DBA"/>
    <w:rsid w:val="00AC5775"/>
    <w:rsid w:val="00AC5BEE"/>
    <w:rsid w:val="00AC5CF3"/>
    <w:rsid w:val="00AC63D0"/>
    <w:rsid w:val="00AC71C7"/>
    <w:rsid w:val="00AC728A"/>
    <w:rsid w:val="00AC737F"/>
    <w:rsid w:val="00AC739B"/>
    <w:rsid w:val="00AC7DDC"/>
    <w:rsid w:val="00AD034C"/>
    <w:rsid w:val="00AD0FD4"/>
    <w:rsid w:val="00AD29B6"/>
    <w:rsid w:val="00AD2D9B"/>
    <w:rsid w:val="00AD32C5"/>
    <w:rsid w:val="00AD33A0"/>
    <w:rsid w:val="00AD3810"/>
    <w:rsid w:val="00AD3DC7"/>
    <w:rsid w:val="00AD4625"/>
    <w:rsid w:val="00AD5082"/>
    <w:rsid w:val="00AD52B6"/>
    <w:rsid w:val="00AD5336"/>
    <w:rsid w:val="00AD5488"/>
    <w:rsid w:val="00AD562E"/>
    <w:rsid w:val="00AD649D"/>
    <w:rsid w:val="00AD6BE1"/>
    <w:rsid w:val="00AD7E72"/>
    <w:rsid w:val="00AD7FA0"/>
    <w:rsid w:val="00AE03B4"/>
    <w:rsid w:val="00AE0688"/>
    <w:rsid w:val="00AE0ACB"/>
    <w:rsid w:val="00AE0E8C"/>
    <w:rsid w:val="00AE1651"/>
    <w:rsid w:val="00AE168B"/>
    <w:rsid w:val="00AE1AF0"/>
    <w:rsid w:val="00AE273A"/>
    <w:rsid w:val="00AE2EB7"/>
    <w:rsid w:val="00AE3066"/>
    <w:rsid w:val="00AE3654"/>
    <w:rsid w:val="00AE3FDA"/>
    <w:rsid w:val="00AE464A"/>
    <w:rsid w:val="00AE4CED"/>
    <w:rsid w:val="00AE52F7"/>
    <w:rsid w:val="00AE6768"/>
    <w:rsid w:val="00AE7335"/>
    <w:rsid w:val="00AE764C"/>
    <w:rsid w:val="00AE7CD3"/>
    <w:rsid w:val="00AF07B7"/>
    <w:rsid w:val="00AF0BAE"/>
    <w:rsid w:val="00AF0E84"/>
    <w:rsid w:val="00AF146F"/>
    <w:rsid w:val="00AF17CC"/>
    <w:rsid w:val="00AF1E7E"/>
    <w:rsid w:val="00AF206F"/>
    <w:rsid w:val="00AF2C26"/>
    <w:rsid w:val="00AF34DB"/>
    <w:rsid w:val="00AF4380"/>
    <w:rsid w:val="00AF4577"/>
    <w:rsid w:val="00AF498F"/>
    <w:rsid w:val="00AF4A1F"/>
    <w:rsid w:val="00AF4C23"/>
    <w:rsid w:val="00AF54B5"/>
    <w:rsid w:val="00AF5E16"/>
    <w:rsid w:val="00AF6717"/>
    <w:rsid w:val="00AF6BFF"/>
    <w:rsid w:val="00AF71CF"/>
    <w:rsid w:val="00AF7293"/>
    <w:rsid w:val="00AF75BC"/>
    <w:rsid w:val="00AF75E0"/>
    <w:rsid w:val="00AF797B"/>
    <w:rsid w:val="00AF7E35"/>
    <w:rsid w:val="00AF7FBC"/>
    <w:rsid w:val="00AF7FF5"/>
    <w:rsid w:val="00B0039A"/>
    <w:rsid w:val="00B00BBE"/>
    <w:rsid w:val="00B00BD6"/>
    <w:rsid w:val="00B013CE"/>
    <w:rsid w:val="00B01B56"/>
    <w:rsid w:val="00B021FE"/>
    <w:rsid w:val="00B0298F"/>
    <w:rsid w:val="00B03143"/>
    <w:rsid w:val="00B035CE"/>
    <w:rsid w:val="00B03949"/>
    <w:rsid w:val="00B03BCB"/>
    <w:rsid w:val="00B03D8F"/>
    <w:rsid w:val="00B040F9"/>
    <w:rsid w:val="00B04290"/>
    <w:rsid w:val="00B04EB9"/>
    <w:rsid w:val="00B04F99"/>
    <w:rsid w:val="00B05E7C"/>
    <w:rsid w:val="00B063A7"/>
    <w:rsid w:val="00B0662B"/>
    <w:rsid w:val="00B06785"/>
    <w:rsid w:val="00B073FD"/>
    <w:rsid w:val="00B078BF"/>
    <w:rsid w:val="00B07F5C"/>
    <w:rsid w:val="00B1003D"/>
    <w:rsid w:val="00B10579"/>
    <w:rsid w:val="00B10869"/>
    <w:rsid w:val="00B10EA9"/>
    <w:rsid w:val="00B11CCF"/>
    <w:rsid w:val="00B12BF7"/>
    <w:rsid w:val="00B12E17"/>
    <w:rsid w:val="00B132E8"/>
    <w:rsid w:val="00B138D7"/>
    <w:rsid w:val="00B13A5F"/>
    <w:rsid w:val="00B13B84"/>
    <w:rsid w:val="00B13F77"/>
    <w:rsid w:val="00B14214"/>
    <w:rsid w:val="00B1569B"/>
    <w:rsid w:val="00B1593E"/>
    <w:rsid w:val="00B1599A"/>
    <w:rsid w:val="00B15C24"/>
    <w:rsid w:val="00B161B8"/>
    <w:rsid w:val="00B16664"/>
    <w:rsid w:val="00B16E0A"/>
    <w:rsid w:val="00B17635"/>
    <w:rsid w:val="00B177D6"/>
    <w:rsid w:val="00B178B0"/>
    <w:rsid w:val="00B200D8"/>
    <w:rsid w:val="00B20340"/>
    <w:rsid w:val="00B208A4"/>
    <w:rsid w:val="00B21A85"/>
    <w:rsid w:val="00B2212C"/>
    <w:rsid w:val="00B22811"/>
    <w:rsid w:val="00B229E9"/>
    <w:rsid w:val="00B22DF9"/>
    <w:rsid w:val="00B23459"/>
    <w:rsid w:val="00B2354E"/>
    <w:rsid w:val="00B2368E"/>
    <w:rsid w:val="00B23ADA"/>
    <w:rsid w:val="00B2408A"/>
    <w:rsid w:val="00B241DF"/>
    <w:rsid w:val="00B242C9"/>
    <w:rsid w:val="00B24691"/>
    <w:rsid w:val="00B24763"/>
    <w:rsid w:val="00B248BA"/>
    <w:rsid w:val="00B25938"/>
    <w:rsid w:val="00B25A1C"/>
    <w:rsid w:val="00B2602B"/>
    <w:rsid w:val="00B26219"/>
    <w:rsid w:val="00B27057"/>
    <w:rsid w:val="00B27AC0"/>
    <w:rsid w:val="00B27B62"/>
    <w:rsid w:val="00B3070E"/>
    <w:rsid w:val="00B3094B"/>
    <w:rsid w:val="00B30ADE"/>
    <w:rsid w:val="00B30B56"/>
    <w:rsid w:val="00B30B98"/>
    <w:rsid w:val="00B30EE2"/>
    <w:rsid w:val="00B31180"/>
    <w:rsid w:val="00B3136B"/>
    <w:rsid w:val="00B313B4"/>
    <w:rsid w:val="00B31D93"/>
    <w:rsid w:val="00B3242C"/>
    <w:rsid w:val="00B32B32"/>
    <w:rsid w:val="00B33142"/>
    <w:rsid w:val="00B334E2"/>
    <w:rsid w:val="00B337B6"/>
    <w:rsid w:val="00B33AB9"/>
    <w:rsid w:val="00B33B3C"/>
    <w:rsid w:val="00B33DF0"/>
    <w:rsid w:val="00B3484A"/>
    <w:rsid w:val="00B348F6"/>
    <w:rsid w:val="00B34F2A"/>
    <w:rsid w:val="00B34F7A"/>
    <w:rsid w:val="00B355CC"/>
    <w:rsid w:val="00B35E43"/>
    <w:rsid w:val="00B36091"/>
    <w:rsid w:val="00B36922"/>
    <w:rsid w:val="00B3692E"/>
    <w:rsid w:val="00B36C36"/>
    <w:rsid w:val="00B37ABB"/>
    <w:rsid w:val="00B37FFD"/>
    <w:rsid w:val="00B40DA0"/>
    <w:rsid w:val="00B40DCE"/>
    <w:rsid w:val="00B41428"/>
    <w:rsid w:val="00B41996"/>
    <w:rsid w:val="00B4245C"/>
    <w:rsid w:val="00B425C7"/>
    <w:rsid w:val="00B428B5"/>
    <w:rsid w:val="00B436BC"/>
    <w:rsid w:val="00B43D0D"/>
    <w:rsid w:val="00B43FED"/>
    <w:rsid w:val="00B4417A"/>
    <w:rsid w:val="00B4442F"/>
    <w:rsid w:val="00B44977"/>
    <w:rsid w:val="00B44A21"/>
    <w:rsid w:val="00B45DE8"/>
    <w:rsid w:val="00B4689C"/>
    <w:rsid w:val="00B46D45"/>
    <w:rsid w:val="00B471E2"/>
    <w:rsid w:val="00B476B3"/>
    <w:rsid w:val="00B47B93"/>
    <w:rsid w:val="00B47CBE"/>
    <w:rsid w:val="00B5005A"/>
    <w:rsid w:val="00B50115"/>
    <w:rsid w:val="00B50787"/>
    <w:rsid w:val="00B51754"/>
    <w:rsid w:val="00B51A3B"/>
    <w:rsid w:val="00B53043"/>
    <w:rsid w:val="00B53640"/>
    <w:rsid w:val="00B53BA7"/>
    <w:rsid w:val="00B543CE"/>
    <w:rsid w:val="00B54EF9"/>
    <w:rsid w:val="00B55A83"/>
    <w:rsid w:val="00B55EB4"/>
    <w:rsid w:val="00B560E3"/>
    <w:rsid w:val="00B5680C"/>
    <w:rsid w:val="00B573C4"/>
    <w:rsid w:val="00B57B0A"/>
    <w:rsid w:val="00B600E2"/>
    <w:rsid w:val="00B603A5"/>
    <w:rsid w:val="00B611D4"/>
    <w:rsid w:val="00B6130D"/>
    <w:rsid w:val="00B619C7"/>
    <w:rsid w:val="00B61A1F"/>
    <w:rsid w:val="00B626B2"/>
    <w:rsid w:val="00B6277C"/>
    <w:rsid w:val="00B629B4"/>
    <w:rsid w:val="00B63EC6"/>
    <w:rsid w:val="00B63FB1"/>
    <w:rsid w:val="00B64776"/>
    <w:rsid w:val="00B64B3A"/>
    <w:rsid w:val="00B65064"/>
    <w:rsid w:val="00B65643"/>
    <w:rsid w:val="00B660A6"/>
    <w:rsid w:val="00B669E9"/>
    <w:rsid w:val="00B66AAC"/>
    <w:rsid w:val="00B66C4E"/>
    <w:rsid w:val="00B67193"/>
    <w:rsid w:val="00B671D1"/>
    <w:rsid w:val="00B67810"/>
    <w:rsid w:val="00B6782F"/>
    <w:rsid w:val="00B711DA"/>
    <w:rsid w:val="00B71A4E"/>
    <w:rsid w:val="00B71B0A"/>
    <w:rsid w:val="00B71F01"/>
    <w:rsid w:val="00B722F9"/>
    <w:rsid w:val="00B72658"/>
    <w:rsid w:val="00B72AED"/>
    <w:rsid w:val="00B72BA7"/>
    <w:rsid w:val="00B72D2C"/>
    <w:rsid w:val="00B72E01"/>
    <w:rsid w:val="00B73A47"/>
    <w:rsid w:val="00B742FC"/>
    <w:rsid w:val="00B744E7"/>
    <w:rsid w:val="00B74C11"/>
    <w:rsid w:val="00B74F13"/>
    <w:rsid w:val="00B751F2"/>
    <w:rsid w:val="00B759CD"/>
    <w:rsid w:val="00B76887"/>
    <w:rsid w:val="00B76B75"/>
    <w:rsid w:val="00B76BAC"/>
    <w:rsid w:val="00B76D1E"/>
    <w:rsid w:val="00B7741D"/>
    <w:rsid w:val="00B77971"/>
    <w:rsid w:val="00B80D56"/>
    <w:rsid w:val="00B80F76"/>
    <w:rsid w:val="00B819EE"/>
    <w:rsid w:val="00B81B0F"/>
    <w:rsid w:val="00B82021"/>
    <w:rsid w:val="00B82FAB"/>
    <w:rsid w:val="00B83221"/>
    <w:rsid w:val="00B839AD"/>
    <w:rsid w:val="00B83B4A"/>
    <w:rsid w:val="00B83E72"/>
    <w:rsid w:val="00B8465F"/>
    <w:rsid w:val="00B848ED"/>
    <w:rsid w:val="00B8504F"/>
    <w:rsid w:val="00B85094"/>
    <w:rsid w:val="00B853A5"/>
    <w:rsid w:val="00B85B07"/>
    <w:rsid w:val="00B85DB8"/>
    <w:rsid w:val="00B85F55"/>
    <w:rsid w:val="00B8613F"/>
    <w:rsid w:val="00B865A3"/>
    <w:rsid w:val="00B865F6"/>
    <w:rsid w:val="00B8678B"/>
    <w:rsid w:val="00B869A8"/>
    <w:rsid w:val="00B86D36"/>
    <w:rsid w:val="00B8743C"/>
    <w:rsid w:val="00B875E2"/>
    <w:rsid w:val="00B87BD3"/>
    <w:rsid w:val="00B9038C"/>
    <w:rsid w:val="00B91542"/>
    <w:rsid w:val="00B91B1D"/>
    <w:rsid w:val="00B91E36"/>
    <w:rsid w:val="00B92BE4"/>
    <w:rsid w:val="00B93C90"/>
    <w:rsid w:val="00B942FB"/>
    <w:rsid w:val="00B9479C"/>
    <w:rsid w:val="00B94BDB"/>
    <w:rsid w:val="00B951A4"/>
    <w:rsid w:val="00B955E8"/>
    <w:rsid w:val="00B9584E"/>
    <w:rsid w:val="00B962CF"/>
    <w:rsid w:val="00B964DD"/>
    <w:rsid w:val="00B9651F"/>
    <w:rsid w:val="00B96B25"/>
    <w:rsid w:val="00B96D4B"/>
    <w:rsid w:val="00B96D6B"/>
    <w:rsid w:val="00B974B1"/>
    <w:rsid w:val="00B9752F"/>
    <w:rsid w:val="00B97821"/>
    <w:rsid w:val="00BA087F"/>
    <w:rsid w:val="00BA0A72"/>
    <w:rsid w:val="00BA106D"/>
    <w:rsid w:val="00BA1342"/>
    <w:rsid w:val="00BA13CB"/>
    <w:rsid w:val="00BA2529"/>
    <w:rsid w:val="00BA255A"/>
    <w:rsid w:val="00BA35F6"/>
    <w:rsid w:val="00BA3D10"/>
    <w:rsid w:val="00BA3D29"/>
    <w:rsid w:val="00BA3D35"/>
    <w:rsid w:val="00BA3F55"/>
    <w:rsid w:val="00BA46BD"/>
    <w:rsid w:val="00BA49FA"/>
    <w:rsid w:val="00BA4B39"/>
    <w:rsid w:val="00BA4D0C"/>
    <w:rsid w:val="00BA54D2"/>
    <w:rsid w:val="00BA5DAD"/>
    <w:rsid w:val="00BA60C9"/>
    <w:rsid w:val="00BA6114"/>
    <w:rsid w:val="00BA6602"/>
    <w:rsid w:val="00BA6BF8"/>
    <w:rsid w:val="00BA6F59"/>
    <w:rsid w:val="00BA704C"/>
    <w:rsid w:val="00BA715D"/>
    <w:rsid w:val="00BA7196"/>
    <w:rsid w:val="00BA734D"/>
    <w:rsid w:val="00BA7501"/>
    <w:rsid w:val="00BA7621"/>
    <w:rsid w:val="00BA792F"/>
    <w:rsid w:val="00BA7ABB"/>
    <w:rsid w:val="00BA7E61"/>
    <w:rsid w:val="00BB0430"/>
    <w:rsid w:val="00BB08BA"/>
    <w:rsid w:val="00BB0905"/>
    <w:rsid w:val="00BB0DF2"/>
    <w:rsid w:val="00BB1105"/>
    <w:rsid w:val="00BB1175"/>
    <w:rsid w:val="00BB1726"/>
    <w:rsid w:val="00BB1791"/>
    <w:rsid w:val="00BB2274"/>
    <w:rsid w:val="00BB22F8"/>
    <w:rsid w:val="00BB2589"/>
    <w:rsid w:val="00BB2E05"/>
    <w:rsid w:val="00BB3734"/>
    <w:rsid w:val="00BB3F09"/>
    <w:rsid w:val="00BB4934"/>
    <w:rsid w:val="00BB4C61"/>
    <w:rsid w:val="00BB5834"/>
    <w:rsid w:val="00BB5D9B"/>
    <w:rsid w:val="00BB5E30"/>
    <w:rsid w:val="00BB6B4E"/>
    <w:rsid w:val="00BB6BE2"/>
    <w:rsid w:val="00BB718C"/>
    <w:rsid w:val="00BB739F"/>
    <w:rsid w:val="00BB7546"/>
    <w:rsid w:val="00BB7950"/>
    <w:rsid w:val="00BB7C06"/>
    <w:rsid w:val="00BB7DE9"/>
    <w:rsid w:val="00BB7E27"/>
    <w:rsid w:val="00BB7E6D"/>
    <w:rsid w:val="00BC0398"/>
    <w:rsid w:val="00BC05BC"/>
    <w:rsid w:val="00BC092C"/>
    <w:rsid w:val="00BC0F8F"/>
    <w:rsid w:val="00BC101C"/>
    <w:rsid w:val="00BC10E9"/>
    <w:rsid w:val="00BC1D3B"/>
    <w:rsid w:val="00BC3277"/>
    <w:rsid w:val="00BC354F"/>
    <w:rsid w:val="00BC397B"/>
    <w:rsid w:val="00BC3D50"/>
    <w:rsid w:val="00BC3E6B"/>
    <w:rsid w:val="00BC441D"/>
    <w:rsid w:val="00BC4B0E"/>
    <w:rsid w:val="00BC5157"/>
    <w:rsid w:val="00BC549B"/>
    <w:rsid w:val="00BC5D4E"/>
    <w:rsid w:val="00BC5DE5"/>
    <w:rsid w:val="00BC63D8"/>
    <w:rsid w:val="00BC649E"/>
    <w:rsid w:val="00BC6A69"/>
    <w:rsid w:val="00BC6D91"/>
    <w:rsid w:val="00BC7231"/>
    <w:rsid w:val="00BC72DF"/>
    <w:rsid w:val="00BC77BE"/>
    <w:rsid w:val="00BC7906"/>
    <w:rsid w:val="00BC79BB"/>
    <w:rsid w:val="00BC7FC8"/>
    <w:rsid w:val="00BC7FF0"/>
    <w:rsid w:val="00BD06D6"/>
    <w:rsid w:val="00BD0758"/>
    <w:rsid w:val="00BD149C"/>
    <w:rsid w:val="00BD15DC"/>
    <w:rsid w:val="00BD18C8"/>
    <w:rsid w:val="00BD1A71"/>
    <w:rsid w:val="00BD232A"/>
    <w:rsid w:val="00BD260B"/>
    <w:rsid w:val="00BD27DA"/>
    <w:rsid w:val="00BD2E1F"/>
    <w:rsid w:val="00BD4A3E"/>
    <w:rsid w:val="00BD4EB0"/>
    <w:rsid w:val="00BD5391"/>
    <w:rsid w:val="00BD6362"/>
    <w:rsid w:val="00BD6706"/>
    <w:rsid w:val="00BD6830"/>
    <w:rsid w:val="00BD7407"/>
    <w:rsid w:val="00BD74FA"/>
    <w:rsid w:val="00BD7A91"/>
    <w:rsid w:val="00BE02C2"/>
    <w:rsid w:val="00BE07FD"/>
    <w:rsid w:val="00BE09E4"/>
    <w:rsid w:val="00BE10D6"/>
    <w:rsid w:val="00BE116B"/>
    <w:rsid w:val="00BE1383"/>
    <w:rsid w:val="00BE1465"/>
    <w:rsid w:val="00BE198A"/>
    <w:rsid w:val="00BE1DED"/>
    <w:rsid w:val="00BE1F14"/>
    <w:rsid w:val="00BE214B"/>
    <w:rsid w:val="00BE2163"/>
    <w:rsid w:val="00BE259A"/>
    <w:rsid w:val="00BE2882"/>
    <w:rsid w:val="00BE293F"/>
    <w:rsid w:val="00BE306C"/>
    <w:rsid w:val="00BE4128"/>
    <w:rsid w:val="00BE44F7"/>
    <w:rsid w:val="00BE48AD"/>
    <w:rsid w:val="00BE4ABC"/>
    <w:rsid w:val="00BE4CD1"/>
    <w:rsid w:val="00BE4FB0"/>
    <w:rsid w:val="00BE50D2"/>
    <w:rsid w:val="00BE55CB"/>
    <w:rsid w:val="00BE5A02"/>
    <w:rsid w:val="00BE5B02"/>
    <w:rsid w:val="00BE62F5"/>
    <w:rsid w:val="00BE6603"/>
    <w:rsid w:val="00BE67C7"/>
    <w:rsid w:val="00BE7536"/>
    <w:rsid w:val="00BE7DC9"/>
    <w:rsid w:val="00BF0D02"/>
    <w:rsid w:val="00BF1008"/>
    <w:rsid w:val="00BF1357"/>
    <w:rsid w:val="00BF1619"/>
    <w:rsid w:val="00BF1645"/>
    <w:rsid w:val="00BF18A7"/>
    <w:rsid w:val="00BF1BFD"/>
    <w:rsid w:val="00BF1F1D"/>
    <w:rsid w:val="00BF3326"/>
    <w:rsid w:val="00BF3739"/>
    <w:rsid w:val="00BF3BDC"/>
    <w:rsid w:val="00BF3CDC"/>
    <w:rsid w:val="00BF3F27"/>
    <w:rsid w:val="00BF4182"/>
    <w:rsid w:val="00BF454A"/>
    <w:rsid w:val="00BF4AA6"/>
    <w:rsid w:val="00BF5276"/>
    <w:rsid w:val="00BF5770"/>
    <w:rsid w:val="00BF57AF"/>
    <w:rsid w:val="00BF59CA"/>
    <w:rsid w:val="00BF6025"/>
    <w:rsid w:val="00BF6260"/>
    <w:rsid w:val="00BF6421"/>
    <w:rsid w:val="00BF68F1"/>
    <w:rsid w:val="00BF6E18"/>
    <w:rsid w:val="00BF6E57"/>
    <w:rsid w:val="00BF70EA"/>
    <w:rsid w:val="00BF723E"/>
    <w:rsid w:val="00BF7528"/>
    <w:rsid w:val="00BF752D"/>
    <w:rsid w:val="00BF776A"/>
    <w:rsid w:val="00BF7811"/>
    <w:rsid w:val="00C0017E"/>
    <w:rsid w:val="00C008E4"/>
    <w:rsid w:val="00C010C2"/>
    <w:rsid w:val="00C01116"/>
    <w:rsid w:val="00C027BD"/>
    <w:rsid w:val="00C02934"/>
    <w:rsid w:val="00C030FF"/>
    <w:rsid w:val="00C03103"/>
    <w:rsid w:val="00C03236"/>
    <w:rsid w:val="00C043A8"/>
    <w:rsid w:val="00C0487E"/>
    <w:rsid w:val="00C0509B"/>
    <w:rsid w:val="00C050A0"/>
    <w:rsid w:val="00C05733"/>
    <w:rsid w:val="00C05F93"/>
    <w:rsid w:val="00C06088"/>
    <w:rsid w:val="00C061D6"/>
    <w:rsid w:val="00C06554"/>
    <w:rsid w:val="00C06C66"/>
    <w:rsid w:val="00C06C7C"/>
    <w:rsid w:val="00C06D5A"/>
    <w:rsid w:val="00C06E8A"/>
    <w:rsid w:val="00C07D8F"/>
    <w:rsid w:val="00C07E17"/>
    <w:rsid w:val="00C1001A"/>
    <w:rsid w:val="00C103D7"/>
    <w:rsid w:val="00C10586"/>
    <w:rsid w:val="00C10AD8"/>
    <w:rsid w:val="00C10C9D"/>
    <w:rsid w:val="00C11E48"/>
    <w:rsid w:val="00C11EF1"/>
    <w:rsid w:val="00C11FE5"/>
    <w:rsid w:val="00C12267"/>
    <w:rsid w:val="00C124E9"/>
    <w:rsid w:val="00C129FA"/>
    <w:rsid w:val="00C12A29"/>
    <w:rsid w:val="00C12FE7"/>
    <w:rsid w:val="00C13528"/>
    <w:rsid w:val="00C13538"/>
    <w:rsid w:val="00C13BB1"/>
    <w:rsid w:val="00C13CC3"/>
    <w:rsid w:val="00C1471C"/>
    <w:rsid w:val="00C148FF"/>
    <w:rsid w:val="00C14EA0"/>
    <w:rsid w:val="00C14EC5"/>
    <w:rsid w:val="00C15097"/>
    <w:rsid w:val="00C154A4"/>
    <w:rsid w:val="00C154B2"/>
    <w:rsid w:val="00C15A37"/>
    <w:rsid w:val="00C16192"/>
    <w:rsid w:val="00C16585"/>
    <w:rsid w:val="00C16E12"/>
    <w:rsid w:val="00C17064"/>
    <w:rsid w:val="00C17B0B"/>
    <w:rsid w:val="00C17BC4"/>
    <w:rsid w:val="00C17ED3"/>
    <w:rsid w:val="00C17EF3"/>
    <w:rsid w:val="00C17F7A"/>
    <w:rsid w:val="00C21105"/>
    <w:rsid w:val="00C2144B"/>
    <w:rsid w:val="00C214BC"/>
    <w:rsid w:val="00C22285"/>
    <w:rsid w:val="00C22A3B"/>
    <w:rsid w:val="00C22A7A"/>
    <w:rsid w:val="00C22A7C"/>
    <w:rsid w:val="00C22B68"/>
    <w:rsid w:val="00C24843"/>
    <w:rsid w:val="00C248B7"/>
    <w:rsid w:val="00C26675"/>
    <w:rsid w:val="00C27055"/>
    <w:rsid w:val="00C3131D"/>
    <w:rsid w:val="00C314FC"/>
    <w:rsid w:val="00C316E4"/>
    <w:rsid w:val="00C31D11"/>
    <w:rsid w:val="00C31FC8"/>
    <w:rsid w:val="00C322B5"/>
    <w:rsid w:val="00C325C2"/>
    <w:rsid w:val="00C32AF1"/>
    <w:rsid w:val="00C331C3"/>
    <w:rsid w:val="00C33C70"/>
    <w:rsid w:val="00C3454B"/>
    <w:rsid w:val="00C34DE9"/>
    <w:rsid w:val="00C352C8"/>
    <w:rsid w:val="00C3655C"/>
    <w:rsid w:val="00C367CB"/>
    <w:rsid w:val="00C36BCD"/>
    <w:rsid w:val="00C36D49"/>
    <w:rsid w:val="00C372F4"/>
    <w:rsid w:val="00C3750F"/>
    <w:rsid w:val="00C37BD5"/>
    <w:rsid w:val="00C37FE4"/>
    <w:rsid w:val="00C40783"/>
    <w:rsid w:val="00C40A54"/>
    <w:rsid w:val="00C40FF2"/>
    <w:rsid w:val="00C41CA2"/>
    <w:rsid w:val="00C42CA3"/>
    <w:rsid w:val="00C43336"/>
    <w:rsid w:val="00C43AD4"/>
    <w:rsid w:val="00C43E53"/>
    <w:rsid w:val="00C43F21"/>
    <w:rsid w:val="00C448A1"/>
    <w:rsid w:val="00C44A33"/>
    <w:rsid w:val="00C44C82"/>
    <w:rsid w:val="00C451AD"/>
    <w:rsid w:val="00C456BC"/>
    <w:rsid w:val="00C459E5"/>
    <w:rsid w:val="00C46329"/>
    <w:rsid w:val="00C465F4"/>
    <w:rsid w:val="00C46E86"/>
    <w:rsid w:val="00C46FF4"/>
    <w:rsid w:val="00C472B1"/>
    <w:rsid w:val="00C478FF"/>
    <w:rsid w:val="00C4793D"/>
    <w:rsid w:val="00C47E6A"/>
    <w:rsid w:val="00C50116"/>
    <w:rsid w:val="00C50406"/>
    <w:rsid w:val="00C50931"/>
    <w:rsid w:val="00C50BA0"/>
    <w:rsid w:val="00C50F30"/>
    <w:rsid w:val="00C51343"/>
    <w:rsid w:val="00C51B24"/>
    <w:rsid w:val="00C51E84"/>
    <w:rsid w:val="00C52991"/>
    <w:rsid w:val="00C52F53"/>
    <w:rsid w:val="00C52FDE"/>
    <w:rsid w:val="00C53187"/>
    <w:rsid w:val="00C5369F"/>
    <w:rsid w:val="00C538BE"/>
    <w:rsid w:val="00C53C66"/>
    <w:rsid w:val="00C5414E"/>
    <w:rsid w:val="00C541EE"/>
    <w:rsid w:val="00C5450F"/>
    <w:rsid w:val="00C54686"/>
    <w:rsid w:val="00C54C02"/>
    <w:rsid w:val="00C54D8C"/>
    <w:rsid w:val="00C550E8"/>
    <w:rsid w:val="00C555F1"/>
    <w:rsid w:val="00C55892"/>
    <w:rsid w:val="00C55C0A"/>
    <w:rsid w:val="00C55FE3"/>
    <w:rsid w:val="00C56329"/>
    <w:rsid w:val="00C56366"/>
    <w:rsid w:val="00C56CAE"/>
    <w:rsid w:val="00C56EE7"/>
    <w:rsid w:val="00C57254"/>
    <w:rsid w:val="00C57402"/>
    <w:rsid w:val="00C577CA"/>
    <w:rsid w:val="00C57F66"/>
    <w:rsid w:val="00C604CE"/>
    <w:rsid w:val="00C6055D"/>
    <w:rsid w:val="00C60919"/>
    <w:rsid w:val="00C60E1E"/>
    <w:rsid w:val="00C60F62"/>
    <w:rsid w:val="00C61689"/>
    <w:rsid w:val="00C61714"/>
    <w:rsid w:val="00C61836"/>
    <w:rsid w:val="00C61D46"/>
    <w:rsid w:val="00C62C4F"/>
    <w:rsid w:val="00C62DE7"/>
    <w:rsid w:val="00C62F34"/>
    <w:rsid w:val="00C6305E"/>
    <w:rsid w:val="00C63142"/>
    <w:rsid w:val="00C637A3"/>
    <w:rsid w:val="00C63E31"/>
    <w:rsid w:val="00C64009"/>
    <w:rsid w:val="00C64181"/>
    <w:rsid w:val="00C6495D"/>
    <w:rsid w:val="00C65099"/>
    <w:rsid w:val="00C65223"/>
    <w:rsid w:val="00C65775"/>
    <w:rsid w:val="00C65931"/>
    <w:rsid w:val="00C65979"/>
    <w:rsid w:val="00C65E26"/>
    <w:rsid w:val="00C663A0"/>
    <w:rsid w:val="00C6649B"/>
    <w:rsid w:val="00C67C03"/>
    <w:rsid w:val="00C701EE"/>
    <w:rsid w:val="00C710DD"/>
    <w:rsid w:val="00C71E08"/>
    <w:rsid w:val="00C72618"/>
    <w:rsid w:val="00C72936"/>
    <w:rsid w:val="00C72C82"/>
    <w:rsid w:val="00C7333A"/>
    <w:rsid w:val="00C73951"/>
    <w:rsid w:val="00C739E5"/>
    <w:rsid w:val="00C73CAB"/>
    <w:rsid w:val="00C74445"/>
    <w:rsid w:val="00C74AFA"/>
    <w:rsid w:val="00C74F6C"/>
    <w:rsid w:val="00C74FCA"/>
    <w:rsid w:val="00C74FE7"/>
    <w:rsid w:val="00C7532D"/>
    <w:rsid w:val="00C7545D"/>
    <w:rsid w:val="00C754B9"/>
    <w:rsid w:val="00C755C9"/>
    <w:rsid w:val="00C75628"/>
    <w:rsid w:val="00C75A46"/>
    <w:rsid w:val="00C75F64"/>
    <w:rsid w:val="00C76789"/>
    <w:rsid w:val="00C76903"/>
    <w:rsid w:val="00C76FBC"/>
    <w:rsid w:val="00C77571"/>
    <w:rsid w:val="00C7772B"/>
    <w:rsid w:val="00C77C22"/>
    <w:rsid w:val="00C77CFC"/>
    <w:rsid w:val="00C77DE6"/>
    <w:rsid w:val="00C77E81"/>
    <w:rsid w:val="00C8003D"/>
    <w:rsid w:val="00C800D3"/>
    <w:rsid w:val="00C80255"/>
    <w:rsid w:val="00C80824"/>
    <w:rsid w:val="00C8104F"/>
    <w:rsid w:val="00C811F7"/>
    <w:rsid w:val="00C81302"/>
    <w:rsid w:val="00C8171D"/>
    <w:rsid w:val="00C81AE5"/>
    <w:rsid w:val="00C81C67"/>
    <w:rsid w:val="00C81E4B"/>
    <w:rsid w:val="00C82052"/>
    <w:rsid w:val="00C8216D"/>
    <w:rsid w:val="00C82AB9"/>
    <w:rsid w:val="00C83B4E"/>
    <w:rsid w:val="00C83C35"/>
    <w:rsid w:val="00C8489C"/>
    <w:rsid w:val="00C856F5"/>
    <w:rsid w:val="00C8581E"/>
    <w:rsid w:val="00C8756E"/>
    <w:rsid w:val="00C875A0"/>
    <w:rsid w:val="00C875F2"/>
    <w:rsid w:val="00C87F6D"/>
    <w:rsid w:val="00C9008F"/>
    <w:rsid w:val="00C9021F"/>
    <w:rsid w:val="00C90487"/>
    <w:rsid w:val="00C905F6"/>
    <w:rsid w:val="00C90D30"/>
    <w:rsid w:val="00C9104B"/>
    <w:rsid w:val="00C91460"/>
    <w:rsid w:val="00C918A6"/>
    <w:rsid w:val="00C925A8"/>
    <w:rsid w:val="00C92A02"/>
    <w:rsid w:val="00C92C88"/>
    <w:rsid w:val="00C932D7"/>
    <w:rsid w:val="00C934CC"/>
    <w:rsid w:val="00C9351F"/>
    <w:rsid w:val="00C93AFC"/>
    <w:rsid w:val="00C94312"/>
    <w:rsid w:val="00C94701"/>
    <w:rsid w:val="00C94B2A"/>
    <w:rsid w:val="00C94BB1"/>
    <w:rsid w:val="00C94FD3"/>
    <w:rsid w:val="00C95154"/>
    <w:rsid w:val="00C95610"/>
    <w:rsid w:val="00C95A5C"/>
    <w:rsid w:val="00C95A6D"/>
    <w:rsid w:val="00C96153"/>
    <w:rsid w:val="00C9651B"/>
    <w:rsid w:val="00C9663E"/>
    <w:rsid w:val="00C96998"/>
    <w:rsid w:val="00C96CE4"/>
    <w:rsid w:val="00CA02C2"/>
    <w:rsid w:val="00CA047F"/>
    <w:rsid w:val="00CA0669"/>
    <w:rsid w:val="00CA0791"/>
    <w:rsid w:val="00CA17D6"/>
    <w:rsid w:val="00CA1A71"/>
    <w:rsid w:val="00CA20AF"/>
    <w:rsid w:val="00CA2479"/>
    <w:rsid w:val="00CA2934"/>
    <w:rsid w:val="00CA34C4"/>
    <w:rsid w:val="00CA3DC4"/>
    <w:rsid w:val="00CA42CD"/>
    <w:rsid w:val="00CA4B24"/>
    <w:rsid w:val="00CA54B4"/>
    <w:rsid w:val="00CA55A0"/>
    <w:rsid w:val="00CA60AF"/>
    <w:rsid w:val="00CA7606"/>
    <w:rsid w:val="00CA7B9C"/>
    <w:rsid w:val="00CB0BDA"/>
    <w:rsid w:val="00CB1112"/>
    <w:rsid w:val="00CB11D5"/>
    <w:rsid w:val="00CB1A0E"/>
    <w:rsid w:val="00CB1F32"/>
    <w:rsid w:val="00CB24F5"/>
    <w:rsid w:val="00CB252B"/>
    <w:rsid w:val="00CB2897"/>
    <w:rsid w:val="00CB298E"/>
    <w:rsid w:val="00CB350E"/>
    <w:rsid w:val="00CB3834"/>
    <w:rsid w:val="00CB3B71"/>
    <w:rsid w:val="00CB3E56"/>
    <w:rsid w:val="00CB3FC5"/>
    <w:rsid w:val="00CB52F6"/>
    <w:rsid w:val="00CB5A6F"/>
    <w:rsid w:val="00CB5E95"/>
    <w:rsid w:val="00CB60C5"/>
    <w:rsid w:val="00CB6664"/>
    <w:rsid w:val="00CB68F9"/>
    <w:rsid w:val="00CB6C7B"/>
    <w:rsid w:val="00CB6DC9"/>
    <w:rsid w:val="00CB6FAA"/>
    <w:rsid w:val="00CB7906"/>
    <w:rsid w:val="00CB79CE"/>
    <w:rsid w:val="00CC03B9"/>
    <w:rsid w:val="00CC04E2"/>
    <w:rsid w:val="00CC0ECD"/>
    <w:rsid w:val="00CC1024"/>
    <w:rsid w:val="00CC13EE"/>
    <w:rsid w:val="00CC162D"/>
    <w:rsid w:val="00CC16ED"/>
    <w:rsid w:val="00CC1B7D"/>
    <w:rsid w:val="00CC26CA"/>
    <w:rsid w:val="00CC2BA5"/>
    <w:rsid w:val="00CC2C7E"/>
    <w:rsid w:val="00CC31AC"/>
    <w:rsid w:val="00CC331B"/>
    <w:rsid w:val="00CC3639"/>
    <w:rsid w:val="00CC3BB5"/>
    <w:rsid w:val="00CC3FE7"/>
    <w:rsid w:val="00CC4689"/>
    <w:rsid w:val="00CC4906"/>
    <w:rsid w:val="00CC4D6F"/>
    <w:rsid w:val="00CC55FA"/>
    <w:rsid w:val="00CC601C"/>
    <w:rsid w:val="00CC6068"/>
    <w:rsid w:val="00CC62E7"/>
    <w:rsid w:val="00CC69F7"/>
    <w:rsid w:val="00CC6AC9"/>
    <w:rsid w:val="00CC6C20"/>
    <w:rsid w:val="00CC74A8"/>
    <w:rsid w:val="00CC758D"/>
    <w:rsid w:val="00CC7E8B"/>
    <w:rsid w:val="00CD0482"/>
    <w:rsid w:val="00CD04AB"/>
    <w:rsid w:val="00CD13BD"/>
    <w:rsid w:val="00CD1515"/>
    <w:rsid w:val="00CD1CE1"/>
    <w:rsid w:val="00CD2020"/>
    <w:rsid w:val="00CD2029"/>
    <w:rsid w:val="00CD20BA"/>
    <w:rsid w:val="00CD20D0"/>
    <w:rsid w:val="00CD23BD"/>
    <w:rsid w:val="00CD2D01"/>
    <w:rsid w:val="00CD2F73"/>
    <w:rsid w:val="00CD3521"/>
    <w:rsid w:val="00CD46A4"/>
    <w:rsid w:val="00CD47B1"/>
    <w:rsid w:val="00CD4F03"/>
    <w:rsid w:val="00CD5182"/>
    <w:rsid w:val="00CD52E7"/>
    <w:rsid w:val="00CD5C79"/>
    <w:rsid w:val="00CD5F82"/>
    <w:rsid w:val="00CD631A"/>
    <w:rsid w:val="00CD6723"/>
    <w:rsid w:val="00CD69B8"/>
    <w:rsid w:val="00CD6A50"/>
    <w:rsid w:val="00CD7C5F"/>
    <w:rsid w:val="00CD7DD6"/>
    <w:rsid w:val="00CE0290"/>
    <w:rsid w:val="00CE036A"/>
    <w:rsid w:val="00CE0E4E"/>
    <w:rsid w:val="00CE0F5E"/>
    <w:rsid w:val="00CE1494"/>
    <w:rsid w:val="00CE1759"/>
    <w:rsid w:val="00CE1EB2"/>
    <w:rsid w:val="00CE35B6"/>
    <w:rsid w:val="00CE3A3E"/>
    <w:rsid w:val="00CE3C94"/>
    <w:rsid w:val="00CE4264"/>
    <w:rsid w:val="00CE4933"/>
    <w:rsid w:val="00CE4946"/>
    <w:rsid w:val="00CE588F"/>
    <w:rsid w:val="00CE5A7C"/>
    <w:rsid w:val="00CE5E96"/>
    <w:rsid w:val="00CE679D"/>
    <w:rsid w:val="00CE6A3B"/>
    <w:rsid w:val="00CE70F0"/>
    <w:rsid w:val="00CE713F"/>
    <w:rsid w:val="00CE7157"/>
    <w:rsid w:val="00CE71DE"/>
    <w:rsid w:val="00CF02EF"/>
    <w:rsid w:val="00CF0384"/>
    <w:rsid w:val="00CF04A5"/>
    <w:rsid w:val="00CF117D"/>
    <w:rsid w:val="00CF1430"/>
    <w:rsid w:val="00CF200B"/>
    <w:rsid w:val="00CF22DA"/>
    <w:rsid w:val="00CF2A7D"/>
    <w:rsid w:val="00CF2B3D"/>
    <w:rsid w:val="00CF2CBE"/>
    <w:rsid w:val="00CF3220"/>
    <w:rsid w:val="00CF39C4"/>
    <w:rsid w:val="00CF3BF3"/>
    <w:rsid w:val="00CF3DD2"/>
    <w:rsid w:val="00CF3DF6"/>
    <w:rsid w:val="00CF57D4"/>
    <w:rsid w:val="00CF5CDF"/>
    <w:rsid w:val="00CF5FAC"/>
    <w:rsid w:val="00CF636C"/>
    <w:rsid w:val="00CF68DC"/>
    <w:rsid w:val="00D00603"/>
    <w:rsid w:val="00D00A3A"/>
    <w:rsid w:val="00D00BD8"/>
    <w:rsid w:val="00D00DBD"/>
    <w:rsid w:val="00D01B1B"/>
    <w:rsid w:val="00D021E5"/>
    <w:rsid w:val="00D0253D"/>
    <w:rsid w:val="00D04161"/>
    <w:rsid w:val="00D0419F"/>
    <w:rsid w:val="00D0430B"/>
    <w:rsid w:val="00D045F9"/>
    <w:rsid w:val="00D04758"/>
    <w:rsid w:val="00D04C30"/>
    <w:rsid w:val="00D05583"/>
    <w:rsid w:val="00D05698"/>
    <w:rsid w:val="00D05DCB"/>
    <w:rsid w:val="00D060A3"/>
    <w:rsid w:val="00D07227"/>
    <w:rsid w:val="00D074C0"/>
    <w:rsid w:val="00D077FE"/>
    <w:rsid w:val="00D079F6"/>
    <w:rsid w:val="00D10105"/>
    <w:rsid w:val="00D103AE"/>
    <w:rsid w:val="00D10BE2"/>
    <w:rsid w:val="00D127C3"/>
    <w:rsid w:val="00D12AF7"/>
    <w:rsid w:val="00D12B8E"/>
    <w:rsid w:val="00D12D05"/>
    <w:rsid w:val="00D134E5"/>
    <w:rsid w:val="00D1416C"/>
    <w:rsid w:val="00D14648"/>
    <w:rsid w:val="00D1484D"/>
    <w:rsid w:val="00D149D7"/>
    <w:rsid w:val="00D150DC"/>
    <w:rsid w:val="00D158D7"/>
    <w:rsid w:val="00D15AF0"/>
    <w:rsid w:val="00D1672D"/>
    <w:rsid w:val="00D167A0"/>
    <w:rsid w:val="00D16CAB"/>
    <w:rsid w:val="00D172FD"/>
    <w:rsid w:val="00D17341"/>
    <w:rsid w:val="00D173A3"/>
    <w:rsid w:val="00D17C82"/>
    <w:rsid w:val="00D17F94"/>
    <w:rsid w:val="00D2018A"/>
    <w:rsid w:val="00D2033D"/>
    <w:rsid w:val="00D213FF"/>
    <w:rsid w:val="00D215D3"/>
    <w:rsid w:val="00D2183C"/>
    <w:rsid w:val="00D21C66"/>
    <w:rsid w:val="00D22019"/>
    <w:rsid w:val="00D2226D"/>
    <w:rsid w:val="00D22E4F"/>
    <w:rsid w:val="00D23A65"/>
    <w:rsid w:val="00D23B1F"/>
    <w:rsid w:val="00D23DBE"/>
    <w:rsid w:val="00D25654"/>
    <w:rsid w:val="00D25C60"/>
    <w:rsid w:val="00D25FC0"/>
    <w:rsid w:val="00D26370"/>
    <w:rsid w:val="00D27908"/>
    <w:rsid w:val="00D27AE1"/>
    <w:rsid w:val="00D27C04"/>
    <w:rsid w:val="00D27C0A"/>
    <w:rsid w:val="00D27D4B"/>
    <w:rsid w:val="00D30083"/>
    <w:rsid w:val="00D30492"/>
    <w:rsid w:val="00D3055F"/>
    <w:rsid w:val="00D30886"/>
    <w:rsid w:val="00D311AD"/>
    <w:rsid w:val="00D3150B"/>
    <w:rsid w:val="00D315B5"/>
    <w:rsid w:val="00D3184A"/>
    <w:rsid w:val="00D31E58"/>
    <w:rsid w:val="00D32751"/>
    <w:rsid w:val="00D32C21"/>
    <w:rsid w:val="00D32C37"/>
    <w:rsid w:val="00D33431"/>
    <w:rsid w:val="00D33526"/>
    <w:rsid w:val="00D33755"/>
    <w:rsid w:val="00D33DCD"/>
    <w:rsid w:val="00D33ED0"/>
    <w:rsid w:val="00D341F5"/>
    <w:rsid w:val="00D34395"/>
    <w:rsid w:val="00D34B3E"/>
    <w:rsid w:val="00D34B6C"/>
    <w:rsid w:val="00D34F5F"/>
    <w:rsid w:val="00D3500E"/>
    <w:rsid w:val="00D350BE"/>
    <w:rsid w:val="00D3512C"/>
    <w:rsid w:val="00D40149"/>
    <w:rsid w:val="00D4081D"/>
    <w:rsid w:val="00D40984"/>
    <w:rsid w:val="00D40DA7"/>
    <w:rsid w:val="00D42E54"/>
    <w:rsid w:val="00D434F3"/>
    <w:rsid w:val="00D43718"/>
    <w:rsid w:val="00D4375B"/>
    <w:rsid w:val="00D4376C"/>
    <w:rsid w:val="00D43B88"/>
    <w:rsid w:val="00D442CC"/>
    <w:rsid w:val="00D467FE"/>
    <w:rsid w:val="00D46BAC"/>
    <w:rsid w:val="00D46F90"/>
    <w:rsid w:val="00D47185"/>
    <w:rsid w:val="00D476A4"/>
    <w:rsid w:val="00D5050F"/>
    <w:rsid w:val="00D50B17"/>
    <w:rsid w:val="00D50D0F"/>
    <w:rsid w:val="00D50F81"/>
    <w:rsid w:val="00D51DD1"/>
    <w:rsid w:val="00D52810"/>
    <w:rsid w:val="00D528B4"/>
    <w:rsid w:val="00D52CD5"/>
    <w:rsid w:val="00D52E30"/>
    <w:rsid w:val="00D536B5"/>
    <w:rsid w:val="00D537F2"/>
    <w:rsid w:val="00D539C0"/>
    <w:rsid w:val="00D53DF1"/>
    <w:rsid w:val="00D54E6F"/>
    <w:rsid w:val="00D55188"/>
    <w:rsid w:val="00D55245"/>
    <w:rsid w:val="00D55491"/>
    <w:rsid w:val="00D555FA"/>
    <w:rsid w:val="00D557B2"/>
    <w:rsid w:val="00D557B4"/>
    <w:rsid w:val="00D55A61"/>
    <w:rsid w:val="00D5734B"/>
    <w:rsid w:val="00D57544"/>
    <w:rsid w:val="00D5778D"/>
    <w:rsid w:val="00D57D53"/>
    <w:rsid w:val="00D602F5"/>
    <w:rsid w:val="00D61855"/>
    <w:rsid w:val="00D61B71"/>
    <w:rsid w:val="00D61F31"/>
    <w:rsid w:val="00D62B58"/>
    <w:rsid w:val="00D62B77"/>
    <w:rsid w:val="00D630B2"/>
    <w:rsid w:val="00D633F4"/>
    <w:rsid w:val="00D6347F"/>
    <w:rsid w:val="00D634DD"/>
    <w:rsid w:val="00D63AF9"/>
    <w:rsid w:val="00D63C5C"/>
    <w:rsid w:val="00D63DC9"/>
    <w:rsid w:val="00D64351"/>
    <w:rsid w:val="00D649ED"/>
    <w:rsid w:val="00D657BB"/>
    <w:rsid w:val="00D65D4E"/>
    <w:rsid w:val="00D65F88"/>
    <w:rsid w:val="00D66B4D"/>
    <w:rsid w:val="00D67173"/>
    <w:rsid w:val="00D70F7F"/>
    <w:rsid w:val="00D725C7"/>
    <w:rsid w:val="00D7261E"/>
    <w:rsid w:val="00D72740"/>
    <w:rsid w:val="00D728BE"/>
    <w:rsid w:val="00D733D7"/>
    <w:rsid w:val="00D73454"/>
    <w:rsid w:val="00D736C0"/>
    <w:rsid w:val="00D74094"/>
    <w:rsid w:val="00D74EF3"/>
    <w:rsid w:val="00D74F01"/>
    <w:rsid w:val="00D75315"/>
    <w:rsid w:val="00D754BA"/>
    <w:rsid w:val="00D75844"/>
    <w:rsid w:val="00D75A53"/>
    <w:rsid w:val="00D75C59"/>
    <w:rsid w:val="00D75F18"/>
    <w:rsid w:val="00D7622D"/>
    <w:rsid w:val="00D77419"/>
    <w:rsid w:val="00D77A2D"/>
    <w:rsid w:val="00D77DA3"/>
    <w:rsid w:val="00D80DD8"/>
    <w:rsid w:val="00D811DB"/>
    <w:rsid w:val="00D81306"/>
    <w:rsid w:val="00D813F0"/>
    <w:rsid w:val="00D81752"/>
    <w:rsid w:val="00D8191C"/>
    <w:rsid w:val="00D81BFA"/>
    <w:rsid w:val="00D81F06"/>
    <w:rsid w:val="00D8231F"/>
    <w:rsid w:val="00D8240F"/>
    <w:rsid w:val="00D8250C"/>
    <w:rsid w:val="00D82661"/>
    <w:rsid w:val="00D8272D"/>
    <w:rsid w:val="00D82F16"/>
    <w:rsid w:val="00D83174"/>
    <w:rsid w:val="00D832D4"/>
    <w:rsid w:val="00D83AC7"/>
    <w:rsid w:val="00D83CF8"/>
    <w:rsid w:val="00D84AF1"/>
    <w:rsid w:val="00D8524B"/>
    <w:rsid w:val="00D861A7"/>
    <w:rsid w:val="00D86E6A"/>
    <w:rsid w:val="00D870C8"/>
    <w:rsid w:val="00D87596"/>
    <w:rsid w:val="00D87649"/>
    <w:rsid w:val="00D8784D"/>
    <w:rsid w:val="00D878D7"/>
    <w:rsid w:val="00D878E9"/>
    <w:rsid w:val="00D879A1"/>
    <w:rsid w:val="00D87BF3"/>
    <w:rsid w:val="00D9013E"/>
    <w:rsid w:val="00D9016E"/>
    <w:rsid w:val="00D90829"/>
    <w:rsid w:val="00D9134B"/>
    <w:rsid w:val="00D914CB"/>
    <w:rsid w:val="00D91579"/>
    <w:rsid w:val="00D91B1F"/>
    <w:rsid w:val="00D92471"/>
    <w:rsid w:val="00D92488"/>
    <w:rsid w:val="00D92AE5"/>
    <w:rsid w:val="00D94218"/>
    <w:rsid w:val="00D94219"/>
    <w:rsid w:val="00D942E5"/>
    <w:rsid w:val="00D94E13"/>
    <w:rsid w:val="00D955BB"/>
    <w:rsid w:val="00D965EE"/>
    <w:rsid w:val="00D9688B"/>
    <w:rsid w:val="00D9785F"/>
    <w:rsid w:val="00DA0A2E"/>
    <w:rsid w:val="00DA0C08"/>
    <w:rsid w:val="00DA0E3D"/>
    <w:rsid w:val="00DA1126"/>
    <w:rsid w:val="00DA164B"/>
    <w:rsid w:val="00DA1EBD"/>
    <w:rsid w:val="00DA213E"/>
    <w:rsid w:val="00DA2694"/>
    <w:rsid w:val="00DA3B62"/>
    <w:rsid w:val="00DA417D"/>
    <w:rsid w:val="00DA41EF"/>
    <w:rsid w:val="00DA4641"/>
    <w:rsid w:val="00DA46C0"/>
    <w:rsid w:val="00DA491E"/>
    <w:rsid w:val="00DA4C4C"/>
    <w:rsid w:val="00DA5527"/>
    <w:rsid w:val="00DA55AD"/>
    <w:rsid w:val="00DA5CAD"/>
    <w:rsid w:val="00DA5EF4"/>
    <w:rsid w:val="00DA6191"/>
    <w:rsid w:val="00DA666E"/>
    <w:rsid w:val="00DA6723"/>
    <w:rsid w:val="00DA6CAD"/>
    <w:rsid w:val="00DA71AE"/>
    <w:rsid w:val="00DA7F60"/>
    <w:rsid w:val="00DB02E6"/>
    <w:rsid w:val="00DB0703"/>
    <w:rsid w:val="00DB1109"/>
    <w:rsid w:val="00DB1132"/>
    <w:rsid w:val="00DB1281"/>
    <w:rsid w:val="00DB1E33"/>
    <w:rsid w:val="00DB2149"/>
    <w:rsid w:val="00DB28C0"/>
    <w:rsid w:val="00DB397C"/>
    <w:rsid w:val="00DB3A91"/>
    <w:rsid w:val="00DB49AF"/>
    <w:rsid w:val="00DB4C1E"/>
    <w:rsid w:val="00DB4DED"/>
    <w:rsid w:val="00DB4E52"/>
    <w:rsid w:val="00DB5624"/>
    <w:rsid w:val="00DB7354"/>
    <w:rsid w:val="00DB76AC"/>
    <w:rsid w:val="00DB78A0"/>
    <w:rsid w:val="00DC0B17"/>
    <w:rsid w:val="00DC0C96"/>
    <w:rsid w:val="00DC161C"/>
    <w:rsid w:val="00DC1739"/>
    <w:rsid w:val="00DC1DA1"/>
    <w:rsid w:val="00DC2534"/>
    <w:rsid w:val="00DC2854"/>
    <w:rsid w:val="00DC2A1F"/>
    <w:rsid w:val="00DC2B56"/>
    <w:rsid w:val="00DC2D99"/>
    <w:rsid w:val="00DC3243"/>
    <w:rsid w:val="00DC370B"/>
    <w:rsid w:val="00DC3DAE"/>
    <w:rsid w:val="00DC3F10"/>
    <w:rsid w:val="00DC46BB"/>
    <w:rsid w:val="00DC489E"/>
    <w:rsid w:val="00DC48CD"/>
    <w:rsid w:val="00DC585B"/>
    <w:rsid w:val="00DC5925"/>
    <w:rsid w:val="00DC5A70"/>
    <w:rsid w:val="00DC5EBB"/>
    <w:rsid w:val="00DC6063"/>
    <w:rsid w:val="00DC6258"/>
    <w:rsid w:val="00DC633B"/>
    <w:rsid w:val="00DC634F"/>
    <w:rsid w:val="00DC6631"/>
    <w:rsid w:val="00DC6894"/>
    <w:rsid w:val="00DC731E"/>
    <w:rsid w:val="00DC771D"/>
    <w:rsid w:val="00DD039F"/>
    <w:rsid w:val="00DD05EC"/>
    <w:rsid w:val="00DD07BA"/>
    <w:rsid w:val="00DD0869"/>
    <w:rsid w:val="00DD0BA1"/>
    <w:rsid w:val="00DD0D2F"/>
    <w:rsid w:val="00DD2160"/>
    <w:rsid w:val="00DD2C8E"/>
    <w:rsid w:val="00DD37A5"/>
    <w:rsid w:val="00DD3963"/>
    <w:rsid w:val="00DD3B00"/>
    <w:rsid w:val="00DD4102"/>
    <w:rsid w:val="00DD4EC6"/>
    <w:rsid w:val="00DD5494"/>
    <w:rsid w:val="00DD58EA"/>
    <w:rsid w:val="00DD5A3D"/>
    <w:rsid w:val="00DD5BE0"/>
    <w:rsid w:val="00DD5F09"/>
    <w:rsid w:val="00DD61C8"/>
    <w:rsid w:val="00DD674A"/>
    <w:rsid w:val="00DD6773"/>
    <w:rsid w:val="00DD68CA"/>
    <w:rsid w:val="00DD73BD"/>
    <w:rsid w:val="00DD75CF"/>
    <w:rsid w:val="00DD7C73"/>
    <w:rsid w:val="00DE0363"/>
    <w:rsid w:val="00DE0385"/>
    <w:rsid w:val="00DE0D63"/>
    <w:rsid w:val="00DE1625"/>
    <w:rsid w:val="00DE19AF"/>
    <w:rsid w:val="00DE19DB"/>
    <w:rsid w:val="00DE25F7"/>
    <w:rsid w:val="00DE2ACB"/>
    <w:rsid w:val="00DE3092"/>
    <w:rsid w:val="00DE35A8"/>
    <w:rsid w:val="00DE38F0"/>
    <w:rsid w:val="00DE43BC"/>
    <w:rsid w:val="00DE5224"/>
    <w:rsid w:val="00DE555A"/>
    <w:rsid w:val="00DE5643"/>
    <w:rsid w:val="00DE5862"/>
    <w:rsid w:val="00DE5F75"/>
    <w:rsid w:val="00DE6B56"/>
    <w:rsid w:val="00DE6EBC"/>
    <w:rsid w:val="00DE717E"/>
    <w:rsid w:val="00DE74C7"/>
    <w:rsid w:val="00DE7DA0"/>
    <w:rsid w:val="00DF03B6"/>
    <w:rsid w:val="00DF051D"/>
    <w:rsid w:val="00DF0B1A"/>
    <w:rsid w:val="00DF11BD"/>
    <w:rsid w:val="00DF14C5"/>
    <w:rsid w:val="00DF178D"/>
    <w:rsid w:val="00DF2163"/>
    <w:rsid w:val="00DF25EC"/>
    <w:rsid w:val="00DF265D"/>
    <w:rsid w:val="00DF40D9"/>
    <w:rsid w:val="00DF4EC8"/>
    <w:rsid w:val="00DF55A8"/>
    <w:rsid w:val="00DF5CDB"/>
    <w:rsid w:val="00DF63A6"/>
    <w:rsid w:val="00DF65E6"/>
    <w:rsid w:val="00DF6CDF"/>
    <w:rsid w:val="00DF706A"/>
    <w:rsid w:val="00DF711A"/>
    <w:rsid w:val="00DF7644"/>
    <w:rsid w:val="00E00382"/>
    <w:rsid w:val="00E00ADA"/>
    <w:rsid w:val="00E00DC1"/>
    <w:rsid w:val="00E01EA7"/>
    <w:rsid w:val="00E01EC7"/>
    <w:rsid w:val="00E027BC"/>
    <w:rsid w:val="00E02935"/>
    <w:rsid w:val="00E02EF1"/>
    <w:rsid w:val="00E0317D"/>
    <w:rsid w:val="00E03996"/>
    <w:rsid w:val="00E03FA1"/>
    <w:rsid w:val="00E04F1F"/>
    <w:rsid w:val="00E05728"/>
    <w:rsid w:val="00E05E19"/>
    <w:rsid w:val="00E06608"/>
    <w:rsid w:val="00E06776"/>
    <w:rsid w:val="00E06D90"/>
    <w:rsid w:val="00E06DAB"/>
    <w:rsid w:val="00E071F8"/>
    <w:rsid w:val="00E073D8"/>
    <w:rsid w:val="00E073DE"/>
    <w:rsid w:val="00E07C01"/>
    <w:rsid w:val="00E07DEF"/>
    <w:rsid w:val="00E10E4D"/>
    <w:rsid w:val="00E11277"/>
    <w:rsid w:val="00E112F3"/>
    <w:rsid w:val="00E118A1"/>
    <w:rsid w:val="00E11AA1"/>
    <w:rsid w:val="00E11CCC"/>
    <w:rsid w:val="00E12973"/>
    <w:rsid w:val="00E12B0D"/>
    <w:rsid w:val="00E12F11"/>
    <w:rsid w:val="00E130AC"/>
    <w:rsid w:val="00E133EA"/>
    <w:rsid w:val="00E14396"/>
    <w:rsid w:val="00E143EF"/>
    <w:rsid w:val="00E14424"/>
    <w:rsid w:val="00E14524"/>
    <w:rsid w:val="00E1463B"/>
    <w:rsid w:val="00E14C21"/>
    <w:rsid w:val="00E1529B"/>
    <w:rsid w:val="00E152B9"/>
    <w:rsid w:val="00E15495"/>
    <w:rsid w:val="00E15523"/>
    <w:rsid w:val="00E15C98"/>
    <w:rsid w:val="00E17368"/>
    <w:rsid w:val="00E17902"/>
    <w:rsid w:val="00E17BEA"/>
    <w:rsid w:val="00E201AC"/>
    <w:rsid w:val="00E202ED"/>
    <w:rsid w:val="00E2068D"/>
    <w:rsid w:val="00E2091E"/>
    <w:rsid w:val="00E20CA5"/>
    <w:rsid w:val="00E21376"/>
    <w:rsid w:val="00E2152A"/>
    <w:rsid w:val="00E218CB"/>
    <w:rsid w:val="00E21A47"/>
    <w:rsid w:val="00E2288C"/>
    <w:rsid w:val="00E22D03"/>
    <w:rsid w:val="00E2311B"/>
    <w:rsid w:val="00E23177"/>
    <w:rsid w:val="00E23766"/>
    <w:rsid w:val="00E237E2"/>
    <w:rsid w:val="00E23CC5"/>
    <w:rsid w:val="00E23EC2"/>
    <w:rsid w:val="00E250F6"/>
    <w:rsid w:val="00E2594B"/>
    <w:rsid w:val="00E25B0C"/>
    <w:rsid w:val="00E26982"/>
    <w:rsid w:val="00E269A8"/>
    <w:rsid w:val="00E26D59"/>
    <w:rsid w:val="00E26E1C"/>
    <w:rsid w:val="00E27430"/>
    <w:rsid w:val="00E3075D"/>
    <w:rsid w:val="00E30D67"/>
    <w:rsid w:val="00E30F5B"/>
    <w:rsid w:val="00E311B4"/>
    <w:rsid w:val="00E317C9"/>
    <w:rsid w:val="00E3196A"/>
    <w:rsid w:val="00E31D28"/>
    <w:rsid w:val="00E3259A"/>
    <w:rsid w:val="00E3286B"/>
    <w:rsid w:val="00E331BD"/>
    <w:rsid w:val="00E3325F"/>
    <w:rsid w:val="00E333AD"/>
    <w:rsid w:val="00E333D5"/>
    <w:rsid w:val="00E338F3"/>
    <w:rsid w:val="00E33A8C"/>
    <w:rsid w:val="00E34269"/>
    <w:rsid w:val="00E34315"/>
    <w:rsid w:val="00E3441E"/>
    <w:rsid w:val="00E34526"/>
    <w:rsid w:val="00E34A5D"/>
    <w:rsid w:val="00E34CD8"/>
    <w:rsid w:val="00E34FD9"/>
    <w:rsid w:val="00E35065"/>
    <w:rsid w:val="00E354D1"/>
    <w:rsid w:val="00E35553"/>
    <w:rsid w:val="00E356EC"/>
    <w:rsid w:val="00E35704"/>
    <w:rsid w:val="00E35CB9"/>
    <w:rsid w:val="00E35D10"/>
    <w:rsid w:val="00E375F5"/>
    <w:rsid w:val="00E37C64"/>
    <w:rsid w:val="00E37D8F"/>
    <w:rsid w:val="00E37FA1"/>
    <w:rsid w:val="00E401D5"/>
    <w:rsid w:val="00E409B2"/>
    <w:rsid w:val="00E40C44"/>
    <w:rsid w:val="00E40D08"/>
    <w:rsid w:val="00E40D15"/>
    <w:rsid w:val="00E40DF8"/>
    <w:rsid w:val="00E41069"/>
    <w:rsid w:val="00E4113A"/>
    <w:rsid w:val="00E4228E"/>
    <w:rsid w:val="00E42D63"/>
    <w:rsid w:val="00E42D87"/>
    <w:rsid w:val="00E435DB"/>
    <w:rsid w:val="00E439A2"/>
    <w:rsid w:val="00E43E89"/>
    <w:rsid w:val="00E45097"/>
    <w:rsid w:val="00E45209"/>
    <w:rsid w:val="00E4539E"/>
    <w:rsid w:val="00E455AE"/>
    <w:rsid w:val="00E45F2B"/>
    <w:rsid w:val="00E4648F"/>
    <w:rsid w:val="00E464F5"/>
    <w:rsid w:val="00E46976"/>
    <w:rsid w:val="00E471BA"/>
    <w:rsid w:val="00E472DB"/>
    <w:rsid w:val="00E478D5"/>
    <w:rsid w:val="00E47C36"/>
    <w:rsid w:val="00E47DCD"/>
    <w:rsid w:val="00E50121"/>
    <w:rsid w:val="00E50158"/>
    <w:rsid w:val="00E50171"/>
    <w:rsid w:val="00E5032B"/>
    <w:rsid w:val="00E5037E"/>
    <w:rsid w:val="00E50AF7"/>
    <w:rsid w:val="00E50CFA"/>
    <w:rsid w:val="00E51BF2"/>
    <w:rsid w:val="00E5206E"/>
    <w:rsid w:val="00E520F6"/>
    <w:rsid w:val="00E5247C"/>
    <w:rsid w:val="00E525BC"/>
    <w:rsid w:val="00E528D7"/>
    <w:rsid w:val="00E52C47"/>
    <w:rsid w:val="00E52CFE"/>
    <w:rsid w:val="00E530A5"/>
    <w:rsid w:val="00E54993"/>
    <w:rsid w:val="00E54E95"/>
    <w:rsid w:val="00E5578D"/>
    <w:rsid w:val="00E55A08"/>
    <w:rsid w:val="00E55EFE"/>
    <w:rsid w:val="00E5668C"/>
    <w:rsid w:val="00E56CE8"/>
    <w:rsid w:val="00E57337"/>
    <w:rsid w:val="00E575E2"/>
    <w:rsid w:val="00E57CD3"/>
    <w:rsid w:val="00E600B1"/>
    <w:rsid w:val="00E600F9"/>
    <w:rsid w:val="00E602CA"/>
    <w:rsid w:val="00E60A9B"/>
    <w:rsid w:val="00E6174E"/>
    <w:rsid w:val="00E6203B"/>
    <w:rsid w:val="00E62471"/>
    <w:rsid w:val="00E649E0"/>
    <w:rsid w:val="00E64C9D"/>
    <w:rsid w:val="00E655A0"/>
    <w:rsid w:val="00E65AEA"/>
    <w:rsid w:val="00E65D75"/>
    <w:rsid w:val="00E669B3"/>
    <w:rsid w:val="00E66B6E"/>
    <w:rsid w:val="00E677B7"/>
    <w:rsid w:val="00E67A2C"/>
    <w:rsid w:val="00E67AAD"/>
    <w:rsid w:val="00E67C06"/>
    <w:rsid w:val="00E7034A"/>
    <w:rsid w:val="00E70D89"/>
    <w:rsid w:val="00E725FE"/>
    <w:rsid w:val="00E72690"/>
    <w:rsid w:val="00E72B14"/>
    <w:rsid w:val="00E72F55"/>
    <w:rsid w:val="00E72F9D"/>
    <w:rsid w:val="00E73586"/>
    <w:rsid w:val="00E73E00"/>
    <w:rsid w:val="00E73E20"/>
    <w:rsid w:val="00E74049"/>
    <w:rsid w:val="00E7486B"/>
    <w:rsid w:val="00E74925"/>
    <w:rsid w:val="00E74AC7"/>
    <w:rsid w:val="00E75284"/>
    <w:rsid w:val="00E75C27"/>
    <w:rsid w:val="00E765DE"/>
    <w:rsid w:val="00E767D6"/>
    <w:rsid w:val="00E77216"/>
    <w:rsid w:val="00E77AE2"/>
    <w:rsid w:val="00E77B18"/>
    <w:rsid w:val="00E77C8C"/>
    <w:rsid w:val="00E80342"/>
    <w:rsid w:val="00E80731"/>
    <w:rsid w:val="00E80DE6"/>
    <w:rsid w:val="00E8145B"/>
    <w:rsid w:val="00E816D3"/>
    <w:rsid w:val="00E81A24"/>
    <w:rsid w:val="00E822AA"/>
    <w:rsid w:val="00E824DD"/>
    <w:rsid w:val="00E8311D"/>
    <w:rsid w:val="00E83152"/>
    <w:rsid w:val="00E83BED"/>
    <w:rsid w:val="00E83DD6"/>
    <w:rsid w:val="00E840C9"/>
    <w:rsid w:val="00E84189"/>
    <w:rsid w:val="00E84B04"/>
    <w:rsid w:val="00E8500E"/>
    <w:rsid w:val="00E86682"/>
    <w:rsid w:val="00E90009"/>
    <w:rsid w:val="00E90075"/>
    <w:rsid w:val="00E9022A"/>
    <w:rsid w:val="00E904F3"/>
    <w:rsid w:val="00E906FF"/>
    <w:rsid w:val="00E9089B"/>
    <w:rsid w:val="00E90964"/>
    <w:rsid w:val="00E90C38"/>
    <w:rsid w:val="00E91660"/>
    <w:rsid w:val="00E91D2E"/>
    <w:rsid w:val="00E92087"/>
    <w:rsid w:val="00E924C1"/>
    <w:rsid w:val="00E92CCD"/>
    <w:rsid w:val="00E92D8E"/>
    <w:rsid w:val="00E941B5"/>
    <w:rsid w:val="00E947D3"/>
    <w:rsid w:val="00E94B93"/>
    <w:rsid w:val="00E9627D"/>
    <w:rsid w:val="00E96E63"/>
    <w:rsid w:val="00E97243"/>
    <w:rsid w:val="00E97B0D"/>
    <w:rsid w:val="00E97C1B"/>
    <w:rsid w:val="00E97F95"/>
    <w:rsid w:val="00EA0E35"/>
    <w:rsid w:val="00EA11F5"/>
    <w:rsid w:val="00EA1BDA"/>
    <w:rsid w:val="00EA1DA5"/>
    <w:rsid w:val="00EA270A"/>
    <w:rsid w:val="00EA2FD1"/>
    <w:rsid w:val="00EA3E80"/>
    <w:rsid w:val="00EA44AE"/>
    <w:rsid w:val="00EA5F6B"/>
    <w:rsid w:val="00EA61D1"/>
    <w:rsid w:val="00EA66B2"/>
    <w:rsid w:val="00EA677C"/>
    <w:rsid w:val="00EA6B4D"/>
    <w:rsid w:val="00EA727F"/>
    <w:rsid w:val="00EA777A"/>
    <w:rsid w:val="00EA7B9F"/>
    <w:rsid w:val="00EB0066"/>
    <w:rsid w:val="00EB0536"/>
    <w:rsid w:val="00EB0935"/>
    <w:rsid w:val="00EB0F2F"/>
    <w:rsid w:val="00EB0FE4"/>
    <w:rsid w:val="00EB1841"/>
    <w:rsid w:val="00EB1C68"/>
    <w:rsid w:val="00EB2054"/>
    <w:rsid w:val="00EB249A"/>
    <w:rsid w:val="00EB2C43"/>
    <w:rsid w:val="00EB2C85"/>
    <w:rsid w:val="00EB3093"/>
    <w:rsid w:val="00EB3423"/>
    <w:rsid w:val="00EB3B99"/>
    <w:rsid w:val="00EB4602"/>
    <w:rsid w:val="00EB53F0"/>
    <w:rsid w:val="00EB5869"/>
    <w:rsid w:val="00EB645C"/>
    <w:rsid w:val="00EB67AB"/>
    <w:rsid w:val="00EB6973"/>
    <w:rsid w:val="00EB6B4D"/>
    <w:rsid w:val="00EB7747"/>
    <w:rsid w:val="00EC0851"/>
    <w:rsid w:val="00EC0AE2"/>
    <w:rsid w:val="00EC1011"/>
    <w:rsid w:val="00EC1475"/>
    <w:rsid w:val="00EC16AA"/>
    <w:rsid w:val="00EC1754"/>
    <w:rsid w:val="00EC1853"/>
    <w:rsid w:val="00EC1BF0"/>
    <w:rsid w:val="00EC1BFC"/>
    <w:rsid w:val="00EC203E"/>
    <w:rsid w:val="00EC2162"/>
    <w:rsid w:val="00EC2179"/>
    <w:rsid w:val="00EC22B0"/>
    <w:rsid w:val="00EC2451"/>
    <w:rsid w:val="00EC3EDD"/>
    <w:rsid w:val="00EC410B"/>
    <w:rsid w:val="00EC4759"/>
    <w:rsid w:val="00EC4F14"/>
    <w:rsid w:val="00EC5CC8"/>
    <w:rsid w:val="00EC68F3"/>
    <w:rsid w:val="00EC6E49"/>
    <w:rsid w:val="00EC7699"/>
    <w:rsid w:val="00ED00FB"/>
    <w:rsid w:val="00ED03B9"/>
    <w:rsid w:val="00ED19A5"/>
    <w:rsid w:val="00ED1BFC"/>
    <w:rsid w:val="00ED318E"/>
    <w:rsid w:val="00ED3386"/>
    <w:rsid w:val="00ED354F"/>
    <w:rsid w:val="00ED3739"/>
    <w:rsid w:val="00ED39E7"/>
    <w:rsid w:val="00ED3BA0"/>
    <w:rsid w:val="00ED3D5A"/>
    <w:rsid w:val="00ED4775"/>
    <w:rsid w:val="00ED48C8"/>
    <w:rsid w:val="00ED4CCF"/>
    <w:rsid w:val="00ED4E8B"/>
    <w:rsid w:val="00ED50B1"/>
    <w:rsid w:val="00ED5543"/>
    <w:rsid w:val="00ED59DB"/>
    <w:rsid w:val="00ED60AC"/>
    <w:rsid w:val="00ED6F77"/>
    <w:rsid w:val="00ED6FD3"/>
    <w:rsid w:val="00ED7982"/>
    <w:rsid w:val="00ED7A44"/>
    <w:rsid w:val="00ED7B1F"/>
    <w:rsid w:val="00ED7B94"/>
    <w:rsid w:val="00EE00CF"/>
    <w:rsid w:val="00EE04ED"/>
    <w:rsid w:val="00EE07B8"/>
    <w:rsid w:val="00EE0F55"/>
    <w:rsid w:val="00EE10A7"/>
    <w:rsid w:val="00EE12EF"/>
    <w:rsid w:val="00EE1FD3"/>
    <w:rsid w:val="00EE25E3"/>
    <w:rsid w:val="00EE270B"/>
    <w:rsid w:val="00EE3550"/>
    <w:rsid w:val="00EE384C"/>
    <w:rsid w:val="00EE3ACB"/>
    <w:rsid w:val="00EE3D19"/>
    <w:rsid w:val="00EE4E0F"/>
    <w:rsid w:val="00EE640D"/>
    <w:rsid w:val="00EE6BD4"/>
    <w:rsid w:val="00EE7387"/>
    <w:rsid w:val="00EF0469"/>
    <w:rsid w:val="00EF15B9"/>
    <w:rsid w:val="00EF167F"/>
    <w:rsid w:val="00EF18E6"/>
    <w:rsid w:val="00EF1FC3"/>
    <w:rsid w:val="00EF215F"/>
    <w:rsid w:val="00EF22BE"/>
    <w:rsid w:val="00EF294A"/>
    <w:rsid w:val="00EF2A27"/>
    <w:rsid w:val="00EF2F56"/>
    <w:rsid w:val="00EF2F79"/>
    <w:rsid w:val="00EF349D"/>
    <w:rsid w:val="00EF4238"/>
    <w:rsid w:val="00EF4ADA"/>
    <w:rsid w:val="00EF4EE7"/>
    <w:rsid w:val="00EF5841"/>
    <w:rsid w:val="00EF598B"/>
    <w:rsid w:val="00EF5EE6"/>
    <w:rsid w:val="00EF69AC"/>
    <w:rsid w:val="00EF6E6C"/>
    <w:rsid w:val="00EF7077"/>
    <w:rsid w:val="00EF77A6"/>
    <w:rsid w:val="00EF77EF"/>
    <w:rsid w:val="00EF7AD6"/>
    <w:rsid w:val="00EF7B02"/>
    <w:rsid w:val="00EF7B52"/>
    <w:rsid w:val="00EF7BA2"/>
    <w:rsid w:val="00EF7E0F"/>
    <w:rsid w:val="00EF7F9E"/>
    <w:rsid w:val="00F0000F"/>
    <w:rsid w:val="00F006A3"/>
    <w:rsid w:val="00F00B1B"/>
    <w:rsid w:val="00F00C2C"/>
    <w:rsid w:val="00F00C6D"/>
    <w:rsid w:val="00F00D0D"/>
    <w:rsid w:val="00F00E99"/>
    <w:rsid w:val="00F00F71"/>
    <w:rsid w:val="00F0203F"/>
    <w:rsid w:val="00F022B2"/>
    <w:rsid w:val="00F041C8"/>
    <w:rsid w:val="00F05A00"/>
    <w:rsid w:val="00F05D70"/>
    <w:rsid w:val="00F068B7"/>
    <w:rsid w:val="00F077AD"/>
    <w:rsid w:val="00F07C9B"/>
    <w:rsid w:val="00F10084"/>
    <w:rsid w:val="00F1010B"/>
    <w:rsid w:val="00F10223"/>
    <w:rsid w:val="00F10B25"/>
    <w:rsid w:val="00F10B33"/>
    <w:rsid w:val="00F114D3"/>
    <w:rsid w:val="00F1171D"/>
    <w:rsid w:val="00F11B80"/>
    <w:rsid w:val="00F12F26"/>
    <w:rsid w:val="00F133E1"/>
    <w:rsid w:val="00F14460"/>
    <w:rsid w:val="00F147A9"/>
    <w:rsid w:val="00F147E7"/>
    <w:rsid w:val="00F14F3D"/>
    <w:rsid w:val="00F160E0"/>
    <w:rsid w:val="00F168DC"/>
    <w:rsid w:val="00F16A31"/>
    <w:rsid w:val="00F201E8"/>
    <w:rsid w:val="00F20220"/>
    <w:rsid w:val="00F21428"/>
    <w:rsid w:val="00F217A0"/>
    <w:rsid w:val="00F21908"/>
    <w:rsid w:val="00F22179"/>
    <w:rsid w:val="00F22A2C"/>
    <w:rsid w:val="00F23273"/>
    <w:rsid w:val="00F23327"/>
    <w:rsid w:val="00F23781"/>
    <w:rsid w:val="00F23F65"/>
    <w:rsid w:val="00F24220"/>
    <w:rsid w:val="00F24A7F"/>
    <w:rsid w:val="00F255D6"/>
    <w:rsid w:val="00F25C5A"/>
    <w:rsid w:val="00F272FF"/>
    <w:rsid w:val="00F27754"/>
    <w:rsid w:val="00F277CA"/>
    <w:rsid w:val="00F27B44"/>
    <w:rsid w:val="00F27F3D"/>
    <w:rsid w:val="00F309B9"/>
    <w:rsid w:val="00F30E79"/>
    <w:rsid w:val="00F3102E"/>
    <w:rsid w:val="00F31062"/>
    <w:rsid w:val="00F31611"/>
    <w:rsid w:val="00F3176A"/>
    <w:rsid w:val="00F31AA8"/>
    <w:rsid w:val="00F31AF5"/>
    <w:rsid w:val="00F31C30"/>
    <w:rsid w:val="00F323D5"/>
    <w:rsid w:val="00F324F9"/>
    <w:rsid w:val="00F326B9"/>
    <w:rsid w:val="00F3308A"/>
    <w:rsid w:val="00F331DE"/>
    <w:rsid w:val="00F334EF"/>
    <w:rsid w:val="00F33AFA"/>
    <w:rsid w:val="00F33C26"/>
    <w:rsid w:val="00F34814"/>
    <w:rsid w:val="00F34905"/>
    <w:rsid w:val="00F349F8"/>
    <w:rsid w:val="00F34D53"/>
    <w:rsid w:val="00F3549E"/>
    <w:rsid w:val="00F35791"/>
    <w:rsid w:val="00F363CE"/>
    <w:rsid w:val="00F36618"/>
    <w:rsid w:val="00F366BE"/>
    <w:rsid w:val="00F36E7E"/>
    <w:rsid w:val="00F36F66"/>
    <w:rsid w:val="00F37776"/>
    <w:rsid w:val="00F3788A"/>
    <w:rsid w:val="00F37A87"/>
    <w:rsid w:val="00F37B78"/>
    <w:rsid w:val="00F37D1D"/>
    <w:rsid w:val="00F40037"/>
    <w:rsid w:val="00F40B5C"/>
    <w:rsid w:val="00F40C32"/>
    <w:rsid w:val="00F40CBE"/>
    <w:rsid w:val="00F41253"/>
    <w:rsid w:val="00F416EA"/>
    <w:rsid w:val="00F419CB"/>
    <w:rsid w:val="00F4205D"/>
    <w:rsid w:val="00F42388"/>
    <w:rsid w:val="00F424ED"/>
    <w:rsid w:val="00F4288D"/>
    <w:rsid w:val="00F4299F"/>
    <w:rsid w:val="00F43111"/>
    <w:rsid w:val="00F4324E"/>
    <w:rsid w:val="00F43641"/>
    <w:rsid w:val="00F43730"/>
    <w:rsid w:val="00F4374B"/>
    <w:rsid w:val="00F44331"/>
    <w:rsid w:val="00F44F56"/>
    <w:rsid w:val="00F44FEC"/>
    <w:rsid w:val="00F452AF"/>
    <w:rsid w:val="00F455FE"/>
    <w:rsid w:val="00F456EE"/>
    <w:rsid w:val="00F4583C"/>
    <w:rsid w:val="00F4682A"/>
    <w:rsid w:val="00F46C15"/>
    <w:rsid w:val="00F4704B"/>
    <w:rsid w:val="00F4705D"/>
    <w:rsid w:val="00F4720C"/>
    <w:rsid w:val="00F477F8"/>
    <w:rsid w:val="00F5029F"/>
    <w:rsid w:val="00F50E82"/>
    <w:rsid w:val="00F5110C"/>
    <w:rsid w:val="00F52398"/>
    <w:rsid w:val="00F52D0E"/>
    <w:rsid w:val="00F52FBA"/>
    <w:rsid w:val="00F533F3"/>
    <w:rsid w:val="00F53467"/>
    <w:rsid w:val="00F53836"/>
    <w:rsid w:val="00F53CE0"/>
    <w:rsid w:val="00F540B3"/>
    <w:rsid w:val="00F540D6"/>
    <w:rsid w:val="00F54474"/>
    <w:rsid w:val="00F54BDF"/>
    <w:rsid w:val="00F552B0"/>
    <w:rsid w:val="00F5588F"/>
    <w:rsid w:val="00F55CA5"/>
    <w:rsid w:val="00F55F03"/>
    <w:rsid w:val="00F5657B"/>
    <w:rsid w:val="00F56A0F"/>
    <w:rsid w:val="00F56C1D"/>
    <w:rsid w:val="00F57760"/>
    <w:rsid w:val="00F57C28"/>
    <w:rsid w:val="00F57CF4"/>
    <w:rsid w:val="00F604F8"/>
    <w:rsid w:val="00F605E2"/>
    <w:rsid w:val="00F60792"/>
    <w:rsid w:val="00F60CE6"/>
    <w:rsid w:val="00F60ECB"/>
    <w:rsid w:val="00F61D57"/>
    <w:rsid w:val="00F620F6"/>
    <w:rsid w:val="00F6213A"/>
    <w:rsid w:val="00F62455"/>
    <w:rsid w:val="00F62556"/>
    <w:rsid w:val="00F6268D"/>
    <w:rsid w:val="00F634DD"/>
    <w:rsid w:val="00F640F0"/>
    <w:rsid w:val="00F646E1"/>
    <w:rsid w:val="00F658D5"/>
    <w:rsid w:val="00F65D8B"/>
    <w:rsid w:val="00F66332"/>
    <w:rsid w:val="00F67001"/>
    <w:rsid w:val="00F673BD"/>
    <w:rsid w:val="00F67462"/>
    <w:rsid w:val="00F703D9"/>
    <w:rsid w:val="00F70B7A"/>
    <w:rsid w:val="00F714DC"/>
    <w:rsid w:val="00F71686"/>
    <w:rsid w:val="00F72150"/>
    <w:rsid w:val="00F72203"/>
    <w:rsid w:val="00F72536"/>
    <w:rsid w:val="00F725F3"/>
    <w:rsid w:val="00F72F33"/>
    <w:rsid w:val="00F73221"/>
    <w:rsid w:val="00F73435"/>
    <w:rsid w:val="00F738DD"/>
    <w:rsid w:val="00F73C27"/>
    <w:rsid w:val="00F743F8"/>
    <w:rsid w:val="00F74C33"/>
    <w:rsid w:val="00F74C43"/>
    <w:rsid w:val="00F74F14"/>
    <w:rsid w:val="00F7505D"/>
    <w:rsid w:val="00F753A1"/>
    <w:rsid w:val="00F75A29"/>
    <w:rsid w:val="00F75B61"/>
    <w:rsid w:val="00F76779"/>
    <w:rsid w:val="00F76A0B"/>
    <w:rsid w:val="00F80A36"/>
    <w:rsid w:val="00F80DD2"/>
    <w:rsid w:val="00F80FD9"/>
    <w:rsid w:val="00F81129"/>
    <w:rsid w:val="00F8147F"/>
    <w:rsid w:val="00F817B0"/>
    <w:rsid w:val="00F81A38"/>
    <w:rsid w:val="00F81AEE"/>
    <w:rsid w:val="00F81FC5"/>
    <w:rsid w:val="00F8223E"/>
    <w:rsid w:val="00F826E4"/>
    <w:rsid w:val="00F82D46"/>
    <w:rsid w:val="00F83CC1"/>
    <w:rsid w:val="00F845C2"/>
    <w:rsid w:val="00F8464F"/>
    <w:rsid w:val="00F846DD"/>
    <w:rsid w:val="00F847D8"/>
    <w:rsid w:val="00F84B97"/>
    <w:rsid w:val="00F84EDD"/>
    <w:rsid w:val="00F84FAD"/>
    <w:rsid w:val="00F84FBD"/>
    <w:rsid w:val="00F850E0"/>
    <w:rsid w:val="00F851C0"/>
    <w:rsid w:val="00F85438"/>
    <w:rsid w:val="00F8571D"/>
    <w:rsid w:val="00F858A1"/>
    <w:rsid w:val="00F85B6D"/>
    <w:rsid w:val="00F85F52"/>
    <w:rsid w:val="00F86770"/>
    <w:rsid w:val="00F867BE"/>
    <w:rsid w:val="00F867CF"/>
    <w:rsid w:val="00F871B6"/>
    <w:rsid w:val="00F90BB7"/>
    <w:rsid w:val="00F90F05"/>
    <w:rsid w:val="00F919C6"/>
    <w:rsid w:val="00F9204A"/>
    <w:rsid w:val="00F9252C"/>
    <w:rsid w:val="00F9255D"/>
    <w:rsid w:val="00F92B6A"/>
    <w:rsid w:val="00F930D6"/>
    <w:rsid w:val="00F931BC"/>
    <w:rsid w:val="00F938C3"/>
    <w:rsid w:val="00F938E2"/>
    <w:rsid w:val="00F93C77"/>
    <w:rsid w:val="00F93DE5"/>
    <w:rsid w:val="00F93ED5"/>
    <w:rsid w:val="00F94AAC"/>
    <w:rsid w:val="00F94B36"/>
    <w:rsid w:val="00F950A9"/>
    <w:rsid w:val="00F950E3"/>
    <w:rsid w:val="00F95666"/>
    <w:rsid w:val="00F9616B"/>
    <w:rsid w:val="00F9627B"/>
    <w:rsid w:val="00F96A07"/>
    <w:rsid w:val="00F96D02"/>
    <w:rsid w:val="00F96D69"/>
    <w:rsid w:val="00F9729E"/>
    <w:rsid w:val="00F97379"/>
    <w:rsid w:val="00F97A55"/>
    <w:rsid w:val="00F97F37"/>
    <w:rsid w:val="00FA0823"/>
    <w:rsid w:val="00FA1469"/>
    <w:rsid w:val="00FA1AC3"/>
    <w:rsid w:val="00FA1FA0"/>
    <w:rsid w:val="00FA32C5"/>
    <w:rsid w:val="00FA416D"/>
    <w:rsid w:val="00FA42EA"/>
    <w:rsid w:val="00FA4741"/>
    <w:rsid w:val="00FA4AD5"/>
    <w:rsid w:val="00FA5311"/>
    <w:rsid w:val="00FA533B"/>
    <w:rsid w:val="00FA55EC"/>
    <w:rsid w:val="00FA5980"/>
    <w:rsid w:val="00FA6565"/>
    <w:rsid w:val="00FA747B"/>
    <w:rsid w:val="00FA7D5D"/>
    <w:rsid w:val="00FB07AB"/>
    <w:rsid w:val="00FB09A9"/>
    <w:rsid w:val="00FB0A20"/>
    <w:rsid w:val="00FB0CE8"/>
    <w:rsid w:val="00FB0EE9"/>
    <w:rsid w:val="00FB0EFE"/>
    <w:rsid w:val="00FB0F51"/>
    <w:rsid w:val="00FB0FE1"/>
    <w:rsid w:val="00FB13F1"/>
    <w:rsid w:val="00FB1922"/>
    <w:rsid w:val="00FB1926"/>
    <w:rsid w:val="00FB2569"/>
    <w:rsid w:val="00FB2EFA"/>
    <w:rsid w:val="00FB37A7"/>
    <w:rsid w:val="00FB3D54"/>
    <w:rsid w:val="00FB3F34"/>
    <w:rsid w:val="00FB40BB"/>
    <w:rsid w:val="00FB44F8"/>
    <w:rsid w:val="00FB4D3B"/>
    <w:rsid w:val="00FB51D2"/>
    <w:rsid w:val="00FB582D"/>
    <w:rsid w:val="00FB5911"/>
    <w:rsid w:val="00FB5D53"/>
    <w:rsid w:val="00FB627C"/>
    <w:rsid w:val="00FB6318"/>
    <w:rsid w:val="00FB6485"/>
    <w:rsid w:val="00FB6762"/>
    <w:rsid w:val="00FB7AC5"/>
    <w:rsid w:val="00FC0177"/>
    <w:rsid w:val="00FC0341"/>
    <w:rsid w:val="00FC0854"/>
    <w:rsid w:val="00FC08D5"/>
    <w:rsid w:val="00FC0B3B"/>
    <w:rsid w:val="00FC1946"/>
    <w:rsid w:val="00FC2461"/>
    <w:rsid w:val="00FC4213"/>
    <w:rsid w:val="00FC4273"/>
    <w:rsid w:val="00FC44D5"/>
    <w:rsid w:val="00FC58BA"/>
    <w:rsid w:val="00FC58FC"/>
    <w:rsid w:val="00FC6145"/>
    <w:rsid w:val="00FC617C"/>
    <w:rsid w:val="00FC6279"/>
    <w:rsid w:val="00FC6928"/>
    <w:rsid w:val="00FC6CA5"/>
    <w:rsid w:val="00FC6E54"/>
    <w:rsid w:val="00FC6EB3"/>
    <w:rsid w:val="00FC7314"/>
    <w:rsid w:val="00FC799E"/>
    <w:rsid w:val="00FD0083"/>
    <w:rsid w:val="00FD0699"/>
    <w:rsid w:val="00FD0904"/>
    <w:rsid w:val="00FD0BB5"/>
    <w:rsid w:val="00FD1325"/>
    <w:rsid w:val="00FD1F40"/>
    <w:rsid w:val="00FD2F82"/>
    <w:rsid w:val="00FD3400"/>
    <w:rsid w:val="00FD3B66"/>
    <w:rsid w:val="00FD4F2E"/>
    <w:rsid w:val="00FD6591"/>
    <w:rsid w:val="00FD6A91"/>
    <w:rsid w:val="00FD751F"/>
    <w:rsid w:val="00FD7CC0"/>
    <w:rsid w:val="00FE0FAE"/>
    <w:rsid w:val="00FE102B"/>
    <w:rsid w:val="00FE12A3"/>
    <w:rsid w:val="00FE1B42"/>
    <w:rsid w:val="00FE1EB1"/>
    <w:rsid w:val="00FE21C8"/>
    <w:rsid w:val="00FE2384"/>
    <w:rsid w:val="00FE2A00"/>
    <w:rsid w:val="00FE2A13"/>
    <w:rsid w:val="00FE2EB3"/>
    <w:rsid w:val="00FE32BF"/>
    <w:rsid w:val="00FE3D4D"/>
    <w:rsid w:val="00FE3E8F"/>
    <w:rsid w:val="00FE49C6"/>
    <w:rsid w:val="00FE49D1"/>
    <w:rsid w:val="00FE4CBD"/>
    <w:rsid w:val="00FE4DB9"/>
    <w:rsid w:val="00FE5021"/>
    <w:rsid w:val="00FF0390"/>
    <w:rsid w:val="00FF03CA"/>
    <w:rsid w:val="00FF061F"/>
    <w:rsid w:val="00FF0C29"/>
    <w:rsid w:val="00FF2508"/>
    <w:rsid w:val="00FF2AB9"/>
    <w:rsid w:val="00FF2C7E"/>
    <w:rsid w:val="00FF2E92"/>
    <w:rsid w:val="00FF3797"/>
    <w:rsid w:val="00FF3929"/>
    <w:rsid w:val="00FF3CD9"/>
    <w:rsid w:val="00FF3E20"/>
    <w:rsid w:val="00FF3E90"/>
    <w:rsid w:val="00FF5232"/>
    <w:rsid w:val="00FF59A4"/>
    <w:rsid w:val="00FF6161"/>
    <w:rsid w:val="00FF63D9"/>
    <w:rsid w:val="00FF6471"/>
    <w:rsid w:val="00FF69E7"/>
    <w:rsid w:val="00FF6B60"/>
    <w:rsid w:val="00FF6F00"/>
    <w:rsid w:val="00FF7085"/>
    <w:rsid w:val="00FF720B"/>
    <w:rsid w:val="00FF728B"/>
    <w:rsid w:val="00FF7BFC"/>
    <w:rsid w:val="00FF7DC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384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0"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522F7"/>
    <w:pPr>
      <w:spacing w:after="200" w:line="276" w:lineRule="auto"/>
      <w:jc w:val="both"/>
    </w:pPr>
    <w:rPr>
      <w:rFonts w:ascii="Arial" w:hAnsi="Arial"/>
      <w:lang w:val="sk-SK" w:eastAsia="en-US"/>
    </w:rPr>
  </w:style>
  <w:style w:type="paragraph" w:styleId="Nadpis1">
    <w:name w:val="heading 1"/>
    <w:aliases w:val="heading 1,Outline1"/>
    <w:basedOn w:val="Normlny"/>
    <w:next w:val="Normlny"/>
    <w:link w:val="Nadpis1Char"/>
    <w:autoRedefine/>
    <w:qFormat/>
    <w:rsid w:val="009E4E1D"/>
    <w:pPr>
      <w:keepNext/>
      <w:pageBreakBefore/>
      <w:numPr>
        <w:numId w:val="7"/>
      </w:numPr>
      <w:tabs>
        <w:tab w:val="left" w:pos="960"/>
      </w:tabs>
      <w:spacing w:beforeLines="20" w:before="48" w:afterLines="20" w:after="48" w:line="240" w:lineRule="auto"/>
      <w:ind w:right="-1"/>
      <w:outlineLvl w:val="0"/>
    </w:pPr>
    <w:rPr>
      <w:rFonts w:cs="Arial"/>
      <w:b/>
      <w:caps/>
      <w:spacing w:val="6"/>
      <w:kern w:val="28"/>
      <w:sz w:val="24"/>
      <w:szCs w:val="24"/>
      <w:lang w:eastAsia="cs-CZ"/>
    </w:rPr>
  </w:style>
  <w:style w:type="paragraph" w:styleId="Nadpis2">
    <w:name w:val="heading 2"/>
    <w:aliases w:val="heading 2,üb 16pt,14pt f,üb 16pt1,14pt f1,üb 16pt2,14pt f2,üb 16pt11,14pt f11,üb 16pt3,14pt f3,üb 16pt4,14pt f4,üb 16pt5,14pt f5,üb 16pt6,14pt f6,üb 16pt7,14pt f7,üb 16pt8,14pt f8,üb 16pt9,14pt f9,üb 16pt10,14pt f10,üb 16pt12,14pt f12,Outline2"/>
    <w:basedOn w:val="Normlny"/>
    <w:next w:val="Normlny"/>
    <w:link w:val="Nadpis2Char"/>
    <w:uiPriority w:val="99"/>
    <w:qFormat/>
    <w:rsid w:val="001B4321"/>
    <w:pPr>
      <w:keepNext/>
      <w:numPr>
        <w:ilvl w:val="1"/>
        <w:numId w:val="7"/>
      </w:numPr>
      <w:tabs>
        <w:tab w:val="left" w:pos="851"/>
      </w:tabs>
      <w:spacing w:before="180" w:after="180" w:line="240" w:lineRule="auto"/>
      <w:outlineLvl w:val="1"/>
    </w:pPr>
    <w:rPr>
      <w:b/>
      <w:bCs/>
      <w:iCs/>
      <w:caps/>
      <w:spacing w:val="6"/>
    </w:rPr>
  </w:style>
  <w:style w:type="paragraph" w:styleId="Nadpis3">
    <w:name w:val="heading 3"/>
    <w:aliases w:val="heading 3,Outline3,Nadpis 3 BNE"/>
    <w:basedOn w:val="Nadpis2"/>
    <w:next w:val="Normlny"/>
    <w:link w:val="Nadpis3Char"/>
    <w:autoRedefine/>
    <w:uiPriority w:val="99"/>
    <w:qFormat/>
    <w:rsid w:val="00CE1EB2"/>
    <w:pPr>
      <w:numPr>
        <w:ilvl w:val="2"/>
      </w:numPr>
      <w:tabs>
        <w:tab w:val="clear" w:pos="851"/>
      </w:tabs>
      <w:spacing w:before="54" w:after="0" w:line="284" w:lineRule="atLeast"/>
      <w:jc w:val="left"/>
      <w:outlineLvl w:val="2"/>
    </w:pPr>
    <w:rPr>
      <w:caps w:val="0"/>
      <w:lang w:eastAsia="sk-SK"/>
    </w:rPr>
  </w:style>
  <w:style w:type="paragraph" w:styleId="Nadpis4">
    <w:name w:val="heading 4"/>
    <w:aliases w:val="Anhang"/>
    <w:basedOn w:val="Nadpis3"/>
    <w:next w:val="Normlny"/>
    <w:link w:val="Nadpis4Char"/>
    <w:autoRedefine/>
    <w:qFormat/>
    <w:rsid w:val="004F4F06"/>
    <w:pPr>
      <w:keepNext w:val="0"/>
      <w:numPr>
        <w:ilvl w:val="0"/>
        <w:numId w:val="0"/>
      </w:numPr>
      <w:spacing w:before="240"/>
      <w:outlineLvl w:val="3"/>
    </w:pPr>
    <w:rPr>
      <w:b w:val="0"/>
      <w:bCs w:val="0"/>
      <w:iCs w:val="0"/>
      <w:u w:val="single"/>
    </w:rPr>
  </w:style>
  <w:style w:type="paragraph" w:styleId="Nadpis5">
    <w:name w:val="heading 5"/>
    <w:basedOn w:val="Nadpis4"/>
    <w:next w:val="Normlny"/>
    <w:link w:val="Nadpis5Char"/>
    <w:qFormat/>
    <w:rsid w:val="003B08D2"/>
    <w:pPr>
      <w:numPr>
        <w:ilvl w:val="4"/>
      </w:numPr>
      <w:outlineLvl w:val="4"/>
    </w:pPr>
  </w:style>
  <w:style w:type="paragraph" w:styleId="Nadpis6">
    <w:name w:val="heading 6"/>
    <w:basedOn w:val="Nadpis5"/>
    <w:next w:val="Normlny"/>
    <w:link w:val="Nadpis6Char"/>
    <w:qFormat/>
    <w:rsid w:val="003B08D2"/>
    <w:pPr>
      <w:numPr>
        <w:ilvl w:val="5"/>
      </w:numPr>
      <w:outlineLvl w:val="5"/>
    </w:pPr>
  </w:style>
  <w:style w:type="paragraph" w:styleId="Nadpis7">
    <w:name w:val="heading 7"/>
    <w:basedOn w:val="Nadpis6"/>
    <w:next w:val="Normlny"/>
    <w:link w:val="Nadpis7Char"/>
    <w:qFormat/>
    <w:rsid w:val="003B08D2"/>
    <w:pPr>
      <w:numPr>
        <w:ilvl w:val="6"/>
      </w:numPr>
      <w:outlineLvl w:val="6"/>
    </w:pPr>
  </w:style>
  <w:style w:type="paragraph" w:styleId="Nadpis8">
    <w:name w:val="heading 8"/>
    <w:basedOn w:val="Nadpis7"/>
    <w:next w:val="Normlny"/>
    <w:link w:val="Nadpis8Char"/>
    <w:qFormat/>
    <w:rsid w:val="003B08D2"/>
    <w:pPr>
      <w:numPr>
        <w:ilvl w:val="7"/>
      </w:numPr>
      <w:outlineLvl w:val="7"/>
    </w:pPr>
  </w:style>
  <w:style w:type="paragraph" w:styleId="Nadpis9">
    <w:name w:val="heading 9"/>
    <w:basedOn w:val="Nadpis8"/>
    <w:next w:val="Normlny"/>
    <w:link w:val="Nadpis9Char"/>
    <w:qFormat/>
    <w:rsid w:val="003B08D2"/>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eading 1 Char,Outline1 Char"/>
    <w:basedOn w:val="Predvolenpsmoodseku"/>
    <w:link w:val="Nadpis1"/>
    <w:locked/>
    <w:rsid w:val="009E4E1D"/>
    <w:rPr>
      <w:rFonts w:ascii="Arial" w:hAnsi="Arial" w:cs="Arial"/>
      <w:b/>
      <w:caps/>
      <w:spacing w:val="6"/>
      <w:kern w:val="28"/>
      <w:sz w:val="24"/>
      <w:szCs w:val="24"/>
      <w:lang w:val="sk-SK"/>
    </w:rPr>
  </w:style>
  <w:style w:type="character" w:customStyle="1" w:styleId="Nadpis2Char">
    <w:name w:val="Nadpis 2 Char"/>
    <w:aliases w:val="heading 2 Char,üb 16pt Char,14pt f Char,üb 16pt1 Char,14pt f1 Char,üb 16pt2 Char,14pt f2 Char,üb 16pt11 Char,14pt f11 Char,üb 16pt3 Char,14pt f3 Char,üb 16pt4 Char,14pt f4 Char,üb 16pt5 Char,14pt f5 Char,üb 16pt6 Char,14pt f6 Char"/>
    <w:basedOn w:val="Predvolenpsmoodseku"/>
    <w:link w:val="Nadpis2"/>
    <w:uiPriority w:val="99"/>
    <w:locked/>
    <w:rsid w:val="001B4321"/>
    <w:rPr>
      <w:rFonts w:ascii="Arial" w:hAnsi="Arial"/>
      <w:b/>
      <w:bCs/>
      <w:iCs/>
      <w:caps/>
      <w:spacing w:val="6"/>
      <w:lang w:val="sk-SK" w:eastAsia="en-US"/>
    </w:rPr>
  </w:style>
  <w:style w:type="character" w:customStyle="1" w:styleId="Nadpis3Char">
    <w:name w:val="Nadpis 3 Char"/>
    <w:aliases w:val="heading 3 Char,Outline3 Char,Nadpis 3 BNE Char"/>
    <w:basedOn w:val="Predvolenpsmoodseku"/>
    <w:link w:val="Nadpis3"/>
    <w:uiPriority w:val="99"/>
    <w:locked/>
    <w:rsid w:val="00CE1EB2"/>
    <w:rPr>
      <w:rFonts w:ascii="Arial" w:hAnsi="Arial"/>
      <w:b/>
      <w:bCs/>
      <w:iCs/>
      <w:spacing w:val="6"/>
      <w:lang w:val="sk-SK" w:eastAsia="sk-SK"/>
    </w:rPr>
  </w:style>
  <w:style w:type="character" w:customStyle="1" w:styleId="Nadpis4Char">
    <w:name w:val="Nadpis 4 Char"/>
    <w:aliases w:val="Anhang Char"/>
    <w:basedOn w:val="Predvolenpsmoodseku"/>
    <w:link w:val="Nadpis4"/>
    <w:uiPriority w:val="99"/>
    <w:locked/>
    <w:rsid w:val="004F4F06"/>
    <w:rPr>
      <w:rFonts w:ascii="Arial" w:hAnsi="Arial" w:cs="Times New Roman"/>
      <w:spacing w:val="6"/>
      <w:u w:val="single"/>
    </w:rPr>
  </w:style>
  <w:style w:type="character" w:customStyle="1" w:styleId="Nadpis5Char">
    <w:name w:val="Nadpis 5 Char"/>
    <w:basedOn w:val="Predvolenpsmoodseku"/>
    <w:link w:val="Nadpis5"/>
    <w:uiPriority w:val="99"/>
    <w:locked/>
    <w:rsid w:val="003B08D2"/>
    <w:rPr>
      <w:rFonts w:ascii="Arial" w:hAnsi="Arial" w:cs="Times New Roman"/>
      <w:b/>
      <w:spacing w:val="6"/>
    </w:rPr>
  </w:style>
  <w:style w:type="character" w:customStyle="1" w:styleId="Nadpis6Char">
    <w:name w:val="Nadpis 6 Char"/>
    <w:basedOn w:val="Predvolenpsmoodseku"/>
    <w:link w:val="Nadpis6"/>
    <w:uiPriority w:val="99"/>
    <w:locked/>
    <w:rsid w:val="003B08D2"/>
    <w:rPr>
      <w:rFonts w:ascii="Arial" w:hAnsi="Arial" w:cs="Times New Roman"/>
      <w:b/>
      <w:spacing w:val="6"/>
    </w:rPr>
  </w:style>
  <w:style w:type="character" w:customStyle="1" w:styleId="Nadpis7Char">
    <w:name w:val="Nadpis 7 Char"/>
    <w:basedOn w:val="Predvolenpsmoodseku"/>
    <w:link w:val="Nadpis7"/>
    <w:uiPriority w:val="99"/>
    <w:locked/>
    <w:rsid w:val="003B08D2"/>
    <w:rPr>
      <w:rFonts w:ascii="Arial" w:hAnsi="Arial" w:cs="Times New Roman"/>
      <w:b/>
      <w:spacing w:val="6"/>
    </w:rPr>
  </w:style>
  <w:style w:type="character" w:customStyle="1" w:styleId="Nadpis8Char">
    <w:name w:val="Nadpis 8 Char"/>
    <w:basedOn w:val="Predvolenpsmoodseku"/>
    <w:link w:val="Nadpis8"/>
    <w:uiPriority w:val="99"/>
    <w:locked/>
    <w:rsid w:val="003B08D2"/>
    <w:rPr>
      <w:rFonts w:ascii="Arial" w:hAnsi="Arial" w:cs="Times New Roman"/>
      <w:b/>
      <w:spacing w:val="6"/>
    </w:rPr>
  </w:style>
  <w:style w:type="character" w:customStyle="1" w:styleId="Nadpis9Char">
    <w:name w:val="Nadpis 9 Char"/>
    <w:basedOn w:val="Predvolenpsmoodseku"/>
    <w:link w:val="Nadpis9"/>
    <w:uiPriority w:val="99"/>
    <w:locked/>
    <w:rsid w:val="003B08D2"/>
    <w:rPr>
      <w:rFonts w:ascii="Arial" w:hAnsi="Arial" w:cs="Times New Roman"/>
      <w:b/>
      <w:spacing w:val="6"/>
    </w:rPr>
  </w:style>
  <w:style w:type="paragraph" w:styleId="Zkladntext3">
    <w:name w:val="Body Text 3"/>
    <w:basedOn w:val="Normlny"/>
    <w:link w:val="Zkladntext3Char"/>
    <w:uiPriority w:val="99"/>
    <w:rsid w:val="007F1FF7"/>
    <w:pPr>
      <w:widowControl w:val="0"/>
      <w:tabs>
        <w:tab w:val="num" w:pos="0"/>
      </w:tabs>
      <w:autoSpaceDE w:val="0"/>
      <w:autoSpaceDN w:val="0"/>
      <w:adjustRightInd w:val="0"/>
      <w:spacing w:after="120" w:line="240" w:lineRule="auto"/>
      <w:ind w:right="-1"/>
    </w:pPr>
    <w:rPr>
      <w:rFonts w:ascii="Times" w:hAnsi="Times"/>
      <w:spacing w:val="6"/>
      <w:szCs w:val="20"/>
      <w:lang w:eastAsia="cs-CZ"/>
    </w:rPr>
  </w:style>
  <w:style w:type="character" w:customStyle="1" w:styleId="Zkladntext3Char">
    <w:name w:val="Základný text 3 Char"/>
    <w:basedOn w:val="Predvolenpsmoodseku"/>
    <w:link w:val="Zkladntext3"/>
    <w:uiPriority w:val="99"/>
    <w:locked/>
    <w:rsid w:val="007F1FF7"/>
    <w:rPr>
      <w:rFonts w:ascii="Times" w:hAnsi="Times" w:cs="Times New Roman"/>
      <w:spacing w:val="6"/>
      <w:sz w:val="22"/>
      <w:lang w:eastAsia="cs-CZ"/>
    </w:rPr>
  </w:style>
  <w:style w:type="paragraph" w:styleId="Textbubliny">
    <w:name w:val="Balloon Text"/>
    <w:basedOn w:val="Normlny"/>
    <w:link w:val="TextbublinyChar"/>
    <w:rsid w:val="00220AC8"/>
    <w:pPr>
      <w:spacing w:after="0" w:line="240" w:lineRule="auto"/>
    </w:pPr>
    <w:rPr>
      <w:rFonts w:ascii="Tahoma" w:hAnsi="Tahoma"/>
      <w:sz w:val="16"/>
      <w:szCs w:val="16"/>
    </w:rPr>
  </w:style>
  <w:style w:type="character" w:customStyle="1" w:styleId="TextbublinyChar">
    <w:name w:val="Text bubliny Char"/>
    <w:basedOn w:val="Predvolenpsmoodseku"/>
    <w:link w:val="Textbubliny"/>
    <w:locked/>
    <w:rsid w:val="00220AC8"/>
    <w:rPr>
      <w:rFonts w:ascii="Tahoma" w:hAnsi="Tahoma" w:cs="Times New Roman"/>
      <w:sz w:val="16"/>
      <w:lang w:eastAsia="en-US"/>
    </w:rPr>
  </w:style>
  <w:style w:type="paragraph" w:customStyle="1" w:styleId="Odsekzoznamu1">
    <w:name w:val="Odsek zoznamu1"/>
    <w:basedOn w:val="Normlny"/>
    <w:rsid w:val="00385729"/>
    <w:pPr>
      <w:ind w:left="720"/>
      <w:contextualSpacing/>
    </w:pPr>
    <w:rPr>
      <w:rFonts w:eastAsia="Times New Roman"/>
    </w:rPr>
  </w:style>
  <w:style w:type="paragraph" w:styleId="Obsah1">
    <w:name w:val="toc 1"/>
    <w:basedOn w:val="Normlny"/>
    <w:next w:val="Normlny"/>
    <w:uiPriority w:val="39"/>
    <w:rsid w:val="00985EAC"/>
    <w:pPr>
      <w:tabs>
        <w:tab w:val="num" w:pos="0"/>
        <w:tab w:val="left" w:pos="480"/>
        <w:tab w:val="right" w:leader="dot" w:pos="9061"/>
      </w:tabs>
      <w:autoSpaceDE w:val="0"/>
      <w:autoSpaceDN w:val="0"/>
      <w:adjustRightInd w:val="0"/>
      <w:spacing w:after="120" w:line="240" w:lineRule="auto"/>
      <w:ind w:left="480" w:right="-1" w:hanging="480"/>
    </w:pPr>
    <w:rPr>
      <w:rFonts w:eastAsia="Times New Roman"/>
      <w:b/>
      <w:bCs/>
      <w:caps/>
      <w:noProof/>
      <w:spacing w:val="6"/>
      <w:kern w:val="28"/>
      <w:szCs w:val="28"/>
      <w:lang w:eastAsia="cs-CZ"/>
    </w:rPr>
  </w:style>
  <w:style w:type="paragraph" w:styleId="Obsah2">
    <w:name w:val="toc 2"/>
    <w:basedOn w:val="Normlny"/>
    <w:next w:val="Normlny"/>
    <w:uiPriority w:val="39"/>
    <w:rsid w:val="009C05C1"/>
    <w:pPr>
      <w:tabs>
        <w:tab w:val="left" w:pos="-5245"/>
        <w:tab w:val="right" w:leader="dot" w:pos="9061"/>
      </w:tabs>
      <w:autoSpaceDE w:val="0"/>
      <w:autoSpaceDN w:val="0"/>
      <w:adjustRightInd w:val="0"/>
      <w:spacing w:after="120" w:line="240" w:lineRule="auto"/>
      <w:ind w:left="567" w:right="-1" w:hanging="654"/>
    </w:pPr>
    <w:rPr>
      <w:rFonts w:eastAsia="Times New Roman"/>
      <w:noProof/>
      <w:spacing w:val="6"/>
    </w:rPr>
  </w:style>
  <w:style w:type="paragraph" w:styleId="Obsah3">
    <w:name w:val="toc 3"/>
    <w:basedOn w:val="Normlny"/>
    <w:next w:val="Normlny"/>
    <w:autoRedefine/>
    <w:uiPriority w:val="39"/>
    <w:rsid w:val="00A02BDE"/>
    <w:pPr>
      <w:tabs>
        <w:tab w:val="num" w:pos="0"/>
        <w:tab w:val="left" w:pos="1134"/>
        <w:tab w:val="right" w:pos="9072"/>
      </w:tabs>
      <w:autoSpaceDE w:val="0"/>
      <w:autoSpaceDN w:val="0"/>
      <w:adjustRightInd w:val="0"/>
      <w:spacing w:after="0" w:line="240" w:lineRule="auto"/>
      <w:ind w:left="480" w:right="-1" w:hanging="196"/>
    </w:pPr>
    <w:rPr>
      <w:rFonts w:ascii="Times New Roman" w:eastAsia="Times New Roman" w:hAnsi="Times New Roman"/>
      <w:i/>
      <w:iCs/>
      <w:spacing w:val="6"/>
      <w:sz w:val="24"/>
    </w:rPr>
  </w:style>
  <w:style w:type="character" w:customStyle="1" w:styleId="CharChar">
    <w:name w:val="Char Char"/>
    <w:uiPriority w:val="99"/>
    <w:semiHidden/>
    <w:rsid w:val="003B08D2"/>
    <w:rPr>
      <w:snapToGrid w:val="0"/>
      <w:color w:val="000000"/>
      <w:spacing w:val="6"/>
      <w:sz w:val="24"/>
      <w:lang w:eastAsia="cs-CZ"/>
    </w:rPr>
  </w:style>
  <w:style w:type="paragraph" w:customStyle="1" w:styleId="Revzia1">
    <w:name w:val="Revízia1"/>
    <w:hidden/>
    <w:uiPriority w:val="99"/>
    <w:semiHidden/>
    <w:rsid w:val="003B08D2"/>
    <w:rPr>
      <w:rFonts w:ascii="Times New Roman" w:eastAsia="Times New Roman" w:hAnsi="Times New Roman"/>
      <w:spacing w:val="6"/>
      <w:sz w:val="24"/>
      <w:lang w:val="sk-SK" w:eastAsia="en-US"/>
    </w:rPr>
  </w:style>
  <w:style w:type="table" w:styleId="Mriekatabuky">
    <w:name w:val="Table Grid"/>
    <w:basedOn w:val="Normlnatabuka"/>
    <w:rsid w:val="003B08D2"/>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3B08D2"/>
    <w:rPr>
      <w:rFonts w:ascii="Times New Roman" w:eastAsia="Times New Roman" w:hAnsi="Times New Roman"/>
      <w:spacing w:val="6"/>
      <w:sz w:val="24"/>
      <w:lang w:val="sk-SK" w:eastAsia="en-US"/>
    </w:rPr>
  </w:style>
  <w:style w:type="paragraph" w:styleId="Obsah4">
    <w:name w:val="toc 4"/>
    <w:basedOn w:val="Normlny"/>
    <w:next w:val="Normlny"/>
    <w:autoRedefine/>
    <w:uiPriority w:val="39"/>
    <w:rsid w:val="004E3DE6"/>
    <w:pPr>
      <w:spacing w:after="100"/>
      <w:ind w:left="660"/>
    </w:pPr>
    <w:rPr>
      <w:rFonts w:ascii="Calibri" w:eastAsia="Times New Roman" w:hAnsi="Calibri"/>
      <w:lang w:eastAsia="sk-SK"/>
    </w:rPr>
  </w:style>
  <w:style w:type="paragraph" w:styleId="Obsah5">
    <w:name w:val="toc 5"/>
    <w:basedOn w:val="Normlny"/>
    <w:next w:val="Normlny"/>
    <w:autoRedefine/>
    <w:uiPriority w:val="39"/>
    <w:rsid w:val="004E3DE6"/>
    <w:pPr>
      <w:spacing w:after="100"/>
      <w:ind w:left="880"/>
    </w:pPr>
    <w:rPr>
      <w:rFonts w:ascii="Calibri" w:eastAsia="Times New Roman" w:hAnsi="Calibri"/>
      <w:lang w:eastAsia="sk-SK"/>
    </w:rPr>
  </w:style>
  <w:style w:type="paragraph" w:styleId="Obsah6">
    <w:name w:val="toc 6"/>
    <w:basedOn w:val="Normlny"/>
    <w:next w:val="Normlny"/>
    <w:autoRedefine/>
    <w:uiPriority w:val="39"/>
    <w:rsid w:val="004E3DE6"/>
    <w:pPr>
      <w:spacing w:after="100"/>
      <w:ind w:left="1100"/>
    </w:pPr>
    <w:rPr>
      <w:rFonts w:ascii="Calibri" w:eastAsia="Times New Roman" w:hAnsi="Calibri"/>
      <w:lang w:eastAsia="sk-SK"/>
    </w:rPr>
  </w:style>
  <w:style w:type="paragraph" w:styleId="Obsah7">
    <w:name w:val="toc 7"/>
    <w:basedOn w:val="Normlny"/>
    <w:next w:val="Normlny"/>
    <w:autoRedefine/>
    <w:uiPriority w:val="39"/>
    <w:rsid w:val="004E3DE6"/>
    <w:pPr>
      <w:spacing w:after="100"/>
      <w:ind w:left="1320"/>
    </w:pPr>
    <w:rPr>
      <w:rFonts w:ascii="Calibri" w:eastAsia="Times New Roman" w:hAnsi="Calibri"/>
      <w:lang w:eastAsia="sk-SK"/>
    </w:rPr>
  </w:style>
  <w:style w:type="paragraph" w:styleId="Obsah8">
    <w:name w:val="toc 8"/>
    <w:basedOn w:val="Normlny"/>
    <w:next w:val="Normlny"/>
    <w:autoRedefine/>
    <w:uiPriority w:val="39"/>
    <w:rsid w:val="004E3DE6"/>
    <w:pPr>
      <w:spacing w:after="100"/>
      <w:ind w:left="1540"/>
    </w:pPr>
    <w:rPr>
      <w:rFonts w:ascii="Calibri" w:eastAsia="Times New Roman" w:hAnsi="Calibri"/>
      <w:lang w:eastAsia="sk-SK"/>
    </w:rPr>
  </w:style>
  <w:style w:type="paragraph" w:styleId="Obsah9">
    <w:name w:val="toc 9"/>
    <w:basedOn w:val="Normlny"/>
    <w:next w:val="Normlny"/>
    <w:autoRedefine/>
    <w:uiPriority w:val="39"/>
    <w:rsid w:val="004E3DE6"/>
    <w:pPr>
      <w:spacing w:after="100"/>
      <w:ind w:left="1760"/>
    </w:pPr>
    <w:rPr>
      <w:rFonts w:ascii="Calibri" w:eastAsia="Times New Roman" w:hAnsi="Calibri"/>
      <w:lang w:eastAsia="sk-SK"/>
    </w:rPr>
  </w:style>
  <w:style w:type="paragraph" w:styleId="Pta">
    <w:name w:val="footer"/>
    <w:basedOn w:val="Normlny"/>
    <w:link w:val="PtaChar"/>
    <w:rsid w:val="00DA55AD"/>
    <w:pPr>
      <w:tabs>
        <w:tab w:val="center" w:pos="4536"/>
        <w:tab w:val="right" w:pos="9072"/>
      </w:tabs>
      <w:spacing w:after="0" w:line="240" w:lineRule="auto"/>
    </w:pPr>
    <w:rPr>
      <w:rFonts w:ascii="Calibri" w:hAnsi="Calibri"/>
    </w:rPr>
  </w:style>
  <w:style w:type="character" w:customStyle="1" w:styleId="PtaChar">
    <w:name w:val="Päta Char"/>
    <w:basedOn w:val="Predvolenpsmoodseku"/>
    <w:link w:val="Pta"/>
    <w:uiPriority w:val="99"/>
    <w:locked/>
    <w:rsid w:val="00DA55AD"/>
    <w:rPr>
      <w:rFonts w:cs="Times New Roman"/>
      <w:sz w:val="22"/>
      <w:lang w:eastAsia="en-US"/>
    </w:rPr>
  </w:style>
  <w:style w:type="paragraph" w:styleId="Textkomentra">
    <w:name w:val="annotation text"/>
    <w:basedOn w:val="Normlny"/>
    <w:link w:val="TextkomentraChar"/>
    <w:uiPriority w:val="99"/>
    <w:rsid w:val="009C05C1"/>
    <w:pPr>
      <w:spacing w:line="240" w:lineRule="auto"/>
    </w:pPr>
    <w:rPr>
      <w:sz w:val="20"/>
      <w:szCs w:val="20"/>
    </w:rPr>
  </w:style>
  <w:style w:type="character" w:customStyle="1" w:styleId="TextkomentraChar">
    <w:name w:val="Text komentára Char"/>
    <w:basedOn w:val="Predvolenpsmoodseku"/>
    <w:link w:val="Textkomentra"/>
    <w:uiPriority w:val="99"/>
    <w:locked/>
    <w:rsid w:val="009C05C1"/>
    <w:rPr>
      <w:rFonts w:ascii="Arial" w:hAnsi="Arial" w:cs="Times New Roman"/>
      <w:lang w:eastAsia="en-US"/>
    </w:rPr>
  </w:style>
  <w:style w:type="paragraph" w:styleId="Predmetkomentra">
    <w:name w:val="annotation subject"/>
    <w:basedOn w:val="Normlny"/>
    <w:link w:val="PredmetkomentraChar"/>
    <w:semiHidden/>
    <w:rsid w:val="00DB02E6"/>
    <w:pPr>
      <w:spacing w:line="240" w:lineRule="auto"/>
    </w:pPr>
    <w:rPr>
      <w:rFonts w:ascii="Calibri" w:hAnsi="Calibri"/>
      <w:b/>
      <w:bCs/>
      <w:sz w:val="20"/>
      <w:szCs w:val="20"/>
    </w:rPr>
  </w:style>
  <w:style w:type="character" w:customStyle="1" w:styleId="PredmetkomentraChar">
    <w:name w:val="Predmet komentára Char"/>
    <w:basedOn w:val="TextkomentraChar"/>
    <w:link w:val="Predmetkomentra"/>
    <w:semiHidden/>
    <w:locked/>
    <w:rsid w:val="00DB02E6"/>
    <w:rPr>
      <w:rFonts w:ascii="Arial" w:hAnsi="Arial" w:cs="Times New Roman"/>
      <w:b/>
      <w:lang w:eastAsia="en-US"/>
    </w:rPr>
  </w:style>
  <w:style w:type="character" w:styleId="Hypertextovprepojenie">
    <w:name w:val="Hyperlink"/>
    <w:basedOn w:val="Predvolenpsmoodseku"/>
    <w:uiPriority w:val="99"/>
    <w:rsid w:val="008467DF"/>
    <w:rPr>
      <w:rFonts w:cs="Times New Roman"/>
      <w:color w:val="0000FF"/>
      <w:u w:val="single"/>
    </w:rPr>
  </w:style>
  <w:style w:type="character" w:styleId="Odkaznakomentr">
    <w:name w:val="annotation reference"/>
    <w:basedOn w:val="Predvolenpsmoodseku"/>
    <w:uiPriority w:val="99"/>
    <w:rsid w:val="009C05C1"/>
    <w:rPr>
      <w:rFonts w:cs="Times New Roman"/>
      <w:sz w:val="16"/>
    </w:rPr>
  </w:style>
  <w:style w:type="paragraph" w:styleId="Odsekzoznamu">
    <w:name w:val="List Paragraph"/>
    <w:aliases w:val="Odsek,lp1,Table,Bullet List,FooterText,numbered,Paragraphe de liste1,Bullet Number,lp11,List Paragraph11,Bullet 1,Use Case List Paragraph,body,ODRAZKY PRVA UROVEN,ZOZNAM,Tabuľka,List Paragraph"/>
    <w:basedOn w:val="Normlny"/>
    <w:link w:val="OdsekzoznamuChar"/>
    <w:uiPriority w:val="34"/>
    <w:qFormat/>
    <w:rsid w:val="009C05C1"/>
    <w:pPr>
      <w:ind w:left="720"/>
      <w:contextualSpacing/>
    </w:pPr>
  </w:style>
  <w:style w:type="paragraph" w:styleId="Hlavika">
    <w:name w:val="header"/>
    <w:aliases w:val="Char"/>
    <w:basedOn w:val="Normlny"/>
    <w:link w:val="HlavikaChar"/>
    <w:uiPriority w:val="99"/>
    <w:rsid w:val="00810665"/>
    <w:pPr>
      <w:tabs>
        <w:tab w:val="center" w:pos="4536"/>
        <w:tab w:val="right" w:pos="9072"/>
      </w:tabs>
      <w:spacing w:after="0" w:line="240" w:lineRule="auto"/>
    </w:pPr>
  </w:style>
  <w:style w:type="character" w:customStyle="1" w:styleId="HlavikaChar">
    <w:name w:val="Hlavička Char"/>
    <w:aliases w:val="Char Char1"/>
    <w:basedOn w:val="Predvolenpsmoodseku"/>
    <w:link w:val="Hlavika"/>
    <w:uiPriority w:val="99"/>
    <w:locked/>
    <w:rsid w:val="00810665"/>
    <w:rPr>
      <w:rFonts w:ascii="Arial" w:hAnsi="Arial" w:cs="Times New Roman"/>
      <w:sz w:val="22"/>
      <w:lang w:eastAsia="en-US"/>
    </w:rPr>
  </w:style>
  <w:style w:type="paragraph" w:customStyle="1" w:styleId="Bntext">
    <w:name w:val="Běžný text"/>
    <w:basedOn w:val="Normlny"/>
    <w:uiPriority w:val="99"/>
    <w:rsid w:val="00BD7407"/>
    <w:pPr>
      <w:widowControl w:val="0"/>
      <w:tabs>
        <w:tab w:val="num" w:pos="0"/>
        <w:tab w:val="left" w:pos="425"/>
      </w:tabs>
      <w:autoSpaceDE w:val="0"/>
      <w:autoSpaceDN w:val="0"/>
      <w:adjustRightInd w:val="0"/>
      <w:spacing w:before="60" w:after="60" w:line="240" w:lineRule="auto"/>
      <w:ind w:left="567" w:firstLine="284"/>
    </w:pPr>
    <w:rPr>
      <w:rFonts w:eastAsia="Times New Roman"/>
      <w:sz w:val="20"/>
      <w:szCs w:val="20"/>
      <w:lang w:val="en-GB" w:eastAsia="cs-CZ"/>
    </w:rPr>
  </w:style>
  <w:style w:type="paragraph" w:styleId="Bezriadkovania">
    <w:name w:val="No Spacing"/>
    <w:uiPriority w:val="99"/>
    <w:qFormat/>
    <w:rsid w:val="0042331B"/>
    <w:rPr>
      <w:lang w:val="sk-SK" w:eastAsia="en-US"/>
    </w:rPr>
  </w:style>
  <w:style w:type="character" w:styleId="Siln">
    <w:name w:val="Strong"/>
    <w:basedOn w:val="Predvolenpsmoodseku"/>
    <w:qFormat/>
    <w:rsid w:val="00533D54"/>
    <w:rPr>
      <w:rFonts w:cs="Times New Roman"/>
      <w:b/>
    </w:rPr>
  </w:style>
  <w:style w:type="paragraph" w:styleId="truktradokumentu">
    <w:name w:val="Document Map"/>
    <w:basedOn w:val="Normlny"/>
    <w:link w:val="truktradokumentuChar"/>
    <w:uiPriority w:val="99"/>
    <w:semiHidden/>
    <w:rsid w:val="002D0A53"/>
    <w:pPr>
      <w:spacing w:after="0" w:line="240" w:lineRule="auto"/>
    </w:pPr>
    <w:rPr>
      <w:rFonts w:ascii="Tahoma" w:hAnsi="Tahoma"/>
      <w:sz w:val="16"/>
      <w:szCs w:val="16"/>
    </w:rPr>
  </w:style>
  <w:style w:type="character" w:customStyle="1" w:styleId="truktradokumentuChar">
    <w:name w:val="Štruktúra dokumentu Char"/>
    <w:basedOn w:val="Predvolenpsmoodseku"/>
    <w:link w:val="truktradokumentu"/>
    <w:uiPriority w:val="99"/>
    <w:semiHidden/>
    <w:locked/>
    <w:rsid w:val="002D0A53"/>
    <w:rPr>
      <w:rFonts w:ascii="Tahoma" w:hAnsi="Tahoma" w:cs="Times New Roman"/>
      <w:sz w:val="16"/>
      <w:lang w:eastAsia="en-US"/>
    </w:rPr>
  </w:style>
  <w:style w:type="character" w:customStyle="1" w:styleId="hps">
    <w:name w:val="hps"/>
    <w:uiPriority w:val="99"/>
    <w:rsid w:val="004C6430"/>
  </w:style>
  <w:style w:type="character" w:customStyle="1" w:styleId="shorttext">
    <w:name w:val="short_text"/>
    <w:uiPriority w:val="99"/>
    <w:rsid w:val="00F326B9"/>
  </w:style>
  <w:style w:type="paragraph" w:styleId="Zkladntext">
    <w:name w:val="Body Text"/>
    <w:basedOn w:val="Normlny"/>
    <w:link w:val="ZkladntextChar"/>
    <w:locked/>
    <w:rsid w:val="004C2CCE"/>
    <w:pPr>
      <w:spacing w:after="120"/>
    </w:pPr>
  </w:style>
  <w:style w:type="character" w:customStyle="1" w:styleId="ZkladntextChar">
    <w:name w:val="Základný text Char"/>
    <w:basedOn w:val="Predvolenpsmoodseku"/>
    <w:link w:val="Zkladntext"/>
    <w:locked/>
    <w:rsid w:val="004C2CCE"/>
    <w:rPr>
      <w:rFonts w:ascii="Arial" w:hAnsi="Arial" w:cs="Times New Roman"/>
      <w:lang w:eastAsia="en-US"/>
    </w:rPr>
  </w:style>
  <w:style w:type="paragraph" w:styleId="Hlavikaobsahu">
    <w:name w:val="TOC Heading"/>
    <w:basedOn w:val="Nadpis1"/>
    <w:next w:val="Normlny"/>
    <w:uiPriority w:val="99"/>
    <w:qFormat/>
    <w:rsid w:val="00164E3E"/>
    <w:pPr>
      <w:keepLines/>
      <w:pageBreakBefore w:val="0"/>
      <w:tabs>
        <w:tab w:val="clear" w:pos="960"/>
      </w:tabs>
      <w:spacing w:beforeLines="0" w:afterLines="0" w:line="276" w:lineRule="auto"/>
      <w:ind w:right="0"/>
      <w:jc w:val="left"/>
      <w:outlineLvl w:val="9"/>
    </w:pPr>
    <w:rPr>
      <w:rFonts w:ascii="Cambria" w:eastAsia="Times New Roman" w:hAnsi="Cambria"/>
      <w:bCs/>
      <w:caps w:val="0"/>
      <w:color w:val="365F91"/>
      <w:spacing w:val="0"/>
      <w:kern w:val="0"/>
      <w:sz w:val="28"/>
      <w:szCs w:val="28"/>
      <w:lang w:eastAsia="en-US"/>
    </w:rPr>
  </w:style>
  <w:style w:type="paragraph" w:customStyle="1" w:styleId="Zkladntext21">
    <w:name w:val="Základný text 21"/>
    <w:basedOn w:val="Normlny"/>
    <w:uiPriority w:val="99"/>
    <w:rsid w:val="00503AC9"/>
    <w:pPr>
      <w:tabs>
        <w:tab w:val="left" w:pos="0"/>
      </w:tabs>
      <w:overflowPunct w:val="0"/>
      <w:autoSpaceDE w:val="0"/>
      <w:autoSpaceDN w:val="0"/>
      <w:adjustRightInd w:val="0"/>
      <w:spacing w:after="0" w:line="360" w:lineRule="atLeast"/>
      <w:ind w:firstLine="567"/>
      <w:textAlignment w:val="baseline"/>
    </w:pPr>
    <w:rPr>
      <w:rFonts w:eastAsia="Times New Roman" w:cs="Arial"/>
      <w:color w:val="FF0000"/>
      <w:szCs w:val="20"/>
      <w:lang w:val="en-GB" w:eastAsia="sk-SK"/>
    </w:rPr>
  </w:style>
  <w:style w:type="paragraph" w:customStyle="1" w:styleId="Styl1">
    <w:name w:val="_Styl1"/>
    <w:basedOn w:val="Odsekzoznamu1"/>
    <w:uiPriority w:val="99"/>
    <w:rsid w:val="0037162C"/>
    <w:pPr>
      <w:tabs>
        <w:tab w:val="left" w:pos="284"/>
      </w:tabs>
      <w:spacing w:before="120" w:after="0"/>
      <w:ind w:left="284"/>
      <w:contextualSpacing w:val="0"/>
    </w:pPr>
    <w:rPr>
      <w:rFonts w:cs="Arial"/>
      <w:color w:val="E36C0A"/>
    </w:rPr>
  </w:style>
  <w:style w:type="paragraph" w:styleId="Zarkazkladnhotextu">
    <w:name w:val="Body Text Indent"/>
    <w:basedOn w:val="Normlny"/>
    <w:link w:val="ZarkazkladnhotextuChar"/>
    <w:uiPriority w:val="99"/>
    <w:semiHidden/>
    <w:locked/>
    <w:rsid w:val="003F2FAD"/>
    <w:pPr>
      <w:spacing w:after="120"/>
      <w:ind w:left="283"/>
    </w:pPr>
  </w:style>
  <w:style w:type="character" w:customStyle="1" w:styleId="ZarkazkladnhotextuChar">
    <w:name w:val="Zarážka základného textu Char"/>
    <w:basedOn w:val="Predvolenpsmoodseku"/>
    <w:link w:val="Zarkazkladnhotextu"/>
    <w:uiPriority w:val="99"/>
    <w:semiHidden/>
    <w:locked/>
    <w:rsid w:val="003F2FAD"/>
    <w:rPr>
      <w:rFonts w:ascii="Arial" w:hAnsi="Arial" w:cs="Times New Roman"/>
      <w:lang w:eastAsia="en-US"/>
    </w:rPr>
  </w:style>
  <w:style w:type="paragraph" w:customStyle="1" w:styleId="Odsekzoznamu2">
    <w:name w:val="Odsek zoznamu2"/>
    <w:basedOn w:val="Normlny"/>
    <w:uiPriority w:val="99"/>
    <w:rsid w:val="00183C79"/>
    <w:pPr>
      <w:ind w:left="720"/>
    </w:pPr>
    <w:rPr>
      <w:rFonts w:eastAsia="Times New Roman"/>
    </w:rPr>
  </w:style>
  <w:style w:type="character" w:customStyle="1" w:styleId="HlavikaChar1">
    <w:name w:val="Hlavička Char1"/>
    <w:basedOn w:val="Predvolenpsmoodseku"/>
    <w:uiPriority w:val="99"/>
    <w:rsid w:val="000E36E2"/>
    <w:rPr>
      <w:rFonts w:ascii="Arial" w:hAnsi="Arial" w:cs="Arial"/>
      <w:lang w:eastAsia="cs-CZ"/>
    </w:rPr>
  </w:style>
  <w:style w:type="paragraph" w:styleId="Nzov">
    <w:name w:val="Title"/>
    <w:aliases w:val="-TI"/>
    <w:basedOn w:val="Normlny"/>
    <w:next w:val="Normlny"/>
    <w:link w:val="NzovChar"/>
    <w:qFormat/>
    <w:locked/>
    <w:rsid w:val="00E20CA5"/>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NzovChar">
    <w:name w:val="Názov Char"/>
    <w:aliases w:val="-TI Char"/>
    <w:basedOn w:val="Predvolenpsmoodseku"/>
    <w:link w:val="Nzov"/>
    <w:uiPriority w:val="99"/>
    <w:locked/>
    <w:rsid w:val="00E20CA5"/>
    <w:rPr>
      <w:rFonts w:ascii="Cambria" w:hAnsi="Cambria" w:cs="Times New Roman"/>
      <w:color w:val="17365D"/>
      <w:spacing w:val="5"/>
      <w:kern w:val="28"/>
      <w:sz w:val="52"/>
      <w:szCs w:val="52"/>
      <w:lang w:eastAsia="en-US"/>
    </w:rPr>
  </w:style>
  <w:style w:type="paragraph" w:styleId="PredformtovanHTML">
    <w:name w:val="HTML Preformatted"/>
    <w:basedOn w:val="Normlny"/>
    <w:link w:val="PredformtovanHTMLChar"/>
    <w:uiPriority w:val="99"/>
    <w:locked/>
    <w:rsid w:val="00436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szCs w:val="20"/>
      <w:lang w:val="cs-CZ" w:eastAsia="cs-CZ"/>
    </w:rPr>
  </w:style>
  <w:style w:type="character" w:customStyle="1" w:styleId="PredformtovanHTMLChar">
    <w:name w:val="Predformátované HTML Char"/>
    <w:basedOn w:val="Predvolenpsmoodseku"/>
    <w:link w:val="PredformtovanHTML"/>
    <w:uiPriority w:val="99"/>
    <w:semiHidden/>
    <w:rsid w:val="00D76A79"/>
    <w:rPr>
      <w:rFonts w:ascii="Courier New" w:hAnsi="Courier New" w:cs="Courier New"/>
      <w:sz w:val="20"/>
      <w:szCs w:val="20"/>
      <w:lang w:val="sk-SK" w:eastAsia="en-US"/>
    </w:rPr>
  </w:style>
  <w:style w:type="paragraph" w:customStyle="1" w:styleId="Normalntext">
    <w:name w:val="Normalní text"/>
    <w:link w:val="NormalntextChar1"/>
    <w:rsid w:val="005C2C99"/>
    <w:pPr>
      <w:suppressAutoHyphens/>
      <w:spacing w:before="120"/>
      <w:ind w:left="851"/>
      <w:jc w:val="both"/>
    </w:pPr>
    <w:rPr>
      <w:rFonts w:ascii="Arial" w:eastAsia="Times New Roman" w:hAnsi="Arial"/>
      <w:sz w:val="24"/>
      <w:szCs w:val="20"/>
    </w:rPr>
  </w:style>
  <w:style w:type="character" w:customStyle="1" w:styleId="NormalntextChar1">
    <w:name w:val="Normalní text Char1"/>
    <w:link w:val="Normalntext"/>
    <w:rsid w:val="005C2C99"/>
    <w:rPr>
      <w:rFonts w:ascii="Arial" w:eastAsia="Times New Roman" w:hAnsi="Arial"/>
      <w:sz w:val="24"/>
      <w:szCs w:val="20"/>
    </w:rPr>
  </w:style>
  <w:style w:type="paragraph" w:customStyle="1" w:styleId="Marginalie-MA">
    <w:name w:val="Marginalie - MA"/>
    <w:basedOn w:val="Normlny"/>
    <w:rsid w:val="006F597A"/>
    <w:pPr>
      <w:keepNext/>
      <w:framePr w:w="2268" w:hSpace="284" w:wrap="around" w:vAnchor="text" w:hAnchor="page" w:y="1"/>
      <w:spacing w:before="54" w:after="0" w:line="213" w:lineRule="exact"/>
      <w:jc w:val="left"/>
    </w:pPr>
    <w:rPr>
      <w:rFonts w:eastAsia="Times New Roman"/>
      <w:sz w:val="15"/>
      <w:szCs w:val="24"/>
      <w:lang w:eastAsia="de-DE"/>
    </w:rPr>
  </w:style>
  <w:style w:type="numbering" w:customStyle="1" w:styleId="ListeAufzaehlung">
    <w:name w:val="Liste Aufzaehlung"/>
    <w:basedOn w:val="Bezzoznamu"/>
    <w:semiHidden/>
    <w:rsid w:val="006F597A"/>
    <w:pPr>
      <w:numPr>
        <w:numId w:val="12"/>
      </w:numPr>
    </w:pPr>
  </w:style>
  <w:style w:type="paragraph" w:styleId="Zoznamsodrkami">
    <w:name w:val="List Bullet"/>
    <w:aliases w:val="- A1"/>
    <w:basedOn w:val="Normlny"/>
    <w:locked/>
    <w:rsid w:val="006F597A"/>
    <w:pPr>
      <w:numPr>
        <w:numId w:val="12"/>
      </w:numPr>
      <w:spacing w:before="54" w:after="0" w:line="284" w:lineRule="atLeast"/>
      <w:jc w:val="left"/>
    </w:pPr>
    <w:rPr>
      <w:rFonts w:eastAsia="Times New Roman"/>
      <w:sz w:val="19"/>
      <w:szCs w:val="24"/>
      <w:lang w:eastAsia="de-CH"/>
    </w:rPr>
  </w:style>
  <w:style w:type="numbering" w:customStyle="1" w:styleId="ListeNummerierung">
    <w:name w:val="Liste Nummerierung"/>
    <w:basedOn w:val="Bezzoznamu"/>
    <w:semiHidden/>
    <w:rsid w:val="006F597A"/>
    <w:pPr>
      <w:numPr>
        <w:numId w:val="13"/>
      </w:numPr>
    </w:pPr>
  </w:style>
  <w:style w:type="paragraph" w:styleId="slovanzoznam">
    <w:name w:val="List Number"/>
    <w:aliases w:val="- L1"/>
    <w:basedOn w:val="Normlny"/>
    <w:locked/>
    <w:rsid w:val="006F597A"/>
    <w:pPr>
      <w:numPr>
        <w:numId w:val="13"/>
      </w:numPr>
      <w:spacing w:before="54" w:after="0" w:line="284" w:lineRule="atLeast"/>
      <w:jc w:val="left"/>
    </w:pPr>
    <w:rPr>
      <w:rFonts w:eastAsia="Times New Roman"/>
      <w:sz w:val="19"/>
      <w:szCs w:val="24"/>
      <w:lang w:eastAsia="de-CH"/>
    </w:rPr>
  </w:style>
  <w:style w:type="paragraph" w:styleId="Zoznamsodrkami2">
    <w:name w:val="List Bullet 2"/>
    <w:aliases w:val="-A2"/>
    <w:basedOn w:val="Normlny"/>
    <w:locked/>
    <w:rsid w:val="006F597A"/>
    <w:pPr>
      <w:numPr>
        <w:ilvl w:val="1"/>
        <w:numId w:val="12"/>
      </w:numPr>
      <w:spacing w:before="54" w:after="0" w:line="284" w:lineRule="atLeast"/>
      <w:jc w:val="left"/>
    </w:pPr>
    <w:rPr>
      <w:rFonts w:eastAsia="Times New Roman"/>
      <w:sz w:val="19"/>
      <w:szCs w:val="24"/>
      <w:lang w:eastAsia="de-CH"/>
    </w:rPr>
  </w:style>
  <w:style w:type="paragraph" w:styleId="Zoznamsodrkami3">
    <w:name w:val="List Bullet 3"/>
    <w:aliases w:val="-A3"/>
    <w:basedOn w:val="Normlny"/>
    <w:locked/>
    <w:rsid w:val="006F597A"/>
    <w:pPr>
      <w:numPr>
        <w:ilvl w:val="2"/>
        <w:numId w:val="12"/>
      </w:numPr>
      <w:spacing w:before="54" w:after="0" w:line="284" w:lineRule="atLeast"/>
      <w:jc w:val="left"/>
    </w:pPr>
    <w:rPr>
      <w:rFonts w:eastAsia="Times New Roman"/>
      <w:sz w:val="19"/>
      <w:szCs w:val="24"/>
      <w:lang w:eastAsia="de-CH"/>
    </w:rPr>
  </w:style>
  <w:style w:type="paragraph" w:styleId="Zoznamsodrkami4">
    <w:name w:val="List Bullet 4"/>
    <w:basedOn w:val="Normlny"/>
    <w:semiHidden/>
    <w:locked/>
    <w:rsid w:val="006F597A"/>
    <w:pPr>
      <w:numPr>
        <w:ilvl w:val="3"/>
        <w:numId w:val="12"/>
      </w:numPr>
      <w:spacing w:before="54" w:after="0" w:line="284" w:lineRule="atLeast"/>
      <w:jc w:val="left"/>
    </w:pPr>
    <w:rPr>
      <w:rFonts w:eastAsia="Times New Roman"/>
      <w:sz w:val="19"/>
      <w:szCs w:val="24"/>
      <w:lang w:eastAsia="de-CH"/>
    </w:rPr>
  </w:style>
  <w:style w:type="paragraph" w:styleId="Zoznamsodrkami5">
    <w:name w:val="List Bullet 5"/>
    <w:basedOn w:val="Normlny"/>
    <w:semiHidden/>
    <w:locked/>
    <w:rsid w:val="006F597A"/>
    <w:pPr>
      <w:numPr>
        <w:ilvl w:val="4"/>
        <w:numId w:val="12"/>
      </w:numPr>
      <w:spacing w:before="54" w:after="0" w:line="284" w:lineRule="atLeast"/>
      <w:jc w:val="left"/>
    </w:pPr>
    <w:rPr>
      <w:rFonts w:eastAsia="Times New Roman"/>
      <w:sz w:val="19"/>
      <w:szCs w:val="24"/>
      <w:lang w:eastAsia="de-CH"/>
    </w:rPr>
  </w:style>
  <w:style w:type="paragraph" w:styleId="slovanzoznam2">
    <w:name w:val="List Number 2"/>
    <w:aliases w:val="-L2"/>
    <w:basedOn w:val="Normlny"/>
    <w:locked/>
    <w:rsid w:val="006F597A"/>
    <w:pPr>
      <w:numPr>
        <w:ilvl w:val="1"/>
        <w:numId w:val="13"/>
      </w:numPr>
      <w:spacing w:before="54" w:after="0" w:line="284" w:lineRule="atLeast"/>
      <w:jc w:val="left"/>
    </w:pPr>
    <w:rPr>
      <w:rFonts w:eastAsia="Times New Roman"/>
      <w:sz w:val="19"/>
      <w:szCs w:val="24"/>
      <w:lang w:eastAsia="de-CH"/>
    </w:rPr>
  </w:style>
  <w:style w:type="paragraph" w:styleId="slovanzoznam3">
    <w:name w:val="List Number 3"/>
    <w:basedOn w:val="Normlny"/>
    <w:semiHidden/>
    <w:locked/>
    <w:rsid w:val="006F597A"/>
    <w:pPr>
      <w:numPr>
        <w:ilvl w:val="2"/>
        <w:numId w:val="13"/>
      </w:numPr>
      <w:spacing w:before="54" w:after="0" w:line="284" w:lineRule="atLeast"/>
      <w:jc w:val="left"/>
    </w:pPr>
    <w:rPr>
      <w:rFonts w:eastAsia="Times New Roman"/>
      <w:sz w:val="19"/>
      <w:szCs w:val="24"/>
      <w:lang w:eastAsia="de-CH"/>
    </w:rPr>
  </w:style>
  <w:style w:type="paragraph" w:styleId="slovanzoznam4">
    <w:name w:val="List Number 4"/>
    <w:basedOn w:val="Normlny"/>
    <w:semiHidden/>
    <w:locked/>
    <w:rsid w:val="006F597A"/>
    <w:pPr>
      <w:numPr>
        <w:ilvl w:val="3"/>
        <w:numId w:val="13"/>
      </w:numPr>
      <w:spacing w:before="54" w:after="0" w:line="284" w:lineRule="atLeast"/>
      <w:jc w:val="left"/>
    </w:pPr>
    <w:rPr>
      <w:rFonts w:eastAsia="Times New Roman"/>
      <w:sz w:val="19"/>
      <w:szCs w:val="24"/>
      <w:lang w:eastAsia="de-CH"/>
    </w:rPr>
  </w:style>
  <w:style w:type="paragraph" w:styleId="slovanzoznam5">
    <w:name w:val="List Number 5"/>
    <w:basedOn w:val="Normlny"/>
    <w:semiHidden/>
    <w:locked/>
    <w:rsid w:val="006F597A"/>
    <w:pPr>
      <w:numPr>
        <w:ilvl w:val="4"/>
        <w:numId w:val="13"/>
      </w:numPr>
      <w:spacing w:before="54" w:after="0" w:line="284" w:lineRule="atLeast"/>
      <w:jc w:val="left"/>
    </w:pPr>
    <w:rPr>
      <w:rFonts w:eastAsia="Times New Roman"/>
      <w:sz w:val="19"/>
      <w:szCs w:val="24"/>
      <w:lang w:eastAsia="de-CH"/>
    </w:rPr>
  </w:style>
  <w:style w:type="character" w:customStyle="1" w:styleId="OdsekzoznamuChar">
    <w:name w:val="Odsek zoznamu Char"/>
    <w:aliases w:val="Odsek Char,lp1 Char,Table Char,Bullet List Char,FooterText Char,numbered Char,Paragraphe de liste1 Char,Bullet Number Char,lp11 Char,List Paragraph11 Char,Bullet 1 Char,Use Case List Paragraph Char,body Char,ODRAZKY PRVA UROVEN Char"/>
    <w:basedOn w:val="Predvolenpsmoodseku"/>
    <w:link w:val="Odsekzoznamu"/>
    <w:uiPriority w:val="34"/>
    <w:qFormat/>
    <w:rsid w:val="006F597A"/>
    <w:rPr>
      <w:rFonts w:ascii="Arial" w:hAnsi="Arial"/>
      <w:lang w:val="sk-SK" w:eastAsia="en-US"/>
    </w:rPr>
  </w:style>
  <w:style w:type="paragraph" w:customStyle="1" w:styleId="Odsekbez">
    <w:name w:val="Odsek bez"/>
    <w:basedOn w:val="Normlny"/>
    <w:link w:val="OdsekbezChar"/>
    <w:qFormat/>
    <w:rsid w:val="00E67C06"/>
    <w:pPr>
      <w:spacing w:after="120" w:line="240" w:lineRule="auto"/>
      <w:ind w:firstLine="284"/>
      <w:contextualSpacing/>
    </w:pPr>
    <w:rPr>
      <w:rFonts w:eastAsia="Times New Roman"/>
      <w:szCs w:val="20"/>
    </w:rPr>
  </w:style>
  <w:style w:type="character" w:customStyle="1" w:styleId="OdsekbezChar">
    <w:name w:val="Odsek bez Char"/>
    <w:basedOn w:val="Predvolenpsmoodseku"/>
    <w:link w:val="Odsekbez"/>
    <w:rsid w:val="00E67C06"/>
    <w:rPr>
      <w:rFonts w:ascii="Arial" w:eastAsia="Times New Roman" w:hAnsi="Arial"/>
      <w:szCs w:val="20"/>
      <w:lang w:val="sk-SK" w:eastAsia="en-US"/>
    </w:rPr>
  </w:style>
  <w:style w:type="paragraph" w:customStyle="1" w:styleId="05-10">
    <w:name w:val="0.5 - 1.0"/>
    <w:basedOn w:val="Normlny"/>
    <w:rsid w:val="00FB40BB"/>
    <w:pPr>
      <w:spacing w:after="0" w:line="240" w:lineRule="auto"/>
      <w:ind w:left="568" w:hanging="284"/>
    </w:pPr>
    <w:rPr>
      <w:rFonts w:eastAsia="Times New Roman"/>
      <w:szCs w:val="24"/>
      <w:lang w:eastAsia="sk-SK"/>
    </w:rPr>
  </w:style>
  <w:style w:type="paragraph" w:styleId="Textpoznmkypodiarou">
    <w:name w:val="footnote text"/>
    <w:basedOn w:val="Normlny"/>
    <w:link w:val="TextpoznmkypodiarouChar"/>
    <w:semiHidden/>
    <w:locked/>
    <w:rsid w:val="00A9055A"/>
    <w:pPr>
      <w:spacing w:before="54" w:after="0" w:line="213" w:lineRule="exact"/>
      <w:jc w:val="left"/>
    </w:pPr>
    <w:rPr>
      <w:rFonts w:eastAsia="Times New Roman"/>
      <w:sz w:val="15"/>
      <w:szCs w:val="20"/>
      <w:lang w:eastAsia="de-DE"/>
    </w:rPr>
  </w:style>
  <w:style w:type="character" w:customStyle="1" w:styleId="TextpoznmkypodiarouChar">
    <w:name w:val="Text poznámky pod čiarou Char"/>
    <w:basedOn w:val="Predvolenpsmoodseku"/>
    <w:link w:val="Textpoznmkypodiarou"/>
    <w:semiHidden/>
    <w:rsid w:val="00A9055A"/>
    <w:rPr>
      <w:rFonts w:ascii="Arial" w:eastAsia="Times New Roman" w:hAnsi="Arial"/>
      <w:sz w:val="15"/>
      <w:szCs w:val="20"/>
      <w:lang w:val="sk-SK" w:eastAsia="de-DE"/>
    </w:rPr>
  </w:style>
  <w:style w:type="character" w:styleId="Odkaznapoznmkupodiarou">
    <w:name w:val="footnote reference"/>
    <w:semiHidden/>
    <w:locked/>
    <w:rsid w:val="00A9055A"/>
    <w:rPr>
      <w:vertAlign w:val="superscript"/>
    </w:rPr>
  </w:style>
  <w:style w:type="character" w:styleId="slostrany">
    <w:name w:val="page number"/>
    <w:basedOn w:val="Predvolenpsmoodseku"/>
    <w:semiHidden/>
    <w:locked/>
    <w:rsid w:val="00A9055A"/>
  </w:style>
  <w:style w:type="paragraph" w:customStyle="1" w:styleId="Fussnotenabsatz">
    <w:name w:val="Fussnotenabsatz"/>
    <w:basedOn w:val="Normlny"/>
    <w:semiHidden/>
    <w:rsid w:val="00A9055A"/>
    <w:pPr>
      <w:pBdr>
        <w:top w:val="single" w:sz="4" w:space="1" w:color="auto"/>
      </w:pBdr>
      <w:spacing w:before="54" w:after="0" w:line="240" w:lineRule="auto"/>
      <w:jc w:val="left"/>
    </w:pPr>
    <w:rPr>
      <w:rFonts w:eastAsia="Times New Roman"/>
      <w:sz w:val="12"/>
      <w:szCs w:val="24"/>
      <w:lang w:eastAsia="de-DE"/>
    </w:rPr>
  </w:style>
  <w:style w:type="numbering" w:customStyle="1" w:styleId="ListeUeberschriften">
    <w:name w:val="Liste Ueberschriften"/>
    <w:basedOn w:val="Bezzoznamu"/>
    <w:rsid w:val="00A9055A"/>
    <w:pPr>
      <w:numPr>
        <w:numId w:val="21"/>
      </w:numPr>
    </w:pPr>
  </w:style>
  <w:style w:type="paragraph" w:customStyle="1" w:styleId="TabellentextRechts">
    <w:name w:val="Tabellentext Rechts"/>
    <w:basedOn w:val="Normlny"/>
    <w:semiHidden/>
    <w:rsid w:val="00A9055A"/>
    <w:pPr>
      <w:keepNext/>
      <w:spacing w:before="54" w:after="0" w:line="213" w:lineRule="exact"/>
      <w:jc w:val="right"/>
    </w:pPr>
    <w:rPr>
      <w:rFonts w:eastAsia="Times New Roman"/>
      <w:sz w:val="15"/>
      <w:szCs w:val="20"/>
      <w:lang w:eastAsia="de-DE"/>
    </w:rPr>
  </w:style>
  <w:style w:type="table" w:customStyle="1" w:styleId="TabelleKopfzeile">
    <w:name w:val="Tabelle Kopfzeile"/>
    <w:basedOn w:val="Mriekatabuky"/>
    <w:semiHidden/>
    <w:rsid w:val="00A9055A"/>
    <w:rPr>
      <w:rFonts w:ascii="Arial" w:hAnsi="Arial"/>
      <w:lang w:val="sk-SK" w:eastAsia="sk-SK"/>
    </w:rPr>
    <w:tblPr>
      <w:tblInd w:w="-25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
    <w:trPr>
      <w:cantSplit/>
    </w:trPr>
  </w:style>
  <w:style w:type="paragraph" w:customStyle="1" w:styleId="TitelAbbildung">
    <w:name w:val="Titel Abbildung"/>
    <w:basedOn w:val="Normlny"/>
    <w:rsid w:val="00A9055A"/>
    <w:pPr>
      <w:keepNext/>
      <w:spacing w:before="54" w:after="0" w:line="284" w:lineRule="atLeast"/>
      <w:jc w:val="left"/>
    </w:pPr>
    <w:rPr>
      <w:rFonts w:eastAsia="Times New Roman"/>
      <w:b/>
      <w:sz w:val="19"/>
      <w:szCs w:val="24"/>
      <w:lang w:eastAsia="de-DE"/>
    </w:rPr>
  </w:style>
  <w:style w:type="paragraph" w:customStyle="1" w:styleId="Bild">
    <w:name w:val="Bild"/>
    <w:basedOn w:val="Normlny"/>
    <w:semiHidden/>
    <w:rsid w:val="00A9055A"/>
    <w:pPr>
      <w:keepNext/>
      <w:spacing w:before="54" w:after="0" w:line="240" w:lineRule="auto"/>
      <w:jc w:val="left"/>
    </w:pPr>
    <w:rPr>
      <w:rFonts w:eastAsia="Times New Roman"/>
      <w:sz w:val="19"/>
      <w:szCs w:val="24"/>
      <w:lang w:eastAsia="de-DE"/>
    </w:rPr>
  </w:style>
  <w:style w:type="paragraph" w:styleId="Popis">
    <w:name w:val="caption"/>
    <w:basedOn w:val="Normlny"/>
    <w:next w:val="BeschreibungAbbildung-BU"/>
    <w:qFormat/>
    <w:rsid w:val="00A9055A"/>
    <w:pPr>
      <w:keepNext/>
      <w:spacing w:before="54" w:after="0" w:line="213" w:lineRule="exact"/>
      <w:jc w:val="left"/>
    </w:pPr>
    <w:rPr>
      <w:rFonts w:eastAsia="Times New Roman"/>
      <w:b/>
      <w:bCs/>
      <w:sz w:val="15"/>
      <w:szCs w:val="20"/>
      <w:lang w:eastAsia="de-DE"/>
    </w:rPr>
  </w:style>
  <w:style w:type="paragraph" w:customStyle="1" w:styleId="Podtitul2">
    <w:name w:val="Podtitul2"/>
    <w:basedOn w:val="Normlny"/>
    <w:qFormat/>
    <w:rsid w:val="00A9055A"/>
    <w:pPr>
      <w:spacing w:before="54" w:after="0" w:line="240" w:lineRule="auto"/>
      <w:jc w:val="left"/>
    </w:pPr>
    <w:rPr>
      <w:rFonts w:eastAsia="Times New Roman" w:cs="Arial"/>
      <w:color w:val="E62864"/>
      <w:sz w:val="28"/>
      <w:szCs w:val="24"/>
      <w:lang w:eastAsia="de-DE"/>
    </w:rPr>
  </w:style>
  <w:style w:type="table" w:customStyle="1" w:styleId="TabelleBreitAbbildungen">
    <w:name w:val="Tabelle Breit Abbildungen"/>
    <w:basedOn w:val="Mriekatabuky"/>
    <w:semiHidden/>
    <w:rsid w:val="00A9055A"/>
    <w:rPr>
      <w:rFonts w:ascii="Arial" w:hAnsi="Arial"/>
      <w:lang w:val="sk-SK" w:eastAsia="sk-SK"/>
    </w:rPr>
    <w:tblPr>
      <w:tblInd w:w="-25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
    <w:trPr>
      <w:cantSplit/>
    </w:trPr>
  </w:style>
  <w:style w:type="paragraph" w:customStyle="1" w:styleId="Podtitul3">
    <w:name w:val="Podtitul3"/>
    <w:basedOn w:val="Normlny"/>
    <w:link w:val="Podtitul3Char"/>
    <w:qFormat/>
    <w:rsid w:val="00A9055A"/>
    <w:pPr>
      <w:framePr w:wrap="around" w:vAnchor="page" w:hAnchor="page" w:y="568"/>
      <w:spacing w:before="54" w:after="0" w:line="240" w:lineRule="auto"/>
      <w:jc w:val="left"/>
    </w:pPr>
    <w:rPr>
      <w:rFonts w:eastAsia="Times New Roman"/>
      <w:color w:val="E62864"/>
      <w:sz w:val="24"/>
      <w:szCs w:val="24"/>
      <w:lang w:eastAsia="de-DE"/>
    </w:rPr>
  </w:style>
  <w:style w:type="paragraph" w:customStyle="1" w:styleId="TabellentitelRechts">
    <w:name w:val="Tabellentitel Rechts"/>
    <w:basedOn w:val="Normlny"/>
    <w:semiHidden/>
    <w:rsid w:val="00A9055A"/>
    <w:pPr>
      <w:keepNext/>
      <w:spacing w:before="54" w:after="0" w:line="213" w:lineRule="exact"/>
      <w:jc w:val="right"/>
    </w:pPr>
    <w:rPr>
      <w:rFonts w:eastAsia="Times New Roman"/>
      <w:b/>
      <w:bCs/>
      <w:sz w:val="15"/>
      <w:szCs w:val="20"/>
      <w:lang w:eastAsia="de-DE"/>
    </w:rPr>
  </w:style>
  <w:style w:type="character" w:customStyle="1" w:styleId="Podtitul3Char">
    <w:name w:val="Podtitul3 Char"/>
    <w:link w:val="Podtitul3"/>
    <w:rsid w:val="00A9055A"/>
    <w:rPr>
      <w:rFonts w:ascii="Arial" w:eastAsia="Times New Roman" w:hAnsi="Arial"/>
      <w:color w:val="E62864"/>
      <w:sz w:val="24"/>
      <w:szCs w:val="24"/>
      <w:lang w:val="sk-SK" w:eastAsia="de-DE"/>
    </w:rPr>
  </w:style>
  <w:style w:type="paragraph" w:customStyle="1" w:styleId="Abbildungsverzeichnis-AV">
    <w:name w:val="Abbildungsverzeichnis - AV"/>
    <w:basedOn w:val="Normlny"/>
    <w:next w:val="Normlny"/>
    <w:rsid w:val="00A9055A"/>
    <w:pPr>
      <w:numPr>
        <w:numId w:val="23"/>
      </w:numPr>
      <w:spacing w:before="54" w:after="0" w:line="213" w:lineRule="exact"/>
      <w:jc w:val="left"/>
    </w:pPr>
    <w:rPr>
      <w:rFonts w:eastAsia="Times New Roman"/>
      <w:b/>
      <w:sz w:val="15"/>
      <w:szCs w:val="24"/>
      <w:lang w:eastAsia="de-CH"/>
    </w:rPr>
  </w:style>
  <w:style w:type="paragraph" w:customStyle="1" w:styleId="Internetadresse">
    <w:name w:val="Internetadresse"/>
    <w:basedOn w:val="Normlny"/>
    <w:semiHidden/>
    <w:rsid w:val="00A9055A"/>
    <w:pPr>
      <w:spacing w:before="54" w:after="0" w:line="213" w:lineRule="atLeast"/>
      <w:jc w:val="left"/>
    </w:pPr>
    <w:rPr>
      <w:rFonts w:eastAsia="Times New Roman"/>
      <w:b/>
      <w:color w:val="E62864"/>
      <w:sz w:val="15"/>
      <w:szCs w:val="24"/>
      <w:lang w:eastAsia="de-DE"/>
    </w:rPr>
  </w:style>
  <w:style w:type="paragraph" w:styleId="Podtitul">
    <w:name w:val="Subtitle"/>
    <w:aliases w:val="-UT"/>
    <w:basedOn w:val="Normlny"/>
    <w:link w:val="PodtitulChar"/>
    <w:qFormat/>
    <w:rsid w:val="00A9055A"/>
    <w:pPr>
      <w:spacing w:before="54" w:after="0" w:line="240" w:lineRule="auto"/>
      <w:jc w:val="left"/>
    </w:pPr>
    <w:rPr>
      <w:rFonts w:eastAsia="Times New Roman"/>
      <w:color w:val="E62864"/>
      <w:sz w:val="35"/>
      <w:szCs w:val="24"/>
      <w:lang w:val="de-CH" w:eastAsia="de-DE"/>
    </w:rPr>
  </w:style>
  <w:style w:type="character" w:customStyle="1" w:styleId="PodtitulChar">
    <w:name w:val="Podtitul Char"/>
    <w:aliases w:val="-UT Char"/>
    <w:basedOn w:val="Predvolenpsmoodseku"/>
    <w:link w:val="Podtitul"/>
    <w:rsid w:val="00A9055A"/>
    <w:rPr>
      <w:rFonts w:ascii="Arial" w:eastAsia="Times New Roman" w:hAnsi="Arial"/>
      <w:color w:val="E62864"/>
      <w:sz w:val="35"/>
      <w:szCs w:val="24"/>
      <w:lang w:val="de-CH" w:eastAsia="de-DE"/>
    </w:rPr>
  </w:style>
  <w:style w:type="paragraph" w:customStyle="1" w:styleId="Seitenende">
    <w:name w:val="Seitenende"/>
    <w:basedOn w:val="Normlny"/>
    <w:semiHidden/>
    <w:rsid w:val="00A9055A"/>
    <w:pPr>
      <w:spacing w:before="54" w:after="0" w:line="240" w:lineRule="auto"/>
      <w:jc w:val="left"/>
    </w:pPr>
    <w:rPr>
      <w:rFonts w:eastAsia="Times New Roman"/>
      <w:sz w:val="2"/>
      <w:szCs w:val="24"/>
      <w:lang w:eastAsia="de-DE"/>
    </w:rPr>
  </w:style>
  <w:style w:type="paragraph" w:customStyle="1" w:styleId="Titelbild">
    <w:name w:val="Titelbild"/>
    <w:basedOn w:val="Normlny"/>
    <w:semiHidden/>
    <w:rsid w:val="00A9055A"/>
    <w:pPr>
      <w:spacing w:before="54" w:after="0" w:line="284" w:lineRule="atLeast"/>
      <w:jc w:val="center"/>
    </w:pPr>
    <w:rPr>
      <w:rFonts w:eastAsia="Times New Roman"/>
      <w:sz w:val="19"/>
      <w:szCs w:val="24"/>
      <w:lang w:eastAsia="de-DE"/>
    </w:rPr>
  </w:style>
  <w:style w:type="paragraph" w:customStyle="1" w:styleId="Hinweis">
    <w:name w:val="Hinweis"/>
    <w:basedOn w:val="Normlny"/>
    <w:semiHidden/>
    <w:rsid w:val="00A9055A"/>
    <w:pPr>
      <w:spacing w:before="54" w:after="0" w:line="284" w:lineRule="atLeast"/>
      <w:jc w:val="left"/>
    </w:pPr>
    <w:rPr>
      <w:rFonts w:eastAsia="Times New Roman"/>
      <w:b/>
      <w:caps/>
      <w:vanish/>
      <w:color w:val="FF0000"/>
      <w:sz w:val="19"/>
      <w:szCs w:val="24"/>
      <w:lang w:eastAsia="de-DE"/>
    </w:rPr>
  </w:style>
  <w:style w:type="paragraph" w:customStyle="1" w:styleId="UntertitelAnhang">
    <w:name w:val="Untertitel Anhang"/>
    <w:basedOn w:val="Normlny"/>
    <w:semiHidden/>
    <w:rsid w:val="00A9055A"/>
    <w:pPr>
      <w:spacing w:before="54" w:after="0" w:line="496" w:lineRule="exact"/>
      <w:jc w:val="left"/>
    </w:pPr>
    <w:rPr>
      <w:rFonts w:eastAsia="Times New Roman"/>
      <w:sz w:val="35"/>
      <w:szCs w:val="24"/>
      <w:lang w:eastAsia="de-DE"/>
    </w:rPr>
  </w:style>
  <w:style w:type="paragraph" w:customStyle="1" w:styleId="GrundtextDeckblatt">
    <w:name w:val="Grundtext Deckblatt"/>
    <w:basedOn w:val="Normlny"/>
    <w:semiHidden/>
    <w:rsid w:val="00A9055A"/>
    <w:pPr>
      <w:spacing w:before="54" w:after="0" w:line="213" w:lineRule="exact"/>
      <w:jc w:val="left"/>
    </w:pPr>
    <w:rPr>
      <w:rFonts w:eastAsia="Times New Roman"/>
      <w:color w:val="FFFFFF"/>
      <w:sz w:val="15"/>
      <w:szCs w:val="24"/>
      <w:lang w:eastAsia="de-DE"/>
    </w:rPr>
  </w:style>
  <w:style w:type="paragraph" w:customStyle="1" w:styleId="ZwischentitelDeckblatt">
    <w:name w:val="Zwischentitel Deckblatt"/>
    <w:basedOn w:val="Normlny"/>
    <w:next w:val="GrundtextDeckblatt"/>
    <w:semiHidden/>
    <w:rsid w:val="00A9055A"/>
    <w:pPr>
      <w:spacing w:before="54" w:after="0" w:line="213" w:lineRule="exact"/>
      <w:jc w:val="left"/>
    </w:pPr>
    <w:rPr>
      <w:rFonts w:eastAsia="Times New Roman"/>
      <w:b/>
      <w:color w:val="FFFFFF"/>
      <w:sz w:val="15"/>
      <w:szCs w:val="24"/>
      <w:lang w:eastAsia="de-DE"/>
    </w:rPr>
  </w:style>
  <w:style w:type="paragraph" w:customStyle="1" w:styleId="Impressum">
    <w:name w:val="Impressum"/>
    <w:basedOn w:val="Normlny"/>
    <w:uiPriority w:val="99"/>
    <w:semiHidden/>
    <w:rsid w:val="00A9055A"/>
    <w:pPr>
      <w:spacing w:before="54" w:after="0" w:line="284" w:lineRule="atLeast"/>
      <w:jc w:val="left"/>
    </w:pPr>
    <w:rPr>
      <w:rFonts w:eastAsia="Times New Roman"/>
      <w:b/>
      <w:sz w:val="19"/>
      <w:szCs w:val="24"/>
      <w:lang w:eastAsia="de-DE"/>
    </w:rPr>
  </w:style>
  <w:style w:type="paragraph" w:customStyle="1" w:styleId="Inhaltsverzeichnis">
    <w:name w:val="Inhaltsverzeichnis"/>
    <w:basedOn w:val="Normlny"/>
    <w:semiHidden/>
    <w:rsid w:val="00A9055A"/>
    <w:pPr>
      <w:spacing w:before="54" w:after="0" w:line="240" w:lineRule="auto"/>
      <w:jc w:val="left"/>
    </w:pPr>
    <w:rPr>
      <w:rFonts w:eastAsia="Times New Roman"/>
      <w:b/>
      <w:sz w:val="35"/>
      <w:szCs w:val="24"/>
      <w:lang w:eastAsia="de-DE"/>
    </w:rPr>
  </w:style>
  <w:style w:type="paragraph" w:customStyle="1" w:styleId="Tabelle">
    <w:name w:val="Tabelle"/>
    <w:basedOn w:val="Normlny"/>
    <w:semiHidden/>
    <w:rsid w:val="00A9055A"/>
    <w:pPr>
      <w:spacing w:before="54" w:after="0" w:line="284" w:lineRule="atLeast"/>
      <w:jc w:val="left"/>
    </w:pPr>
    <w:rPr>
      <w:rFonts w:eastAsia="Times New Roman"/>
      <w:sz w:val="19"/>
      <w:szCs w:val="24"/>
      <w:lang w:eastAsia="de-DE"/>
    </w:rPr>
  </w:style>
  <w:style w:type="paragraph" w:customStyle="1" w:styleId="Kundenlogo">
    <w:name w:val="Kundenlogo"/>
    <w:basedOn w:val="Normlny"/>
    <w:semiHidden/>
    <w:rsid w:val="00A9055A"/>
    <w:pPr>
      <w:spacing w:before="54" w:after="0" w:line="284" w:lineRule="atLeast"/>
      <w:jc w:val="right"/>
    </w:pPr>
    <w:rPr>
      <w:rFonts w:eastAsia="Times New Roman"/>
      <w:sz w:val="19"/>
      <w:szCs w:val="24"/>
      <w:lang w:eastAsia="de-DE"/>
    </w:rPr>
  </w:style>
  <w:style w:type="paragraph" w:customStyle="1" w:styleId="Verteiler">
    <w:name w:val="Verteiler"/>
    <w:basedOn w:val="Normlny"/>
    <w:uiPriority w:val="99"/>
    <w:semiHidden/>
    <w:rsid w:val="00A9055A"/>
    <w:pPr>
      <w:spacing w:before="54" w:after="0" w:line="284" w:lineRule="atLeast"/>
      <w:jc w:val="left"/>
    </w:pPr>
    <w:rPr>
      <w:rFonts w:eastAsia="Times New Roman"/>
      <w:b/>
      <w:sz w:val="19"/>
      <w:szCs w:val="24"/>
      <w:lang w:eastAsia="de-DE"/>
    </w:rPr>
  </w:style>
  <w:style w:type="character" w:customStyle="1" w:styleId="fett-FE">
    <w:name w:val="fett - FE"/>
    <w:semiHidden/>
    <w:rsid w:val="00A9055A"/>
    <w:rPr>
      <w:b/>
      <w:lang w:val="de-CH"/>
    </w:rPr>
  </w:style>
  <w:style w:type="paragraph" w:customStyle="1" w:styleId="Grundtext-GR">
    <w:name w:val="Grundtext - GR"/>
    <w:basedOn w:val="Normlny"/>
    <w:semiHidden/>
    <w:rsid w:val="00A9055A"/>
    <w:pPr>
      <w:spacing w:before="54" w:after="0" w:line="284" w:lineRule="exact"/>
      <w:jc w:val="left"/>
    </w:pPr>
    <w:rPr>
      <w:rFonts w:eastAsia="Times New Roman"/>
      <w:sz w:val="19"/>
      <w:szCs w:val="24"/>
      <w:lang w:eastAsia="de-DE"/>
    </w:rPr>
  </w:style>
  <w:style w:type="character" w:customStyle="1" w:styleId="SRDatum">
    <w:name w:val="SRDatum"/>
    <w:basedOn w:val="Predvolenpsmoodseku"/>
    <w:semiHidden/>
    <w:rsid w:val="00A9055A"/>
  </w:style>
  <w:style w:type="paragraph" w:customStyle="1" w:styleId="Abstand">
    <w:name w:val="Abstand"/>
    <w:semiHidden/>
    <w:rsid w:val="00A9055A"/>
    <w:pPr>
      <w:keepNext/>
      <w:spacing w:before="54" w:line="213" w:lineRule="exact"/>
    </w:pPr>
    <w:rPr>
      <w:rFonts w:ascii="Arial" w:eastAsia="Times New Roman" w:hAnsi="Arial"/>
      <w:bCs/>
      <w:sz w:val="15"/>
      <w:szCs w:val="20"/>
      <w:lang w:val="de-CH" w:eastAsia="de-DE"/>
    </w:rPr>
  </w:style>
  <w:style w:type="paragraph" w:customStyle="1" w:styleId="TabelleAufzaehlung-AT">
    <w:name w:val="Tabelle Aufzaehlung - AT"/>
    <w:basedOn w:val="Normlny"/>
    <w:rsid w:val="00A9055A"/>
    <w:pPr>
      <w:numPr>
        <w:numId w:val="22"/>
      </w:numPr>
      <w:spacing w:before="54" w:after="0" w:line="213" w:lineRule="exact"/>
      <w:jc w:val="left"/>
    </w:pPr>
    <w:rPr>
      <w:rFonts w:eastAsia="Times New Roman"/>
      <w:sz w:val="15"/>
      <w:szCs w:val="24"/>
      <w:lang w:eastAsia="de-DE"/>
    </w:rPr>
  </w:style>
  <w:style w:type="numbering" w:customStyle="1" w:styleId="ListeTabelleAufzaehlung">
    <w:name w:val="Liste Tabelle Aufzaehlung"/>
    <w:basedOn w:val="Bezzoznamu"/>
    <w:semiHidden/>
    <w:rsid w:val="00A9055A"/>
    <w:pPr>
      <w:numPr>
        <w:numId w:val="22"/>
      </w:numPr>
    </w:pPr>
  </w:style>
  <w:style w:type="paragraph" w:customStyle="1" w:styleId="BildQuerformat">
    <w:name w:val="Bild Querformat"/>
    <w:basedOn w:val="Normlny"/>
    <w:semiHidden/>
    <w:rsid w:val="00A9055A"/>
    <w:pPr>
      <w:spacing w:before="54" w:after="0" w:line="284" w:lineRule="atLeast"/>
      <w:ind w:left="-2552"/>
      <w:jc w:val="left"/>
    </w:pPr>
    <w:rPr>
      <w:rFonts w:eastAsia="Times New Roman"/>
      <w:sz w:val="19"/>
      <w:szCs w:val="24"/>
      <w:lang w:eastAsia="de-DE"/>
    </w:rPr>
  </w:style>
  <w:style w:type="paragraph" w:customStyle="1" w:styleId="BeschreibungAbbildung-BU">
    <w:name w:val="Beschreibung Abbildung - BU"/>
    <w:basedOn w:val="Normlny"/>
    <w:rsid w:val="00A9055A"/>
    <w:pPr>
      <w:keepNext/>
      <w:spacing w:before="54" w:after="0" w:line="213" w:lineRule="exact"/>
      <w:jc w:val="left"/>
    </w:pPr>
    <w:rPr>
      <w:rFonts w:eastAsia="Times New Roman"/>
      <w:sz w:val="15"/>
      <w:szCs w:val="24"/>
      <w:lang w:eastAsia="de-DE"/>
    </w:rPr>
  </w:style>
  <w:style w:type="paragraph" w:customStyle="1" w:styleId="Bild-undTabellenunterschriftohneNr-OV">
    <w:name w:val="Bild- und Tabellenunterschrift ohne Nr - OV"/>
    <w:basedOn w:val="Normlny"/>
    <w:next w:val="BeschreibungAbbildung-BU"/>
    <w:rsid w:val="00A9055A"/>
    <w:pPr>
      <w:spacing w:before="54" w:after="0" w:line="213" w:lineRule="atLeast"/>
      <w:jc w:val="left"/>
    </w:pPr>
    <w:rPr>
      <w:rFonts w:eastAsia="Times New Roman"/>
      <w:b/>
      <w:sz w:val="15"/>
      <w:szCs w:val="24"/>
      <w:lang w:eastAsia="de-CH"/>
    </w:rPr>
  </w:style>
  <w:style w:type="numbering" w:customStyle="1" w:styleId="ListeAbbildungsverzeichnis">
    <w:name w:val="Liste Abbildungsverzeichnis"/>
    <w:basedOn w:val="Bezzoznamu"/>
    <w:semiHidden/>
    <w:rsid w:val="00A9055A"/>
    <w:pPr>
      <w:numPr>
        <w:numId w:val="23"/>
      </w:numPr>
    </w:pPr>
  </w:style>
  <w:style w:type="numbering" w:customStyle="1" w:styleId="ListeLiteraturverzeichnis">
    <w:name w:val="Liste Literaturverzeichnis"/>
    <w:basedOn w:val="Bezzoznamu"/>
    <w:semiHidden/>
    <w:rsid w:val="00A9055A"/>
    <w:pPr>
      <w:numPr>
        <w:numId w:val="24"/>
      </w:numPr>
    </w:pPr>
  </w:style>
  <w:style w:type="numbering" w:customStyle="1" w:styleId="ListeTabellenverzeichnis">
    <w:name w:val="Liste Tabellenverzeichnis"/>
    <w:basedOn w:val="Bezzoznamu"/>
    <w:semiHidden/>
    <w:rsid w:val="00A9055A"/>
    <w:pPr>
      <w:numPr>
        <w:numId w:val="25"/>
      </w:numPr>
    </w:pPr>
  </w:style>
  <w:style w:type="paragraph" w:customStyle="1" w:styleId="Literaturverzeichnis-LV">
    <w:name w:val="Literaturverzeichnis - LV"/>
    <w:basedOn w:val="Normlny"/>
    <w:rsid w:val="00A9055A"/>
    <w:pPr>
      <w:numPr>
        <w:numId w:val="24"/>
      </w:numPr>
      <w:spacing w:before="54" w:after="0" w:line="284" w:lineRule="atLeast"/>
      <w:jc w:val="left"/>
    </w:pPr>
    <w:rPr>
      <w:rFonts w:eastAsia="Times New Roman"/>
      <w:sz w:val="19"/>
      <w:szCs w:val="24"/>
      <w:lang w:eastAsia="de-CH"/>
    </w:rPr>
  </w:style>
  <w:style w:type="paragraph" w:customStyle="1" w:styleId="TabellentextLinks-TL">
    <w:name w:val="Tabellentext Links - TL"/>
    <w:qFormat/>
    <w:rsid w:val="00A9055A"/>
    <w:pPr>
      <w:spacing w:line="213" w:lineRule="exact"/>
    </w:pPr>
    <w:rPr>
      <w:rFonts w:ascii="Arial" w:eastAsia="Times New Roman" w:hAnsi="Arial"/>
      <w:sz w:val="15"/>
      <w:szCs w:val="24"/>
      <w:lang w:val="sk-SK" w:eastAsia="de-DE"/>
    </w:rPr>
  </w:style>
  <w:style w:type="paragraph" w:customStyle="1" w:styleId="TabellentitelLinks-TA">
    <w:name w:val="Tabellentitel Links - TA"/>
    <w:basedOn w:val="Normlny"/>
    <w:qFormat/>
    <w:rsid w:val="00A9055A"/>
    <w:pPr>
      <w:spacing w:before="54" w:after="0" w:line="213" w:lineRule="exact"/>
      <w:jc w:val="left"/>
    </w:pPr>
    <w:rPr>
      <w:rFonts w:eastAsia="Times New Roman"/>
      <w:b/>
      <w:sz w:val="15"/>
      <w:szCs w:val="24"/>
      <w:lang w:eastAsia="de-DE"/>
    </w:rPr>
  </w:style>
  <w:style w:type="paragraph" w:customStyle="1" w:styleId="Tabellenverzeichnis-TV">
    <w:name w:val="Tabellenverzeichnis - TV"/>
    <w:basedOn w:val="Normlny"/>
    <w:next w:val="BeschreibungAbbildung-BU"/>
    <w:qFormat/>
    <w:rsid w:val="00A9055A"/>
    <w:pPr>
      <w:numPr>
        <w:numId w:val="25"/>
      </w:numPr>
      <w:spacing w:before="54" w:after="0" w:line="213" w:lineRule="exact"/>
      <w:jc w:val="left"/>
    </w:pPr>
    <w:rPr>
      <w:rFonts w:eastAsia="Times New Roman"/>
      <w:b/>
      <w:sz w:val="15"/>
      <w:szCs w:val="24"/>
      <w:lang w:eastAsia="de-CH"/>
    </w:rPr>
  </w:style>
  <w:style w:type="paragraph" w:styleId="Register1">
    <w:name w:val="index 1"/>
    <w:basedOn w:val="Normlny"/>
    <w:next w:val="Normlny"/>
    <w:autoRedefine/>
    <w:locked/>
    <w:rsid w:val="00A9055A"/>
    <w:pPr>
      <w:spacing w:after="0" w:line="240" w:lineRule="auto"/>
      <w:ind w:left="190" w:hanging="190"/>
      <w:jc w:val="left"/>
    </w:pPr>
    <w:rPr>
      <w:rFonts w:eastAsia="Times New Roman"/>
      <w:sz w:val="19"/>
      <w:szCs w:val="24"/>
      <w:lang w:eastAsia="de-DE"/>
    </w:rPr>
  </w:style>
  <w:style w:type="table" w:styleId="Obyajntabuka2">
    <w:name w:val="Plain Table 2"/>
    <w:basedOn w:val="Normlnatabuka"/>
    <w:uiPriority w:val="42"/>
    <w:rsid w:val="00A9055A"/>
    <w:rPr>
      <w:rFonts w:ascii="Times New Roman" w:eastAsia="Times New Roman" w:hAnsi="Times New Roman"/>
      <w:sz w:val="20"/>
      <w:szCs w:val="20"/>
      <w:lang w:val="sk-SK" w:eastAsia="sk-SK"/>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Normlny1">
    <w:name w:val="Normálny1"/>
    <w:basedOn w:val="Normlny"/>
    <w:link w:val="NormlnyChar"/>
    <w:qFormat/>
    <w:rsid w:val="00A9055A"/>
    <w:pPr>
      <w:tabs>
        <w:tab w:val="left" w:pos="425"/>
      </w:tabs>
      <w:suppressAutoHyphens/>
      <w:spacing w:after="0" w:line="240" w:lineRule="auto"/>
      <w:ind w:firstLine="426"/>
    </w:pPr>
    <w:rPr>
      <w:rFonts w:eastAsia="Times New Roman"/>
      <w:szCs w:val="20"/>
      <w:lang w:eastAsia="ar-SA"/>
    </w:rPr>
  </w:style>
  <w:style w:type="character" w:customStyle="1" w:styleId="NormlnyChar">
    <w:name w:val="Normálny Char"/>
    <w:link w:val="Normlny1"/>
    <w:rsid w:val="00A9055A"/>
    <w:rPr>
      <w:rFonts w:ascii="Arial" w:eastAsia="Times New Roman" w:hAnsi="Arial"/>
      <w:szCs w:val="20"/>
      <w:lang w:val="sk-SK" w:eastAsia="ar-SA"/>
    </w:rPr>
  </w:style>
  <w:style w:type="character" w:styleId="PouitHypertextovPrepojenie">
    <w:name w:val="FollowedHyperlink"/>
    <w:basedOn w:val="Predvolenpsmoodseku"/>
    <w:semiHidden/>
    <w:unhideWhenUsed/>
    <w:locked/>
    <w:rsid w:val="00A9055A"/>
    <w:rPr>
      <w:color w:val="800080" w:themeColor="followedHyperlink"/>
      <w:u w:val="single"/>
    </w:rPr>
  </w:style>
  <w:style w:type="numbering" w:styleId="111111">
    <w:name w:val="Outline List 2"/>
    <w:basedOn w:val="Bezzoznamu"/>
    <w:uiPriority w:val="99"/>
    <w:semiHidden/>
    <w:unhideWhenUsed/>
    <w:locked/>
    <w:rsid w:val="00A9055A"/>
    <w:pPr>
      <w:numPr>
        <w:numId w:val="26"/>
      </w:numPr>
    </w:pPr>
  </w:style>
  <w:style w:type="paragraph" w:customStyle="1" w:styleId="ID">
    <w:name w:val="_ID"/>
    <w:basedOn w:val="Normlny"/>
    <w:link w:val="IDChar"/>
    <w:qFormat/>
    <w:rsid w:val="00A9055A"/>
    <w:pPr>
      <w:autoSpaceDE w:val="0"/>
      <w:autoSpaceDN w:val="0"/>
      <w:spacing w:after="0" w:line="240" w:lineRule="atLeast"/>
      <w:ind w:firstLine="284"/>
    </w:pPr>
    <w:rPr>
      <w:rFonts w:cs="Arial"/>
      <w:sz w:val="20"/>
      <w:szCs w:val="20"/>
      <w:lang w:eastAsia="sk-SK"/>
    </w:rPr>
  </w:style>
  <w:style w:type="character" w:customStyle="1" w:styleId="IDChar">
    <w:name w:val="_ID Char"/>
    <w:basedOn w:val="Predvolenpsmoodseku"/>
    <w:link w:val="ID"/>
    <w:rsid w:val="00A9055A"/>
    <w:rPr>
      <w:rFonts w:ascii="Arial" w:hAnsi="Arial" w:cs="Arial"/>
      <w:sz w:val="20"/>
      <w:szCs w:val="20"/>
      <w:lang w:val="sk-SK" w:eastAsia="sk-SK"/>
    </w:rPr>
  </w:style>
  <w:style w:type="paragraph" w:customStyle="1" w:styleId="nadpis">
    <w:name w:val="_nadpis"/>
    <w:basedOn w:val="Normlny"/>
    <w:link w:val="nadpisChar"/>
    <w:qFormat/>
    <w:rsid w:val="00A9055A"/>
    <w:pPr>
      <w:autoSpaceDE w:val="0"/>
      <w:autoSpaceDN w:val="0"/>
      <w:spacing w:before="240" w:after="120" w:line="240" w:lineRule="atLeast"/>
      <w:ind w:firstLine="284"/>
    </w:pPr>
    <w:rPr>
      <w:rFonts w:cs="Arial"/>
      <w:sz w:val="20"/>
      <w:szCs w:val="20"/>
      <w:u w:val="single"/>
      <w:lang w:eastAsia="sk-SK"/>
    </w:rPr>
  </w:style>
  <w:style w:type="character" w:customStyle="1" w:styleId="nadpisChar">
    <w:name w:val="_nadpis Char"/>
    <w:link w:val="nadpis"/>
    <w:rsid w:val="00A9055A"/>
    <w:rPr>
      <w:rFonts w:ascii="Arial" w:hAnsi="Arial" w:cs="Arial"/>
      <w:sz w:val="20"/>
      <w:szCs w:val="20"/>
      <w:u w:val="single"/>
      <w:lang w:val="sk-SK" w:eastAsia="sk-SK"/>
    </w:rPr>
  </w:style>
  <w:style w:type="paragraph" w:customStyle="1" w:styleId="BodyText21">
    <w:name w:val="Body Text 21"/>
    <w:basedOn w:val="Normlny"/>
    <w:rsid w:val="00A9055A"/>
    <w:pPr>
      <w:tabs>
        <w:tab w:val="left" w:pos="426"/>
      </w:tabs>
      <w:spacing w:before="120" w:after="0" w:line="240" w:lineRule="auto"/>
    </w:pPr>
    <w:rPr>
      <w:szCs w:val="20"/>
      <w:lang w:eastAsia="cs-CZ"/>
    </w:rPr>
  </w:style>
  <w:style w:type="character" w:customStyle="1" w:styleId="spelle">
    <w:name w:val="spelle"/>
    <w:basedOn w:val="Predvolenpsmoodseku"/>
    <w:rsid w:val="000203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637379">
      <w:bodyDiv w:val="1"/>
      <w:marLeft w:val="0"/>
      <w:marRight w:val="0"/>
      <w:marTop w:val="0"/>
      <w:marBottom w:val="0"/>
      <w:divBdr>
        <w:top w:val="none" w:sz="0" w:space="0" w:color="auto"/>
        <w:left w:val="none" w:sz="0" w:space="0" w:color="auto"/>
        <w:bottom w:val="none" w:sz="0" w:space="0" w:color="auto"/>
        <w:right w:val="none" w:sz="0" w:space="0" w:color="auto"/>
      </w:divBdr>
    </w:div>
    <w:div w:id="408885526">
      <w:bodyDiv w:val="1"/>
      <w:marLeft w:val="0"/>
      <w:marRight w:val="0"/>
      <w:marTop w:val="0"/>
      <w:marBottom w:val="0"/>
      <w:divBdr>
        <w:top w:val="none" w:sz="0" w:space="0" w:color="auto"/>
        <w:left w:val="none" w:sz="0" w:space="0" w:color="auto"/>
        <w:bottom w:val="none" w:sz="0" w:space="0" w:color="auto"/>
        <w:right w:val="none" w:sz="0" w:space="0" w:color="auto"/>
      </w:divBdr>
    </w:div>
    <w:div w:id="1113482546">
      <w:bodyDiv w:val="1"/>
      <w:marLeft w:val="0"/>
      <w:marRight w:val="0"/>
      <w:marTop w:val="0"/>
      <w:marBottom w:val="0"/>
      <w:divBdr>
        <w:top w:val="none" w:sz="0" w:space="0" w:color="auto"/>
        <w:left w:val="none" w:sz="0" w:space="0" w:color="auto"/>
        <w:bottom w:val="none" w:sz="0" w:space="0" w:color="auto"/>
        <w:right w:val="none" w:sz="0" w:space="0" w:color="auto"/>
      </w:divBdr>
    </w:div>
    <w:div w:id="1176774786">
      <w:bodyDiv w:val="1"/>
      <w:marLeft w:val="0"/>
      <w:marRight w:val="0"/>
      <w:marTop w:val="0"/>
      <w:marBottom w:val="0"/>
      <w:divBdr>
        <w:top w:val="none" w:sz="0" w:space="0" w:color="auto"/>
        <w:left w:val="none" w:sz="0" w:space="0" w:color="auto"/>
        <w:bottom w:val="none" w:sz="0" w:space="0" w:color="auto"/>
        <w:right w:val="none" w:sz="0" w:space="0" w:color="auto"/>
      </w:divBdr>
    </w:div>
    <w:div w:id="1609461044">
      <w:bodyDiv w:val="1"/>
      <w:marLeft w:val="0"/>
      <w:marRight w:val="0"/>
      <w:marTop w:val="0"/>
      <w:marBottom w:val="0"/>
      <w:divBdr>
        <w:top w:val="none" w:sz="0" w:space="0" w:color="auto"/>
        <w:left w:val="none" w:sz="0" w:space="0" w:color="auto"/>
        <w:bottom w:val="none" w:sz="0" w:space="0" w:color="auto"/>
        <w:right w:val="none" w:sz="0" w:space="0" w:color="auto"/>
      </w:divBdr>
    </w:div>
    <w:div w:id="1852330259">
      <w:bodyDiv w:val="1"/>
      <w:marLeft w:val="0"/>
      <w:marRight w:val="0"/>
      <w:marTop w:val="0"/>
      <w:marBottom w:val="0"/>
      <w:divBdr>
        <w:top w:val="none" w:sz="0" w:space="0" w:color="auto"/>
        <w:left w:val="none" w:sz="0" w:space="0" w:color="auto"/>
        <w:bottom w:val="none" w:sz="0" w:space="0" w:color="auto"/>
        <w:right w:val="none" w:sz="0" w:space="0" w:color="auto"/>
      </w:divBdr>
    </w:div>
    <w:div w:id="1903910222">
      <w:marLeft w:val="0"/>
      <w:marRight w:val="0"/>
      <w:marTop w:val="0"/>
      <w:marBottom w:val="0"/>
      <w:divBdr>
        <w:top w:val="none" w:sz="0" w:space="0" w:color="auto"/>
        <w:left w:val="none" w:sz="0" w:space="0" w:color="auto"/>
        <w:bottom w:val="none" w:sz="0" w:space="0" w:color="auto"/>
        <w:right w:val="none" w:sz="0" w:space="0" w:color="auto"/>
      </w:divBdr>
    </w:div>
    <w:div w:id="1903910224">
      <w:marLeft w:val="0"/>
      <w:marRight w:val="0"/>
      <w:marTop w:val="0"/>
      <w:marBottom w:val="0"/>
      <w:divBdr>
        <w:top w:val="none" w:sz="0" w:space="0" w:color="auto"/>
        <w:left w:val="none" w:sz="0" w:space="0" w:color="auto"/>
        <w:bottom w:val="none" w:sz="0" w:space="0" w:color="auto"/>
        <w:right w:val="none" w:sz="0" w:space="0" w:color="auto"/>
      </w:divBdr>
    </w:div>
    <w:div w:id="1903910225">
      <w:marLeft w:val="0"/>
      <w:marRight w:val="0"/>
      <w:marTop w:val="0"/>
      <w:marBottom w:val="0"/>
      <w:divBdr>
        <w:top w:val="none" w:sz="0" w:space="0" w:color="auto"/>
        <w:left w:val="none" w:sz="0" w:space="0" w:color="auto"/>
        <w:bottom w:val="none" w:sz="0" w:space="0" w:color="auto"/>
        <w:right w:val="none" w:sz="0" w:space="0" w:color="auto"/>
      </w:divBdr>
    </w:div>
    <w:div w:id="1903910229">
      <w:marLeft w:val="0"/>
      <w:marRight w:val="0"/>
      <w:marTop w:val="0"/>
      <w:marBottom w:val="0"/>
      <w:divBdr>
        <w:top w:val="none" w:sz="0" w:space="0" w:color="auto"/>
        <w:left w:val="none" w:sz="0" w:space="0" w:color="auto"/>
        <w:bottom w:val="none" w:sz="0" w:space="0" w:color="auto"/>
        <w:right w:val="none" w:sz="0" w:space="0" w:color="auto"/>
      </w:divBdr>
    </w:div>
    <w:div w:id="1903910234">
      <w:marLeft w:val="0"/>
      <w:marRight w:val="0"/>
      <w:marTop w:val="0"/>
      <w:marBottom w:val="0"/>
      <w:divBdr>
        <w:top w:val="none" w:sz="0" w:space="0" w:color="auto"/>
        <w:left w:val="none" w:sz="0" w:space="0" w:color="auto"/>
        <w:bottom w:val="none" w:sz="0" w:space="0" w:color="auto"/>
        <w:right w:val="none" w:sz="0" w:space="0" w:color="auto"/>
      </w:divBdr>
    </w:div>
    <w:div w:id="1903910235">
      <w:marLeft w:val="0"/>
      <w:marRight w:val="0"/>
      <w:marTop w:val="0"/>
      <w:marBottom w:val="0"/>
      <w:divBdr>
        <w:top w:val="none" w:sz="0" w:space="0" w:color="auto"/>
        <w:left w:val="none" w:sz="0" w:space="0" w:color="auto"/>
        <w:bottom w:val="none" w:sz="0" w:space="0" w:color="auto"/>
        <w:right w:val="none" w:sz="0" w:space="0" w:color="auto"/>
      </w:divBdr>
    </w:div>
    <w:div w:id="1903910236">
      <w:marLeft w:val="0"/>
      <w:marRight w:val="0"/>
      <w:marTop w:val="0"/>
      <w:marBottom w:val="0"/>
      <w:divBdr>
        <w:top w:val="none" w:sz="0" w:space="0" w:color="auto"/>
        <w:left w:val="none" w:sz="0" w:space="0" w:color="auto"/>
        <w:bottom w:val="none" w:sz="0" w:space="0" w:color="auto"/>
        <w:right w:val="none" w:sz="0" w:space="0" w:color="auto"/>
      </w:divBdr>
    </w:div>
    <w:div w:id="1903910237">
      <w:marLeft w:val="0"/>
      <w:marRight w:val="0"/>
      <w:marTop w:val="0"/>
      <w:marBottom w:val="0"/>
      <w:divBdr>
        <w:top w:val="none" w:sz="0" w:space="0" w:color="auto"/>
        <w:left w:val="none" w:sz="0" w:space="0" w:color="auto"/>
        <w:bottom w:val="none" w:sz="0" w:space="0" w:color="auto"/>
        <w:right w:val="none" w:sz="0" w:space="0" w:color="auto"/>
      </w:divBdr>
    </w:div>
    <w:div w:id="1903910238">
      <w:marLeft w:val="0"/>
      <w:marRight w:val="0"/>
      <w:marTop w:val="0"/>
      <w:marBottom w:val="0"/>
      <w:divBdr>
        <w:top w:val="none" w:sz="0" w:space="0" w:color="auto"/>
        <w:left w:val="none" w:sz="0" w:space="0" w:color="auto"/>
        <w:bottom w:val="none" w:sz="0" w:space="0" w:color="auto"/>
        <w:right w:val="none" w:sz="0" w:space="0" w:color="auto"/>
      </w:divBdr>
    </w:div>
    <w:div w:id="1903910239">
      <w:marLeft w:val="0"/>
      <w:marRight w:val="0"/>
      <w:marTop w:val="0"/>
      <w:marBottom w:val="0"/>
      <w:divBdr>
        <w:top w:val="none" w:sz="0" w:space="0" w:color="auto"/>
        <w:left w:val="none" w:sz="0" w:space="0" w:color="auto"/>
        <w:bottom w:val="none" w:sz="0" w:space="0" w:color="auto"/>
        <w:right w:val="none" w:sz="0" w:space="0" w:color="auto"/>
      </w:divBdr>
    </w:div>
    <w:div w:id="1903910240">
      <w:marLeft w:val="0"/>
      <w:marRight w:val="0"/>
      <w:marTop w:val="0"/>
      <w:marBottom w:val="0"/>
      <w:divBdr>
        <w:top w:val="none" w:sz="0" w:space="0" w:color="auto"/>
        <w:left w:val="none" w:sz="0" w:space="0" w:color="auto"/>
        <w:bottom w:val="none" w:sz="0" w:space="0" w:color="auto"/>
        <w:right w:val="none" w:sz="0" w:space="0" w:color="auto"/>
      </w:divBdr>
    </w:div>
    <w:div w:id="1903910241">
      <w:marLeft w:val="0"/>
      <w:marRight w:val="0"/>
      <w:marTop w:val="0"/>
      <w:marBottom w:val="0"/>
      <w:divBdr>
        <w:top w:val="none" w:sz="0" w:space="0" w:color="auto"/>
        <w:left w:val="none" w:sz="0" w:space="0" w:color="auto"/>
        <w:bottom w:val="none" w:sz="0" w:space="0" w:color="auto"/>
        <w:right w:val="none" w:sz="0" w:space="0" w:color="auto"/>
      </w:divBdr>
    </w:div>
    <w:div w:id="1903910242">
      <w:marLeft w:val="0"/>
      <w:marRight w:val="0"/>
      <w:marTop w:val="0"/>
      <w:marBottom w:val="0"/>
      <w:divBdr>
        <w:top w:val="none" w:sz="0" w:space="0" w:color="auto"/>
        <w:left w:val="none" w:sz="0" w:space="0" w:color="auto"/>
        <w:bottom w:val="none" w:sz="0" w:space="0" w:color="auto"/>
        <w:right w:val="none" w:sz="0" w:space="0" w:color="auto"/>
      </w:divBdr>
    </w:div>
    <w:div w:id="1903910243">
      <w:marLeft w:val="0"/>
      <w:marRight w:val="0"/>
      <w:marTop w:val="0"/>
      <w:marBottom w:val="0"/>
      <w:divBdr>
        <w:top w:val="none" w:sz="0" w:space="0" w:color="auto"/>
        <w:left w:val="none" w:sz="0" w:space="0" w:color="auto"/>
        <w:bottom w:val="none" w:sz="0" w:space="0" w:color="auto"/>
        <w:right w:val="none" w:sz="0" w:space="0" w:color="auto"/>
      </w:divBdr>
    </w:div>
    <w:div w:id="1903910244">
      <w:marLeft w:val="0"/>
      <w:marRight w:val="0"/>
      <w:marTop w:val="0"/>
      <w:marBottom w:val="0"/>
      <w:divBdr>
        <w:top w:val="none" w:sz="0" w:space="0" w:color="auto"/>
        <w:left w:val="none" w:sz="0" w:space="0" w:color="auto"/>
        <w:bottom w:val="none" w:sz="0" w:space="0" w:color="auto"/>
        <w:right w:val="none" w:sz="0" w:space="0" w:color="auto"/>
      </w:divBdr>
    </w:div>
    <w:div w:id="1903910245">
      <w:marLeft w:val="0"/>
      <w:marRight w:val="0"/>
      <w:marTop w:val="0"/>
      <w:marBottom w:val="0"/>
      <w:divBdr>
        <w:top w:val="none" w:sz="0" w:space="0" w:color="auto"/>
        <w:left w:val="none" w:sz="0" w:space="0" w:color="auto"/>
        <w:bottom w:val="none" w:sz="0" w:space="0" w:color="auto"/>
        <w:right w:val="none" w:sz="0" w:space="0" w:color="auto"/>
      </w:divBdr>
    </w:div>
    <w:div w:id="1903910246">
      <w:marLeft w:val="0"/>
      <w:marRight w:val="0"/>
      <w:marTop w:val="0"/>
      <w:marBottom w:val="0"/>
      <w:divBdr>
        <w:top w:val="none" w:sz="0" w:space="0" w:color="auto"/>
        <w:left w:val="none" w:sz="0" w:space="0" w:color="auto"/>
        <w:bottom w:val="none" w:sz="0" w:space="0" w:color="auto"/>
        <w:right w:val="none" w:sz="0" w:space="0" w:color="auto"/>
      </w:divBdr>
    </w:div>
    <w:div w:id="1903910247">
      <w:marLeft w:val="0"/>
      <w:marRight w:val="0"/>
      <w:marTop w:val="0"/>
      <w:marBottom w:val="0"/>
      <w:divBdr>
        <w:top w:val="none" w:sz="0" w:space="0" w:color="auto"/>
        <w:left w:val="none" w:sz="0" w:space="0" w:color="auto"/>
        <w:bottom w:val="none" w:sz="0" w:space="0" w:color="auto"/>
        <w:right w:val="none" w:sz="0" w:space="0" w:color="auto"/>
      </w:divBdr>
    </w:div>
    <w:div w:id="1903910248">
      <w:marLeft w:val="0"/>
      <w:marRight w:val="0"/>
      <w:marTop w:val="0"/>
      <w:marBottom w:val="0"/>
      <w:divBdr>
        <w:top w:val="none" w:sz="0" w:space="0" w:color="auto"/>
        <w:left w:val="none" w:sz="0" w:space="0" w:color="auto"/>
        <w:bottom w:val="none" w:sz="0" w:space="0" w:color="auto"/>
        <w:right w:val="none" w:sz="0" w:space="0" w:color="auto"/>
      </w:divBdr>
    </w:div>
    <w:div w:id="1903910249">
      <w:marLeft w:val="0"/>
      <w:marRight w:val="0"/>
      <w:marTop w:val="0"/>
      <w:marBottom w:val="0"/>
      <w:divBdr>
        <w:top w:val="none" w:sz="0" w:space="0" w:color="auto"/>
        <w:left w:val="none" w:sz="0" w:space="0" w:color="auto"/>
        <w:bottom w:val="none" w:sz="0" w:space="0" w:color="auto"/>
        <w:right w:val="none" w:sz="0" w:space="0" w:color="auto"/>
      </w:divBdr>
    </w:div>
    <w:div w:id="1903910250">
      <w:marLeft w:val="0"/>
      <w:marRight w:val="0"/>
      <w:marTop w:val="0"/>
      <w:marBottom w:val="0"/>
      <w:divBdr>
        <w:top w:val="none" w:sz="0" w:space="0" w:color="auto"/>
        <w:left w:val="none" w:sz="0" w:space="0" w:color="auto"/>
        <w:bottom w:val="none" w:sz="0" w:space="0" w:color="auto"/>
        <w:right w:val="none" w:sz="0" w:space="0" w:color="auto"/>
      </w:divBdr>
    </w:div>
    <w:div w:id="1903910251">
      <w:marLeft w:val="0"/>
      <w:marRight w:val="0"/>
      <w:marTop w:val="0"/>
      <w:marBottom w:val="0"/>
      <w:divBdr>
        <w:top w:val="none" w:sz="0" w:space="0" w:color="auto"/>
        <w:left w:val="none" w:sz="0" w:space="0" w:color="auto"/>
        <w:bottom w:val="none" w:sz="0" w:space="0" w:color="auto"/>
        <w:right w:val="none" w:sz="0" w:space="0" w:color="auto"/>
      </w:divBdr>
    </w:div>
    <w:div w:id="1903910252">
      <w:marLeft w:val="0"/>
      <w:marRight w:val="0"/>
      <w:marTop w:val="0"/>
      <w:marBottom w:val="0"/>
      <w:divBdr>
        <w:top w:val="none" w:sz="0" w:space="0" w:color="auto"/>
        <w:left w:val="none" w:sz="0" w:space="0" w:color="auto"/>
        <w:bottom w:val="none" w:sz="0" w:space="0" w:color="auto"/>
        <w:right w:val="none" w:sz="0" w:space="0" w:color="auto"/>
      </w:divBdr>
    </w:div>
    <w:div w:id="1903910253">
      <w:marLeft w:val="0"/>
      <w:marRight w:val="0"/>
      <w:marTop w:val="0"/>
      <w:marBottom w:val="0"/>
      <w:divBdr>
        <w:top w:val="none" w:sz="0" w:space="0" w:color="auto"/>
        <w:left w:val="none" w:sz="0" w:space="0" w:color="auto"/>
        <w:bottom w:val="none" w:sz="0" w:space="0" w:color="auto"/>
        <w:right w:val="none" w:sz="0" w:space="0" w:color="auto"/>
      </w:divBdr>
    </w:div>
    <w:div w:id="1903910254">
      <w:marLeft w:val="0"/>
      <w:marRight w:val="0"/>
      <w:marTop w:val="0"/>
      <w:marBottom w:val="0"/>
      <w:divBdr>
        <w:top w:val="none" w:sz="0" w:space="0" w:color="auto"/>
        <w:left w:val="none" w:sz="0" w:space="0" w:color="auto"/>
        <w:bottom w:val="none" w:sz="0" w:space="0" w:color="auto"/>
        <w:right w:val="none" w:sz="0" w:space="0" w:color="auto"/>
      </w:divBdr>
    </w:div>
    <w:div w:id="1903910255">
      <w:marLeft w:val="0"/>
      <w:marRight w:val="0"/>
      <w:marTop w:val="0"/>
      <w:marBottom w:val="0"/>
      <w:divBdr>
        <w:top w:val="none" w:sz="0" w:space="0" w:color="auto"/>
        <w:left w:val="none" w:sz="0" w:space="0" w:color="auto"/>
        <w:bottom w:val="none" w:sz="0" w:space="0" w:color="auto"/>
        <w:right w:val="none" w:sz="0" w:space="0" w:color="auto"/>
      </w:divBdr>
    </w:div>
    <w:div w:id="1903910256">
      <w:marLeft w:val="0"/>
      <w:marRight w:val="0"/>
      <w:marTop w:val="0"/>
      <w:marBottom w:val="0"/>
      <w:divBdr>
        <w:top w:val="none" w:sz="0" w:space="0" w:color="auto"/>
        <w:left w:val="none" w:sz="0" w:space="0" w:color="auto"/>
        <w:bottom w:val="none" w:sz="0" w:space="0" w:color="auto"/>
        <w:right w:val="none" w:sz="0" w:space="0" w:color="auto"/>
      </w:divBdr>
    </w:div>
    <w:div w:id="1903910257">
      <w:marLeft w:val="0"/>
      <w:marRight w:val="0"/>
      <w:marTop w:val="0"/>
      <w:marBottom w:val="0"/>
      <w:divBdr>
        <w:top w:val="none" w:sz="0" w:space="0" w:color="auto"/>
        <w:left w:val="none" w:sz="0" w:space="0" w:color="auto"/>
        <w:bottom w:val="none" w:sz="0" w:space="0" w:color="auto"/>
        <w:right w:val="none" w:sz="0" w:space="0" w:color="auto"/>
      </w:divBdr>
    </w:div>
    <w:div w:id="1903910258">
      <w:marLeft w:val="0"/>
      <w:marRight w:val="0"/>
      <w:marTop w:val="0"/>
      <w:marBottom w:val="0"/>
      <w:divBdr>
        <w:top w:val="none" w:sz="0" w:space="0" w:color="auto"/>
        <w:left w:val="none" w:sz="0" w:space="0" w:color="auto"/>
        <w:bottom w:val="none" w:sz="0" w:space="0" w:color="auto"/>
        <w:right w:val="none" w:sz="0" w:space="0" w:color="auto"/>
      </w:divBdr>
    </w:div>
    <w:div w:id="1903910259">
      <w:marLeft w:val="0"/>
      <w:marRight w:val="0"/>
      <w:marTop w:val="0"/>
      <w:marBottom w:val="0"/>
      <w:divBdr>
        <w:top w:val="none" w:sz="0" w:space="0" w:color="auto"/>
        <w:left w:val="none" w:sz="0" w:space="0" w:color="auto"/>
        <w:bottom w:val="none" w:sz="0" w:space="0" w:color="auto"/>
        <w:right w:val="none" w:sz="0" w:space="0" w:color="auto"/>
      </w:divBdr>
    </w:div>
    <w:div w:id="1903910260">
      <w:marLeft w:val="0"/>
      <w:marRight w:val="0"/>
      <w:marTop w:val="0"/>
      <w:marBottom w:val="0"/>
      <w:divBdr>
        <w:top w:val="none" w:sz="0" w:space="0" w:color="auto"/>
        <w:left w:val="none" w:sz="0" w:space="0" w:color="auto"/>
        <w:bottom w:val="none" w:sz="0" w:space="0" w:color="auto"/>
        <w:right w:val="none" w:sz="0" w:space="0" w:color="auto"/>
      </w:divBdr>
    </w:div>
    <w:div w:id="1903910261">
      <w:marLeft w:val="0"/>
      <w:marRight w:val="0"/>
      <w:marTop w:val="0"/>
      <w:marBottom w:val="0"/>
      <w:divBdr>
        <w:top w:val="none" w:sz="0" w:space="0" w:color="auto"/>
        <w:left w:val="none" w:sz="0" w:space="0" w:color="auto"/>
        <w:bottom w:val="none" w:sz="0" w:space="0" w:color="auto"/>
        <w:right w:val="none" w:sz="0" w:space="0" w:color="auto"/>
      </w:divBdr>
    </w:div>
    <w:div w:id="1903910262">
      <w:marLeft w:val="0"/>
      <w:marRight w:val="0"/>
      <w:marTop w:val="0"/>
      <w:marBottom w:val="0"/>
      <w:divBdr>
        <w:top w:val="none" w:sz="0" w:space="0" w:color="auto"/>
        <w:left w:val="none" w:sz="0" w:space="0" w:color="auto"/>
        <w:bottom w:val="none" w:sz="0" w:space="0" w:color="auto"/>
        <w:right w:val="none" w:sz="0" w:space="0" w:color="auto"/>
      </w:divBdr>
    </w:div>
    <w:div w:id="1903910263">
      <w:marLeft w:val="0"/>
      <w:marRight w:val="0"/>
      <w:marTop w:val="0"/>
      <w:marBottom w:val="0"/>
      <w:divBdr>
        <w:top w:val="none" w:sz="0" w:space="0" w:color="auto"/>
        <w:left w:val="none" w:sz="0" w:space="0" w:color="auto"/>
        <w:bottom w:val="none" w:sz="0" w:space="0" w:color="auto"/>
        <w:right w:val="none" w:sz="0" w:space="0" w:color="auto"/>
      </w:divBdr>
    </w:div>
    <w:div w:id="1903910264">
      <w:marLeft w:val="0"/>
      <w:marRight w:val="0"/>
      <w:marTop w:val="0"/>
      <w:marBottom w:val="0"/>
      <w:divBdr>
        <w:top w:val="none" w:sz="0" w:space="0" w:color="auto"/>
        <w:left w:val="none" w:sz="0" w:space="0" w:color="auto"/>
        <w:bottom w:val="none" w:sz="0" w:space="0" w:color="auto"/>
        <w:right w:val="none" w:sz="0" w:space="0" w:color="auto"/>
      </w:divBdr>
    </w:div>
    <w:div w:id="1903910265">
      <w:marLeft w:val="0"/>
      <w:marRight w:val="0"/>
      <w:marTop w:val="0"/>
      <w:marBottom w:val="0"/>
      <w:divBdr>
        <w:top w:val="none" w:sz="0" w:space="0" w:color="auto"/>
        <w:left w:val="none" w:sz="0" w:space="0" w:color="auto"/>
        <w:bottom w:val="none" w:sz="0" w:space="0" w:color="auto"/>
        <w:right w:val="none" w:sz="0" w:space="0" w:color="auto"/>
      </w:divBdr>
    </w:div>
    <w:div w:id="1903910266">
      <w:marLeft w:val="0"/>
      <w:marRight w:val="0"/>
      <w:marTop w:val="0"/>
      <w:marBottom w:val="0"/>
      <w:divBdr>
        <w:top w:val="none" w:sz="0" w:space="0" w:color="auto"/>
        <w:left w:val="none" w:sz="0" w:space="0" w:color="auto"/>
        <w:bottom w:val="none" w:sz="0" w:space="0" w:color="auto"/>
        <w:right w:val="none" w:sz="0" w:space="0" w:color="auto"/>
      </w:divBdr>
    </w:div>
    <w:div w:id="1903910267">
      <w:marLeft w:val="0"/>
      <w:marRight w:val="0"/>
      <w:marTop w:val="0"/>
      <w:marBottom w:val="0"/>
      <w:divBdr>
        <w:top w:val="none" w:sz="0" w:space="0" w:color="auto"/>
        <w:left w:val="none" w:sz="0" w:space="0" w:color="auto"/>
        <w:bottom w:val="none" w:sz="0" w:space="0" w:color="auto"/>
        <w:right w:val="none" w:sz="0" w:space="0" w:color="auto"/>
      </w:divBdr>
    </w:div>
    <w:div w:id="1903910268">
      <w:marLeft w:val="0"/>
      <w:marRight w:val="0"/>
      <w:marTop w:val="0"/>
      <w:marBottom w:val="0"/>
      <w:divBdr>
        <w:top w:val="none" w:sz="0" w:space="0" w:color="auto"/>
        <w:left w:val="none" w:sz="0" w:space="0" w:color="auto"/>
        <w:bottom w:val="none" w:sz="0" w:space="0" w:color="auto"/>
        <w:right w:val="none" w:sz="0" w:space="0" w:color="auto"/>
      </w:divBdr>
    </w:div>
    <w:div w:id="1903910269">
      <w:marLeft w:val="0"/>
      <w:marRight w:val="0"/>
      <w:marTop w:val="0"/>
      <w:marBottom w:val="0"/>
      <w:divBdr>
        <w:top w:val="none" w:sz="0" w:space="0" w:color="auto"/>
        <w:left w:val="none" w:sz="0" w:space="0" w:color="auto"/>
        <w:bottom w:val="none" w:sz="0" w:space="0" w:color="auto"/>
        <w:right w:val="none" w:sz="0" w:space="0" w:color="auto"/>
      </w:divBdr>
    </w:div>
    <w:div w:id="1903910270">
      <w:marLeft w:val="0"/>
      <w:marRight w:val="0"/>
      <w:marTop w:val="0"/>
      <w:marBottom w:val="0"/>
      <w:divBdr>
        <w:top w:val="none" w:sz="0" w:space="0" w:color="auto"/>
        <w:left w:val="none" w:sz="0" w:space="0" w:color="auto"/>
        <w:bottom w:val="none" w:sz="0" w:space="0" w:color="auto"/>
        <w:right w:val="none" w:sz="0" w:space="0" w:color="auto"/>
      </w:divBdr>
    </w:div>
    <w:div w:id="1903910271">
      <w:marLeft w:val="0"/>
      <w:marRight w:val="0"/>
      <w:marTop w:val="0"/>
      <w:marBottom w:val="0"/>
      <w:divBdr>
        <w:top w:val="none" w:sz="0" w:space="0" w:color="auto"/>
        <w:left w:val="none" w:sz="0" w:space="0" w:color="auto"/>
        <w:bottom w:val="none" w:sz="0" w:space="0" w:color="auto"/>
        <w:right w:val="none" w:sz="0" w:space="0" w:color="auto"/>
      </w:divBdr>
    </w:div>
    <w:div w:id="1903910272">
      <w:marLeft w:val="0"/>
      <w:marRight w:val="0"/>
      <w:marTop w:val="0"/>
      <w:marBottom w:val="0"/>
      <w:divBdr>
        <w:top w:val="none" w:sz="0" w:space="0" w:color="auto"/>
        <w:left w:val="none" w:sz="0" w:space="0" w:color="auto"/>
        <w:bottom w:val="none" w:sz="0" w:space="0" w:color="auto"/>
        <w:right w:val="none" w:sz="0" w:space="0" w:color="auto"/>
      </w:divBdr>
    </w:div>
    <w:div w:id="1903910273">
      <w:marLeft w:val="0"/>
      <w:marRight w:val="0"/>
      <w:marTop w:val="0"/>
      <w:marBottom w:val="0"/>
      <w:divBdr>
        <w:top w:val="none" w:sz="0" w:space="0" w:color="auto"/>
        <w:left w:val="none" w:sz="0" w:space="0" w:color="auto"/>
        <w:bottom w:val="none" w:sz="0" w:space="0" w:color="auto"/>
        <w:right w:val="none" w:sz="0" w:space="0" w:color="auto"/>
      </w:divBdr>
    </w:div>
    <w:div w:id="1903910274">
      <w:marLeft w:val="0"/>
      <w:marRight w:val="0"/>
      <w:marTop w:val="0"/>
      <w:marBottom w:val="0"/>
      <w:divBdr>
        <w:top w:val="none" w:sz="0" w:space="0" w:color="auto"/>
        <w:left w:val="none" w:sz="0" w:space="0" w:color="auto"/>
        <w:bottom w:val="none" w:sz="0" w:space="0" w:color="auto"/>
        <w:right w:val="none" w:sz="0" w:space="0" w:color="auto"/>
      </w:divBdr>
    </w:div>
    <w:div w:id="1903910275">
      <w:marLeft w:val="0"/>
      <w:marRight w:val="0"/>
      <w:marTop w:val="0"/>
      <w:marBottom w:val="0"/>
      <w:divBdr>
        <w:top w:val="none" w:sz="0" w:space="0" w:color="auto"/>
        <w:left w:val="none" w:sz="0" w:space="0" w:color="auto"/>
        <w:bottom w:val="none" w:sz="0" w:space="0" w:color="auto"/>
        <w:right w:val="none" w:sz="0" w:space="0" w:color="auto"/>
      </w:divBdr>
    </w:div>
    <w:div w:id="1903910276">
      <w:marLeft w:val="0"/>
      <w:marRight w:val="0"/>
      <w:marTop w:val="0"/>
      <w:marBottom w:val="0"/>
      <w:divBdr>
        <w:top w:val="none" w:sz="0" w:space="0" w:color="auto"/>
        <w:left w:val="none" w:sz="0" w:space="0" w:color="auto"/>
        <w:bottom w:val="none" w:sz="0" w:space="0" w:color="auto"/>
        <w:right w:val="none" w:sz="0" w:space="0" w:color="auto"/>
      </w:divBdr>
    </w:div>
    <w:div w:id="1903910277">
      <w:marLeft w:val="0"/>
      <w:marRight w:val="0"/>
      <w:marTop w:val="0"/>
      <w:marBottom w:val="0"/>
      <w:divBdr>
        <w:top w:val="none" w:sz="0" w:space="0" w:color="auto"/>
        <w:left w:val="none" w:sz="0" w:space="0" w:color="auto"/>
        <w:bottom w:val="none" w:sz="0" w:space="0" w:color="auto"/>
        <w:right w:val="none" w:sz="0" w:space="0" w:color="auto"/>
      </w:divBdr>
    </w:div>
    <w:div w:id="1903910278">
      <w:marLeft w:val="0"/>
      <w:marRight w:val="0"/>
      <w:marTop w:val="0"/>
      <w:marBottom w:val="0"/>
      <w:divBdr>
        <w:top w:val="none" w:sz="0" w:space="0" w:color="auto"/>
        <w:left w:val="none" w:sz="0" w:space="0" w:color="auto"/>
        <w:bottom w:val="none" w:sz="0" w:space="0" w:color="auto"/>
        <w:right w:val="none" w:sz="0" w:space="0" w:color="auto"/>
      </w:divBdr>
    </w:div>
    <w:div w:id="1903910279">
      <w:marLeft w:val="0"/>
      <w:marRight w:val="0"/>
      <w:marTop w:val="0"/>
      <w:marBottom w:val="0"/>
      <w:divBdr>
        <w:top w:val="none" w:sz="0" w:space="0" w:color="auto"/>
        <w:left w:val="none" w:sz="0" w:space="0" w:color="auto"/>
        <w:bottom w:val="none" w:sz="0" w:space="0" w:color="auto"/>
        <w:right w:val="none" w:sz="0" w:space="0" w:color="auto"/>
      </w:divBdr>
    </w:div>
    <w:div w:id="1903910280">
      <w:marLeft w:val="0"/>
      <w:marRight w:val="0"/>
      <w:marTop w:val="0"/>
      <w:marBottom w:val="0"/>
      <w:divBdr>
        <w:top w:val="none" w:sz="0" w:space="0" w:color="auto"/>
        <w:left w:val="none" w:sz="0" w:space="0" w:color="auto"/>
        <w:bottom w:val="none" w:sz="0" w:space="0" w:color="auto"/>
        <w:right w:val="none" w:sz="0" w:space="0" w:color="auto"/>
      </w:divBdr>
    </w:div>
    <w:div w:id="1903910281">
      <w:marLeft w:val="0"/>
      <w:marRight w:val="0"/>
      <w:marTop w:val="0"/>
      <w:marBottom w:val="0"/>
      <w:divBdr>
        <w:top w:val="none" w:sz="0" w:space="0" w:color="auto"/>
        <w:left w:val="none" w:sz="0" w:space="0" w:color="auto"/>
        <w:bottom w:val="none" w:sz="0" w:space="0" w:color="auto"/>
        <w:right w:val="none" w:sz="0" w:space="0" w:color="auto"/>
      </w:divBdr>
    </w:div>
    <w:div w:id="1903910282">
      <w:marLeft w:val="0"/>
      <w:marRight w:val="0"/>
      <w:marTop w:val="0"/>
      <w:marBottom w:val="0"/>
      <w:divBdr>
        <w:top w:val="none" w:sz="0" w:space="0" w:color="auto"/>
        <w:left w:val="none" w:sz="0" w:space="0" w:color="auto"/>
        <w:bottom w:val="none" w:sz="0" w:space="0" w:color="auto"/>
        <w:right w:val="none" w:sz="0" w:space="0" w:color="auto"/>
      </w:divBdr>
    </w:div>
    <w:div w:id="1903910283">
      <w:marLeft w:val="0"/>
      <w:marRight w:val="0"/>
      <w:marTop w:val="0"/>
      <w:marBottom w:val="0"/>
      <w:divBdr>
        <w:top w:val="none" w:sz="0" w:space="0" w:color="auto"/>
        <w:left w:val="none" w:sz="0" w:space="0" w:color="auto"/>
        <w:bottom w:val="none" w:sz="0" w:space="0" w:color="auto"/>
        <w:right w:val="none" w:sz="0" w:space="0" w:color="auto"/>
      </w:divBdr>
    </w:div>
    <w:div w:id="1903910284">
      <w:marLeft w:val="0"/>
      <w:marRight w:val="0"/>
      <w:marTop w:val="0"/>
      <w:marBottom w:val="0"/>
      <w:divBdr>
        <w:top w:val="none" w:sz="0" w:space="0" w:color="auto"/>
        <w:left w:val="none" w:sz="0" w:space="0" w:color="auto"/>
        <w:bottom w:val="none" w:sz="0" w:space="0" w:color="auto"/>
        <w:right w:val="none" w:sz="0" w:space="0" w:color="auto"/>
      </w:divBdr>
    </w:div>
    <w:div w:id="1903910285">
      <w:marLeft w:val="0"/>
      <w:marRight w:val="0"/>
      <w:marTop w:val="0"/>
      <w:marBottom w:val="0"/>
      <w:divBdr>
        <w:top w:val="none" w:sz="0" w:space="0" w:color="auto"/>
        <w:left w:val="none" w:sz="0" w:space="0" w:color="auto"/>
        <w:bottom w:val="none" w:sz="0" w:space="0" w:color="auto"/>
        <w:right w:val="none" w:sz="0" w:space="0" w:color="auto"/>
      </w:divBdr>
    </w:div>
    <w:div w:id="1903910286">
      <w:marLeft w:val="0"/>
      <w:marRight w:val="0"/>
      <w:marTop w:val="0"/>
      <w:marBottom w:val="0"/>
      <w:divBdr>
        <w:top w:val="none" w:sz="0" w:space="0" w:color="auto"/>
        <w:left w:val="none" w:sz="0" w:space="0" w:color="auto"/>
        <w:bottom w:val="none" w:sz="0" w:space="0" w:color="auto"/>
        <w:right w:val="none" w:sz="0" w:space="0" w:color="auto"/>
      </w:divBdr>
    </w:div>
    <w:div w:id="1903910287">
      <w:marLeft w:val="0"/>
      <w:marRight w:val="0"/>
      <w:marTop w:val="0"/>
      <w:marBottom w:val="0"/>
      <w:divBdr>
        <w:top w:val="none" w:sz="0" w:space="0" w:color="auto"/>
        <w:left w:val="none" w:sz="0" w:space="0" w:color="auto"/>
        <w:bottom w:val="none" w:sz="0" w:space="0" w:color="auto"/>
        <w:right w:val="none" w:sz="0" w:space="0" w:color="auto"/>
      </w:divBdr>
    </w:div>
    <w:div w:id="1903910288">
      <w:marLeft w:val="0"/>
      <w:marRight w:val="0"/>
      <w:marTop w:val="0"/>
      <w:marBottom w:val="0"/>
      <w:divBdr>
        <w:top w:val="none" w:sz="0" w:space="0" w:color="auto"/>
        <w:left w:val="none" w:sz="0" w:space="0" w:color="auto"/>
        <w:bottom w:val="none" w:sz="0" w:space="0" w:color="auto"/>
        <w:right w:val="none" w:sz="0" w:space="0" w:color="auto"/>
      </w:divBdr>
    </w:div>
    <w:div w:id="1903910290">
      <w:marLeft w:val="0"/>
      <w:marRight w:val="0"/>
      <w:marTop w:val="0"/>
      <w:marBottom w:val="0"/>
      <w:divBdr>
        <w:top w:val="none" w:sz="0" w:space="0" w:color="auto"/>
        <w:left w:val="none" w:sz="0" w:space="0" w:color="auto"/>
        <w:bottom w:val="none" w:sz="0" w:space="0" w:color="auto"/>
        <w:right w:val="none" w:sz="0" w:space="0" w:color="auto"/>
      </w:divBdr>
      <w:divsChild>
        <w:div w:id="1903910221">
          <w:marLeft w:val="0"/>
          <w:marRight w:val="0"/>
          <w:marTop w:val="0"/>
          <w:marBottom w:val="0"/>
          <w:divBdr>
            <w:top w:val="none" w:sz="0" w:space="0" w:color="auto"/>
            <w:left w:val="none" w:sz="0" w:space="0" w:color="auto"/>
            <w:bottom w:val="none" w:sz="0" w:space="0" w:color="auto"/>
            <w:right w:val="none" w:sz="0" w:space="0" w:color="auto"/>
          </w:divBdr>
          <w:divsChild>
            <w:div w:id="1903910298">
              <w:marLeft w:val="0"/>
              <w:marRight w:val="60"/>
              <w:marTop w:val="0"/>
              <w:marBottom w:val="0"/>
              <w:divBdr>
                <w:top w:val="none" w:sz="0" w:space="0" w:color="auto"/>
                <w:left w:val="none" w:sz="0" w:space="0" w:color="auto"/>
                <w:bottom w:val="none" w:sz="0" w:space="0" w:color="auto"/>
                <w:right w:val="none" w:sz="0" w:space="0" w:color="auto"/>
              </w:divBdr>
              <w:divsChild>
                <w:div w:id="1903910315">
                  <w:marLeft w:val="0"/>
                  <w:marRight w:val="0"/>
                  <w:marTop w:val="0"/>
                  <w:marBottom w:val="120"/>
                  <w:divBdr>
                    <w:top w:val="single" w:sz="6" w:space="0" w:color="A0A0A0"/>
                    <w:left w:val="single" w:sz="6" w:space="0" w:color="B9B9B9"/>
                    <w:bottom w:val="single" w:sz="6" w:space="0" w:color="B9B9B9"/>
                    <w:right w:val="single" w:sz="6" w:space="0" w:color="B9B9B9"/>
                  </w:divBdr>
                  <w:divsChild>
                    <w:div w:id="1903910228">
                      <w:marLeft w:val="0"/>
                      <w:marRight w:val="0"/>
                      <w:marTop w:val="0"/>
                      <w:marBottom w:val="0"/>
                      <w:divBdr>
                        <w:top w:val="none" w:sz="0" w:space="0" w:color="auto"/>
                        <w:left w:val="none" w:sz="0" w:space="0" w:color="auto"/>
                        <w:bottom w:val="none" w:sz="0" w:space="0" w:color="auto"/>
                        <w:right w:val="none" w:sz="0" w:space="0" w:color="auto"/>
                      </w:divBdr>
                    </w:div>
                    <w:div w:id="190391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910312">
          <w:marLeft w:val="0"/>
          <w:marRight w:val="0"/>
          <w:marTop w:val="0"/>
          <w:marBottom w:val="0"/>
          <w:divBdr>
            <w:top w:val="none" w:sz="0" w:space="0" w:color="auto"/>
            <w:left w:val="none" w:sz="0" w:space="0" w:color="auto"/>
            <w:bottom w:val="none" w:sz="0" w:space="0" w:color="auto"/>
            <w:right w:val="none" w:sz="0" w:space="0" w:color="auto"/>
          </w:divBdr>
          <w:divsChild>
            <w:div w:id="1903910223">
              <w:marLeft w:val="60"/>
              <w:marRight w:val="0"/>
              <w:marTop w:val="0"/>
              <w:marBottom w:val="0"/>
              <w:divBdr>
                <w:top w:val="none" w:sz="0" w:space="0" w:color="auto"/>
                <w:left w:val="none" w:sz="0" w:space="0" w:color="auto"/>
                <w:bottom w:val="none" w:sz="0" w:space="0" w:color="auto"/>
                <w:right w:val="none" w:sz="0" w:space="0" w:color="auto"/>
              </w:divBdr>
              <w:divsChild>
                <w:div w:id="1903910307">
                  <w:marLeft w:val="0"/>
                  <w:marRight w:val="0"/>
                  <w:marTop w:val="0"/>
                  <w:marBottom w:val="0"/>
                  <w:divBdr>
                    <w:top w:val="none" w:sz="0" w:space="0" w:color="auto"/>
                    <w:left w:val="none" w:sz="0" w:space="0" w:color="auto"/>
                    <w:bottom w:val="none" w:sz="0" w:space="0" w:color="auto"/>
                    <w:right w:val="none" w:sz="0" w:space="0" w:color="auto"/>
                  </w:divBdr>
                  <w:divsChild>
                    <w:div w:id="1903910297">
                      <w:marLeft w:val="0"/>
                      <w:marRight w:val="0"/>
                      <w:marTop w:val="0"/>
                      <w:marBottom w:val="120"/>
                      <w:divBdr>
                        <w:top w:val="single" w:sz="6" w:space="0" w:color="F5F5F5"/>
                        <w:left w:val="single" w:sz="6" w:space="0" w:color="F5F5F5"/>
                        <w:bottom w:val="single" w:sz="6" w:space="0" w:color="F5F5F5"/>
                        <w:right w:val="single" w:sz="6" w:space="0" w:color="F5F5F5"/>
                      </w:divBdr>
                      <w:divsChild>
                        <w:div w:id="1903910233">
                          <w:marLeft w:val="0"/>
                          <w:marRight w:val="0"/>
                          <w:marTop w:val="0"/>
                          <w:marBottom w:val="0"/>
                          <w:divBdr>
                            <w:top w:val="none" w:sz="0" w:space="0" w:color="auto"/>
                            <w:left w:val="none" w:sz="0" w:space="0" w:color="auto"/>
                            <w:bottom w:val="none" w:sz="0" w:space="0" w:color="auto"/>
                            <w:right w:val="none" w:sz="0" w:space="0" w:color="auto"/>
                          </w:divBdr>
                          <w:divsChild>
                            <w:div w:id="190391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910291">
      <w:marLeft w:val="0"/>
      <w:marRight w:val="0"/>
      <w:marTop w:val="0"/>
      <w:marBottom w:val="0"/>
      <w:divBdr>
        <w:top w:val="none" w:sz="0" w:space="0" w:color="auto"/>
        <w:left w:val="none" w:sz="0" w:space="0" w:color="auto"/>
        <w:bottom w:val="none" w:sz="0" w:space="0" w:color="auto"/>
        <w:right w:val="none" w:sz="0" w:space="0" w:color="auto"/>
      </w:divBdr>
    </w:div>
    <w:div w:id="1903910292">
      <w:marLeft w:val="0"/>
      <w:marRight w:val="0"/>
      <w:marTop w:val="0"/>
      <w:marBottom w:val="0"/>
      <w:divBdr>
        <w:top w:val="none" w:sz="0" w:space="0" w:color="auto"/>
        <w:left w:val="none" w:sz="0" w:space="0" w:color="auto"/>
        <w:bottom w:val="none" w:sz="0" w:space="0" w:color="auto"/>
        <w:right w:val="none" w:sz="0" w:space="0" w:color="auto"/>
      </w:divBdr>
    </w:div>
    <w:div w:id="1903910294">
      <w:marLeft w:val="0"/>
      <w:marRight w:val="0"/>
      <w:marTop w:val="0"/>
      <w:marBottom w:val="0"/>
      <w:divBdr>
        <w:top w:val="none" w:sz="0" w:space="0" w:color="auto"/>
        <w:left w:val="none" w:sz="0" w:space="0" w:color="auto"/>
        <w:bottom w:val="none" w:sz="0" w:space="0" w:color="auto"/>
        <w:right w:val="none" w:sz="0" w:space="0" w:color="auto"/>
      </w:divBdr>
    </w:div>
    <w:div w:id="1903910295">
      <w:marLeft w:val="0"/>
      <w:marRight w:val="0"/>
      <w:marTop w:val="0"/>
      <w:marBottom w:val="0"/>
      <w:divBdr>
        <w:top w:val="none" w:sz="0" w:space="0" w:color="auto"/>
        <w:left w:val="none" w:sz="0" w:space="0" w:color="auto"/>
        <w:bottom w:val="none" w:sz="0" w:space="0" w:color="auto"/>
        <w:right w:val="none" w:sz="0" w:space="0" w:color="auto"/>
      </w:divBdr>
    </w:div>
    <w:div w:id="1903910296">
      <w:marLeft w:val="0"/>
      <w:marRight w:val="0"/>
      <w:marTop w:val="0"/>
      <w:marBottom w:val="0"/>
      <w:divBdr>
        <w:top w:val="none" w:sz="0" w:space="0" w:color="auto"/>
        <w:left w:val="none" w:sz="0" w:space="0" w:color="auto"/>
        <w:bottom w:val="none" w:sz="0" w:space="0" w:color="auto"/>
        <w:right w:val="none" w:sz="0" w:space="0" w:color="auto"/>
      </w:divBdr>
    </w:div>
    <w:div w:id="1903910299">
      <w:marLeft w:val="0"/>
      <w:marRight w:val="0"/>
      <w:marTop w:val="0"/>
      <w:marBottom w:val="0"/>
      <w:divBdr>
        <w:top w:val="none" w:sz="0" w:space="0" w:color="auto"/>
        <w:left w:val="none" w:sz="0" w:space="0" w:color="auto"/>
        <w:bottom w:val="none" w:sz="0" w:space="0" w:color="auto"/>
        <w:right w:val="none" w:sz="0" w:space="0" w:color="auto"/>
      </w:divBdr>
    </w:div>
    <w:div w:id="1903910302">
      <w:marLeft w:val="0"/>
      <w:marRight w:val="0"/>
      <w:marTop w:val="0"/>
      <w:marBottom w:val="0"/>
      <w:divBdr>
        <w:top w:val="none" w:sz="0" w:space="0" w:color="auto"/>
        <w:left w:val="none" w:sz="0" w:space="0" w:color="auto"/>
        <w:bottom w:val="none" w:sz="0" w:space="0" w:color="auto"/>
        <w:right w:val="none" w:sz="0" w:space="0" w:color="auto"/>
      </w:divBdr>
    </w:div>
    <w:div w:id="1903910303">
      <w:marLeft w:val="0"/>
      <w:marRight w:val="0"/>
      <w:marTop w:val="0"/>
      <w:marBottom w:val="0"/>
      <w:divBdr>
        <w:top w:val="none" w:sz="0" w:space="0" w:color="auto"/>
        <w:left w:val="none" w:sz="0" w:space="0" w:color="auto"/>
        <w:bottom w:val="none" w:sz="0" w:space="0" w:color="auto"/>
        <w:right w:val="none" w:sz="0" w:space="0" w:color="auto"/>
      </w:divBdr>
    </w:div>
    <w:div w:id="1903910304">
      <w:marLeft w:val="0"/>
      <w:marRight w:val="0"/>
      <w:marTop w:val="0"/>
      <w:marBottom w:val="0"/>
      <w:divBdr>
        <w:top w:val="none" w:sz="0" w:space="0" w:color="auto"/>
        <w:left w:val="none" w:sz="0" w:space="0" w:color="auto"/>
        <w:bottom w:val="none" w:sz="0" w:space="0" w:color="auto"/>
        <w:right w:val="none" w:sz="0" w:space="0" w:color="auto"/>
      </w:divBdr>
      <w:divsChild>
        <w:div w:id="1903910219">
          <w:marLeft w:val="0"/>
          <w:marRight w:val="0"/>
          <w:marTop w:val="0"/>
          <w:marBottom w:val="0"/>
          <w:divBdr>
            <w:top w:val="none" w:sz="0" w:space="0" w:color="auto"/>
            <w:left w:val="none" w:sz="0" w:space="0" w:color="auto"/>
            <w:bottom w:val="none" w:sz="0" w:space="0" w:color="auto"/>
            <w:right w:val="none" w:sz="0" w:space="0" w:color="auto"/>
          </w:divBdr>
          <w:divsChild>
            <w:div w:id="1903910227">
              <w:marLeft w:val="0"/>
              <w:marRight w:val="60"/>
              <w:marTop w:val="0"/>
              <w:marBottom w:val="0"/>
              <w:divBdr>
                <w:top w:val="none" w:sz="0" w:space="0" w:color="auto"/>
                <w:left w:val="none" w:sz="0" w:space="0" w:color="auto"/>
                <w:bottom w:val="none" w:sz="0" w:space="0" w:color="auto"/>
                <w:right w:val="none" w:sz="0" w:space="0" w:color="auto"/>
              </w:divBdr>
              <w:divsChild>
                <w:div w:id="1903910232">
                  <w:marLeft w:val="0"/>
                  <w:marRight w:val="0"/>
                  <w:marTop w:val="0"/>
                  <w:marBottom w:val="120"/>
                  <w:divBdr>
                    <w:top w:val="single" w:sz="6" w:space="0" w:color="A0A0A0"/>
                    <w:left w:val="single" w:sz="6" w:space="0" w:color="B9B9B9"/>
                    <w:bottom w:val="single" w:sz="6" w:space="0" w:color="B9B9B9"/>
                    <w:right w:val="single" w:sz="6" w:space="0" w:color="B9B9B9"/>
                  </w:divBdr>
                  <w:divsChild>
                    <w:div w:id="1903910230">
                      <w:marLeft w:val="0"/>
                      <w:marRight w:val="0"/>
                      <w:marTop w:val="0"/>
                      <w:marBottom w:val="0"/>
                      <w:divBdr>
                        <w:top w:val="none" w:sz="0" w:space="0" w:color="auto"/>
                        <w:left w:val="none" w:sz="0" w:space="0" w:color="auto"/>
                        <w:bottom w:val="none" w:sz="0" w:space="0" w:color="auto"/>
                        <w:right w:val="none" w:sz="0" w:space="0" w:color="auto"/>
                      </w:divBdr>
                    </w:div>
                    <w:div w:id="190391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910300">
          <w:marLeft w:val="0"/>
          <w:marRight w:val="0"/>
          <w:marTop w:val="0"/>
          <w:marBottom w:val="0"/>
          <w:divBdr>
            <w:top w:val="none" w:sz="0" w:space="0" w:color="auto"/>
            <w:left w:val="none" w:sz="0" w:space="0" w:color="auto"/>
            <w:bottom w:val="none" w:sz="0" w:space="0" w:color="auto"/>
            <w:right w:val="none" w:sz="0" w:space="0" w:color="auto"/>
          </w:divBdr>
          <w:divsChild>
            <w:div w:id="1903910301">
              <w:marLeft w:val="60"/>
              <w:marRight w:val="0"/>
              <w:marTop w:val="0"/>
              <w:marBottom w:val="0"/>
              <w:divBdr>
                <w:top w:val="none" w:sz="0" w:space="0" w:color="auto"/>
                <w:left w:val="none" w:sz="0" w:space="0" w:color="auto"/>
                <w:bottom w:val="none" w:sz="0" w:space="0" w:color="auto"/>
                <w:right w:val="none" w:sz="0" w:space="0" w:color="auto"/>
              </w:divBdr>
              <w:divsChild>
                <w:div w:id="1903910226">
                  <w:marLeft w:val="0"/>
                  <w:marRight w:val="0"/>
                  <w:marTop w:val="0"/>
                  <w:marBottom w:val="0"/>
                  <w:divBdr>
                    <w:top w:val="none" w:sz="0" w:space="0" w:color="auto"/>
                    <w:left w:val="none" w:sz="0" w:space="0" w:color="auto"/>
                    <w:bottom w:val="none" w:sz="0" w:space="0" w:color="auto"/>
                    <w:right w:val="none" w:sz="0" w:space="0" w:color="auto"/>
                  </w:divBdr>
                  <w:divsChild>
                    <w:div w:id="1903910220">
                      <w:marLeft w:val="0"/>
                      <w:marRight w:val="0"/>
                      <w:marTop w:val="0"/>
                      <w:marBottom w:val="120"/>
                      <w:divBdr>
                        <w:top w:val="single" w:sz="6" w:space="0" w:color="F5F5F5"/>
                        <w:left w:val="single" w:sz="6" w:space="0" w:color="F5F5F5"/>
                        <w:bottom w:val="single" w:sz="6" w:space="0" w:color="F5F5F5"/>
                        <w:right w:val="single" w:sz="6" w:space="0" w:color="F5F5F5"/>
                      </w:divBdr>
                      <w:divsChild>
                        <w:div w:id="1903910289">
                          <w:marLeft w:val="0"/>
                          <w:marRight w:val="0"/>
                          <w:marTop w:val="0"/>
                          <w:marBottom w:val="0"/>
                          <w:divBdr>
                            <w:top w:val="none" w:sz="0" w:space="0" w:color="auto"/>
                            <w:left w:val="none" w:sz="0" w:space="0" w:color="auto"/>
                            <w:bottom w:val="none" w:sz="0" w:space="0" w:color="auto"/>
                            <w:right w:val="none" w:sz="0" w:space="0" w:color="auto"/>
                          </w:divBdr>
                          <w:divsChild>
                            <w:div w:id="190391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910305">
      <w:marLeft w:val="0"/>
      <w:marRight w:val="0"/>
      <w:marTop w:val="0"/>
      <w:marBottom w:val="0"/>
      <w:divBdr>
        <w:top w:val="none" w:sz="0" w:space="0" w:color="auto"/>
        <w:left w:val="none" w:sz="0" w:space="0" w:color="auto"/>
        <w:bottom w:val="none" w:sz="0" w:space="0" w:color="auto"/>
        <w:right w:val="none" w:sz="0" w:space="0" w:color="auto"/>
      </w:divBdr>
    </w:div>
    <w:div w:id="1903910306">
      <w:marLeft w:val="0"/>
      <w:marRight w:val="0"/>
      <w:marTop w:val="0"/>
      <w:marBottom w:val="0"/>
      <w:divBdr>
        <w:top w:val="none" w:sz="0" w:space="0" w:color="auto"/>
        <w:left w:val="none" w:sz="0" w:space="0" w:color="auto"/>
        <w:bottom w:val="none" w:sz="0" w:space="0" w:color="auto"/>
        <w:right w:val="none" w:sz="0" w:space="0" w:color="auto"/>
      </w:divBdr>
    </w:div>
    <w:div w:id="1903910308">
      <w:marLeft w:val="0"/>
      <w:marRight w:val="0"/>
      <w:marTop w:val="0"/>
      <w:marBottom w:val="0"/>
      <w:divBdr>
        <w:top w:val="none" w:sz="0" w:space="0" w:color="auto"/>
        <w:left w:val="none" w:sz="0" w:space="0" w:color="auto"/>
        <w:bottom w:val="none" w:sz="0" w:space="0" w:color="auto"/>
        <w:right w:val="none" w:sz="0" w:space="0" w:color="auto"/>
      </w:divBdr>
    </w:div>
    <w:div w:id="1903910309">
      <w:marLeft w:val="0"/>
      <w:marRight w:val="0"/>
      <w:marTop w:val="0"/>
      <w:marBottom w:val="0"/>
      <w:divBdr>
        <w:top w:val="none" w:sz="0" w:space="0" w:color="auto"/>
        <w:left w:val="none" w:sz="0" w:space="0" w:color="auto"/>
        <w:bottom w:val="none" w:sz="0" w:space="0" w:color="auto"/>
        <w:right w:val="none" w:sz="0" w:space="0" w:color="auto"/>
      </w:divBdr>
    </w:div>
    <w:div w:id="1903910310">
      <w:marLeft w:val="0"/>
      <w:marRight w:val="0"/>
      <w:marTop w:val="0"/>
      <w:marBottom w:val="0"/>
      <w:divBdr>
        <w:top w:val="none" w:sz="0" w:space="0" w:color="auto"/>
        <w:left w:val="none" w:sz="0" w:space="0" w:color="auto"/>
        <w:bottom w:val="none" w:sz="0" w:space="0" w:color="auto"/>
        <w:right w:val="none" w:sz="0" w:space="0" w:color="auto"/>
      </w:divBdr>
    </w:div>
    <w:div w:id="1903910311">
      <w:marLeft w:val="0"/>
      <w:marRight w:val="0"/>
      <w:marTop w:val="0"/>
      <w:marBottom w:val="0"/>
      <w:divBdr>
        <w:top w:val="none" w:sz="0" w:space="0" w:color="auto"/>
        <w:left w:val="none" w:sz="0" w:space="0" w:color="auto"/>
        <w:bottom w:val="none" w:sz="0" w:space="0" w:color="auto"/>
        <w:right w:val="none" w:sz="0" w:space="0" w:color="auto"/>
      </w:divBdr>
    </w:div>
    <w:div w:id="1903910313">
      <w:marLeft w:val="0"/>
      <w:marRight w:val="0"/>
      <w:marTop w:val="0"/>
      <w:marBottom w:val="0"/>
      <w:divBdr>
        <w:top w:val="none" w:sz="0" w:space="0" w:color="auto"/>
        <w:left w:val="none" w:sz="0" w:space="0" w:color="auto"/>
        <w:bottom w:val="none" w:sz="0" w:space="0" w:color="auto"/>
        <w:right w:val="none" w:sz="0" w:space="0" w:color="auto"/>
      </w:divBdr>
    </w:div>
    <w:div w:id="1903910316">
      <w:marLeft w:val="0"/>
      <w:marRight w:val="0"/>
      <w:marTop w:val="0"/>
      <w:marBottom w:val="0"/>
      <w:divBdr>
        <w:top w:val="none" w:sz="0" w:space="0" w:color="auto"/>
        <w:left w:val="none" w:sz="0" w:space="0" w:color="auto"/>
        <w:bottom w:val="none" w:sz="0" w:space="0" w:color="auto"/>
        <w:right w:val="none" w:sz="0" w:space="0" w:color="auto"/>
      </w:divBdr>
    </w:div>
    <w:div w:id="1903910318">
      <w:marLeft w:val="0"/>
      <w:marRight w:val="0"/>
      <w:marTop w:val="0"/>
      <w:marBottom w:val="0"/>
      <w:divBdr>
        <w:top w:val="none" w:sz="0" w:space="0" w:color="auto"/>
        <w:left w:val="none" w:sz="0" w:space="0" w:color="auto"/>
        <w:bottom w:val="none" w:sz="0" w:space="0" w:color="auto"/>
        <w:right w:val="none" w:sz="0" w:space="0" w:color="auto"/>
      </w:divBdr>
    </w:div>
    <w:div w:id="1903910319">
      <w:marLeft w:val="0"/>
      <w:marRight w:val="0"/>
      <w:marTop w:val="0"/>
      <w:marBottom w:val="0"/>
      <w:divBdr>
        <w:top w:val="none" w:sz="0" w:space="0" w:color="auto"/>
        <w:left w:val="none" w:sz="0" w:space="0" w:color="auto"/>
        <w:bottom w:val="none" w:sz="0" w:space="0" w:color="auto"/>
        <w:right w:val="none" w:sz="0" w:space="0" w:color="auto"/>
      </w:divBdr>
    </w:div>
    <w:div w:id="1933277464">
      <w:bodyDiv w:val="1"/>
      <w:marLeft w:val="0"/>
      <w:marRight w:val="0"/>
      <w:marTop w:val="0"/>
      <w:marBottom w:val="0"/>
      <w:divBdr>
        <w:top w:val="none" w:sz="0" w:space="0" w:color="auto"/>
        <w:left w:val="none" w:sz="0" w:space="0" w:color="auto"/>
        <w:bottom w:val="none" w:sz="0" w:space="0" w:color="auto"/>
        <w:right w:val="none" w:sz="0" w:space="0" w:color="auto"/>
      </w:divBdr>
    </w:div>
    <w:div w:id="2010981739">
      <w:bodyDiv w:val="1"/>
      <w:marLeft w:val="0"/>
      <w:marRight w:val="0"/>
      <w:marTop w:val="0"/>
      <w:marBottom w:val="0"/>
      <w:divBdr>
        <w:top w:val="none" w:sz="0" w:space="0" w:color="auto"/>
        <w:left w:val="none" w:sz="0" w:space="0" w:color="auto"/>
        <w:bottom w:val="none" w:sz="0" w:space="0" w:color="auto"/>
        <w:right w:val="none" w:sz="0" w:space="0" w:color="auto"/>
      </w:divBdr>
    </w:div>
    <w:div w:id="2058577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39B90-F562-4586-AABE-B7526CD5C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115</Pages>
  <Words>46765</Words>
  <Characters>266561</Characters>
  <Application>Microsoft Office Word</Application>
  <DocSecurity>0</DocSecurity>
  <Lines>2221</Lines>
  <Paragraphs>625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2024-09-11T11:58:00Z</dcterms:created>
  <dcterms:modified xsi:type="dcterms:W3CDTF">2024-09-11T13:03:00Z</dcterms:modified>
</cp:coreProperties>
</file>